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7FD12F" w14:textId="22D66E55" w:rsidR="007716D6" w:rsidRPr="00206C75" w:rsidRDefault="007716D6" w:rsidP="007716D6">
      <w:pPr>
        <w:pStyle w:val="Nagwek1"/>
        <w:tabs>
          <w:tab w:val="left" w:pos="0"/>
        </w:tabs>
        <w:rPr>
          <w:rFonts w:asciiTheme="minorHAnsi" w:hAnsiTheme="minorHAnsi" w:cstheme="minorHAnsi"/>
          <w:b w:val="0"/>
          <w:bCs w:val="0"/>
          <w:color w:val="000000" w:themeColor="text1"/>
          <w:sz w:val="24"/>
        </w:rPr>
      </w:pPr>
      <w:r w:rsidRPr="00206C75">
        <w:rPr>
          <w:rFonts w:asciiTheme="minorHAnsi" w:hAnsiTheme="minorHAnsi" w:cstheme="minorHAnsi"/>
          <w:b w:val="0"/>
          <w:bCs w:val="0"/>
          <w:color w:val="000000" w:themeColor="text1"/>
          <w:sz w:val="24"/>
        </w:rPr>
        <w:t>W</w:t>
      </w:r>
      <w:r w:rsidRPr="00206C75">
        <w:rPr>
          <w:rFonts w:asciiTheme="minorHAnsi" w:hAnsiTheme="minorHAnsi" w:cstheme="minorHAnsi"/>
          <w:b w:val="0"/>
          <w:bCs w:val="0"/>
          <w:color w:val="000000" w:themeColor="text1"/>
        </w:rPr>
        <w:t>zór</w:t>
      </w:r>
    </w:p>
    <w:p w14:paraId="2088F761" w14:textId="77777777" w:rsidR="007716D6" w:rsidRPr="005C2001" w:rsidRDefault="007716D6" w:rsidP="007716D6">
      <w:pPr>
        <w:spacing w:after="60"/>
        <w:rPr>
          <w:rFonts w:asciiTheme="minorHAnsi" w:eastAsia="Times New Roman" w:hAnsiTheme="minorHAnsi" w:cstheme="minorHAnsi"/>
          <w:b/>
          <w:color w:val="000000" w:themeColor="text1"/>
          <w:sz w:val="26"/>
          <w:szCs w:val="26"/>
        </w:rPr>
      </w:pPr>
      <w:r w:rsidRPr="005C2001">
        <w:rPr>
          <w:rFonts w:asciiTheme="minorHAnsi" w:eastAsia="Times New Roman" w:hAnsiTheme="minorHAnsi" w:cstheme="minorHAnsi"/>
          <w:b/>
          <w:color w:val="000000" w:themeColor="text1"/>
          <w:sz w:val="26"/>
          <w:szCs w:val="26"/>
        </w:rPr>
        <w:t>Porozumienie nr ……………… [nr projektu] o dofinansowanie projektu …………………….. [pełny tytuł projektu, zgodnie z aktualnym wnioskiem o dofinansowanie realizacji projektu]</w:t>
      </w:r>
    </w:p>
    <w:p w14:paraId="41870F18" w14:textId="589728EF" w:rsidR="007716D6" w:rsidRPr="00335CFA" w:rsidRDefault="007716D6" w:rsidP="007716D6">
      <w:pPr>
        <w:spacing w:after="60"/>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Porozumienie o dofinansowanie </w:t>
      </w:r>
      <w:bookmarkStart w:id="0" w:name="_Hlk123130013"/>
      <w:r w:rsidRPr="00335CFA">
        <w:rPr>
          <w:rFonts w:asciiTheme="minorHAnsi" w:hAnsiTheme="minorHAnsi" w:cstheme="minorHAnsi"/>
          <w:color w:val="000000" w:themeColor="text1"/>
          <w:szCs w:val="24"/>
        </w:rPr>
        <w:t>projektu (zwane dalej „Porozumieniem”)</w:t>
      </w:r>
      <w:r w:rsidRPr="00335CFA">
        <w:rPr>
          <w:rFonts w:asciiTheme="minorHAnsi" w:hAnsiTheme="minorHAnsi" w:cstheme="minorHAnsi"/>
          <w:i/>
          <w:iCs/>
          <w:color w:val="000000" w:themeColor="text1"/>
          <w:szCs w:val="24"/>
        </w:rPr>
        <w:t xml:space="preserve"> </w:t>
      </w:r>
      <w:r w:rsidRPr="00335CFA">
        <w:rPr>
          <w:rFonts w:asciiTheme="minorHAnsi" w:hAnsiTheme="minorHAnsi" w:cstheme="minorHAnsi"/>
          <w:color w:val="000000" w:themeColor="text1"/>
          <w:szCs w:val="24"/>
        </w:rPr>
        <w:t xml:space="preserve">w ramach działania FERC.02.05 Wsparcie umiejętności cyfrowych, programu Fundusze Europejskie na Rozwój Cyfrowy 2021-2027 współfinansowanego ze środków </w:t>
      </w:r>
      <w:bookmarkStart w:id="1" w:name="_Hlk123207877"/>
      <w:r w:rsidRPr="00335CFA">
        <w:rPr>
          <w:rFonts w:asciiTheme="minorHAnsi" w:hAnsiTheme="minorHAnsi" w:cstheme="minorHAnsi"/>
          <w:color w:val="000000" w:themeColor="text1"/>
          <w:szCs w:val="24"/>
        </w:rPr>
        <w:t>Europejskiego Funduszu Rozwoju Regionalnego</w:t>
      </w:r>
      <w:bookmarkEnd w:id="0"/>
      <w:r w:rsidRPr="00335CFA">
        <w:rPr>
          <w:rFonts w:asciiTheme="minorHAnsi" w:hAnsiTheme="minorHAnsi" w:cstheme="minorHAnsi"/>
          <w:color w:val="000000" w:themeColor="text1"/>
          <w:szCs w:val="24"/>
        </w:rPr>
        <w:t xml:space="preserve">, </w:t>
      </w:r>
      <w:bookmarkEnd w:id="1"/>
      <w:r w:rsidRPr="00335CFA">
        <w:rPr>
          <w:rFonts w:asciiTheme="minorHAnsi" w:hAnsiTheme="minorHAnsi" w:cstheme="minorHAnsi"/>
          <w:color w:val="000000" w:themeColor="text1"/>
          <w:szCs w:val="24"/>
        </w:rPr>
        <w:t>zawarte pomiędzy:</w:t>
      </w:r>
      <w:ins w:id="2" w:author="Katarzyna Buczek-Pawłowska" w:date="2025-08-11T10:29:00Z" w16du:dateUtc="2025-08-11T08:29:00Z">
        <w:r w:rsidR="0089433B">
          <w:rPr>
            <w:rFonts w:asciiTheme="minorHAnsi" w:hAnsiTheme="minorHAnsi" w:cstheme="minorHAnsi"/>
            <w:color w:val="000000" w:themeColor="text1"/>
            <w:szCs w:val="24"/>
          </w:rPr>
          <w:t xml:space="preserve"> </w:t>
        </w:r>
      </w:ins>
    </w:p>
    <w:p w14:paraId="755AD0CD" w14:textId="45B27521" w:rsidR="007716D6" w:rsidRPr="00335CFA" w:rsidRDefault="007716D6" w:rsidP="007716D6">
      <w:pPr>
        <w:spacing w:before="0" w:after="60"/>
        <w:rPr>
          <w:rFonts w:asciiTheme="minorHAnsi" w:hAnsiTheme="minorHAnsi" w:cstheme="minorHAnsi"/>
          <w:color w:val="000000" w:themeColor="text1"/>
          <w:szCs w:val="24"/>
        </w:rPr>
      </w:pPr>
      <w:r>
        <w:rPr>
          <w:rFonts w:asciiTheme="minorHAnsi" w:hAnsiTheme="minorHAnsi" w:cstheme="minorHAnsi"/>
          <w:color w:val="000000" w:themeColor="text1"/>
          <w:szCs w:val="24"/>
        </w:rPr>
        <w:br/>
      </w:r>
      <w:r w:rsidRPr="00335CFA">
        <w:rPr>
          <w:rFonts w:asciiTheme="minorHAnsi" w:hAnsiTheme="minorHAnsi" w:cstheme="minorHAnsi"/>
          <w:color w:val="000000" w:themeColor="text1"/>
          <w:szCs w:val="24"/>
        </w:rPr>
        <w:t xml:space="preserve">Skarbem Państwa, w imieniu którego działa Centrum Projektów Polska Cyfrowa z siedzibą w Warszawie </w:t>
      </w:r>
      <w:r w:rsidR="008652F6">
        <w:rPr>
          <w:rFonts w:asciiTheme="minorHAnsi" w:hAnsiTheme="minorHAnsi" w:cstheme="minorHAnsi"/>
          <w:color w:val="000000" w:themeColor="text1"/>
          <w:szCs w:val="24"/>
        </w:rPr>
        <w:t>(</w:t>
      </w:r>
      <w:r w:rsidRPr="00335CFA">
        <w:rPr>
          <w:rFonts w:asciiTheme="minorHAnsi" w:hAnsiTheme="minorHAnsi" w:cstheme="minorHAnsi"/>
          <w:color w:val="000000" w:themeColor="text1"/>
          <w:szCs w:val="24"/>
        </w:rPr>
        <w:t>01-044</w:t>
      </w:r>
      <w:r w:rsidR="008652F6">
        <w:rPr>
          <w:rFonts w:asciiTheme="minorHAnsi" w:hAnsiTheme="minorHAnsi" w:cstheme="minorHAnsi"/>
          <w:color w:val="000000" w:themeColor="text1"/>
          <w:szCs w:val="24"/>
        </w:rPr>
        <w:t>),</w:t>
      </w:r>
      <w:r w:rsidRPr="00335CFA">
        <w:rPr>
          <w:rFonts w:asciiTheme="minorHAnsi" w:hAnsiTheme="minorHAnsi" w:cstheme="minorHAnsi"/>
          <w:color w:val="000000" w:themeColor="text1"/>
          <w:szCs w:val="24"/>
        </w:rPr>
        <w:t xml:space="preserve"> przy ul. Spokojnej 13a, NIP: 526 27 35 917, zwanym dalej „Instytucją Pośredniczącą”,</w:t>
      </w:r>
    </w:p>
    <w:p w14:paraId="38093472" w14:textId="77777777" w:rsidR="007716D6" w:rsidRPr="00335CFA" w:rsidRDefault="007716D6" w:rsidP="007716D6">
      <w:pPr>
        <w:spacing w:before="0" w:after="60"/>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reprezentowanym przez:</w:t>
      </w:r>
      <w:r>
        <w:rPr>
          <w:rFonts w:asciiTheme="minorHAnsi" w:hAnsiTheme="minorHAnsi" w:cstheme="minorHAnsi"/>
          <w:color w:val="000000" w:themeColor="text1"/>
          <w:szCs w:val="24"/>
        </w:rPr>
        <w:t xml:space="preserve"> </w:t>
      </w:r>
      <w:r w:rsidRPr="00335CFA">
        <w:rPr>
          <w:rFonts w:asciiTheme="minorHAnsi" w:hAnsiTheme="minorHAnsi" w:cstheme="minorHAnsi"/>
          <w:color w:val="000000" w:themeColor="text1"/>
          <w:szCs w:val="24"/>
        </w:rPr>
        <w:t>……………………………………………….......................................................... (dokumenty potwierdzające umocowanie przedstawiciela Instytucji Pośredniczącej stanowią Załącznik nr 1 do Porozumienia),</w:t>
      </w:r>
    </w:p>
    <w:p w14:paraId="542DC983" w14:textId="77777777" w:rsidR="007716D6" w:rsidRPr="00335CFA" w:rsidRDefault="007716D6" w:rsidP="007716D6">
      <w:pPr>
        <w:spacing w:before="0" w:after="0"/>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a</w:t>
      </w:r>
    </w:p>
    <w:p w14:paraId="7B988718" w14:textId="77777777" w:rsidR="007716D6" w:rsidRPr="00335CFA" w:rsidRDefault="007716D6" w:rsidP="007716D6">
      <w:pPr>
        <w:spacing w:after="0"/>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w:t>
      </w:r>
      <w:r w:rsidRPr="00335CFA">
        <w:rPr>
          <w:rFonts w:asciiTheme="minorHAnsi" w:hAnsiTheme="minorHAnsi" w:cstheme="minorHAnsi"/>
          <w:i/>
          <w:iCs/>
          <w:color w:val="000000" w:themeColor="text1"/>
          <w:szCs w:val="24"/>
        </w:rPr>
        <w:t xml:space="preserve">[nazwa i adres Beneficjenta, NIP, a gdy posiada - również REGON], </w:t>
      </w:r>
      <w:r w:rsidRPr="00335CFA">
        <w:rPr>
          <w:rFonts w:asciiTheme="minorHAnsi" w:hAnsiTheme="minorHAnsi" w:cstheme="minorHAnsi"/>
          <w:color w:val="000000" w:themeColor="text1"/>
          <w:szCs w:val="24"/>
        </w:rPr>
        <w:t>zwaną/</w:t>
      </w:r>
      <w:proofErr w:type="spellStart"/>
      <w:r w:rsidRPr="00335CFA">
        <w:rPr>
          <w:rFonts w:asciiTheme="minorHAnsi" w:hAnsiTheme="minorHAnsi" w:cstheme="minorHAnsi"/>
          <w:color w:val="000000" w:themeColor="text1"/>
          <w:szCs w:val="24"/>
        </w:rPr>
        <w:t>ym</w:t>
      </w:r>
      <w:proofErr w:type="spellEnd"/>
      <w:r w:rsidRPr="00335CFA">
        <w:rPr>
          <w:rFonts w:asciiTheme="minorHAnsi" w:hAnsiTheme="minorHAnsi" w:cstheme="minorHAnsi"/>
          <w:color w:val="000000" w:themeColor="text1"/>
          <w:szCs w:val="24"/>
        </w:rPr>
        <w:t xml:space="preserve"> dalej</w:t>
      </w:r>
      <w:r w:rsidRPr="00335CFA">
        <w:rPr>
          <w:rFonts w:asciiTheme="minorHAnsi" w:hAnsiTheme="minorHAnsi" w:cstheme="minorHAnsi"/>
          <w:i/>
          <w:iCs/>
          <w:color w:val="000000" w:themeColor="text1"/>
          <w:szCs w:val="24"/>
        </w:rPr>
        <w:t xml:space="preserve"> „</w:t>
      </w:r>
      <w:r w:rsidRPr="00335CFA">
        <w:rPr>
          <w:rFonts w:asciiTheme="minorHAnsi" w:hAnsiTheme="minorHAnsi" w:cstheme="minorHAnsi"/>
          <w:color w:val="000000" w:themeColor="text1"/>
          <w:szCs w:val="24"/>
        </w:rPr>
        <w:t xml:space="preserve">Beneficjentem”, </w:t>
      </w:r>
      <w:r w:rsidRPr="000B1A7A">
        <w:rPr>
          <w:rFonts w:asciiTheme="minorHAnsi" w:hAnsiTheme="minorHAnsi" w:cstheme="minorHAnsi"/>
          <w:color w:val="000000" w:themeColor="text1"/>
          <w:szCs w:val="24"/>
        </w:rPr>
        <w:t>działającym w imieniu własnym i na swoją rzecz,</w:t>
      </w:r>
    </w:p>
    <w:p w14:paraId="2583A220" w14:textId="77777777" w:rsidR="007716D6" w:rsidRPr="00335CFA" w:rsidRDefault="007716D6" w:rsidP="007716D6">
      <w:pPr>
        <w:spacing w:after="60"/>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reprezentowaną/</w:t>
      </w:r>
      <w:proofErr w:type="spellStart"/>
      <w:r w:rsidRPr="00335CFA">
        <w:rPr>
          <w:rFonts w:asciiTheme="minorHAnsi" w:hAnsiTheme="minorHAnsi" w:cstheme="minorHAnsi"/>
          <w:color w:val="000000" w:themeColor="text1"/>
          <w:szCs w:val="24"/>
        </w:rPr>
        <w:t>ym</w:t>
      </w:r>
      <w:proofErr w:type="spellEnd"/>
      <w:r w:rsidRPr="00335CFA">
        <w:rPr>
          <w:rFonts w:asciiTheme="minorHAnsi" w:hAnsiTheme="minorHAnsi" w:cstheme="minorHAnsi"/>
          <w:color w:val="000000" w:themeColor="text1"/>
          <w:szCs w:val="24"/>
        </w:rPr>
        <w:t xml:space="preserve"> przez:………………………………………………..................................................... (dokumenty potwierdzające umocowanie przedstawiciela Beneficjenta stanowią Załącznik nr 2 do Porozumienia),</w:t>
      </w:r>
    </w:p>
    <w:p w14:paraId="45EF6996" w14:textId="77777777" w:rsidR="007716D6" w:rsidRDefault="007716D6" w:rsidP="007716D6">
      <w:pPr>
        <w:spacing w:after="60"/>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zwane dalej łącznie „Stronami”.</w:t>
      </w:r>
    </w:p>
    <w:p w14:paraId="7FB37F80" w14:textId="77777777" w:rsidR="00BE7514" w:rsidRDefault="00BE7514" w:rsidP="007716D6">
      <w:pPr>
        <w:pStyle w:val="Tekstpodstawowy"/>
        <w:spacing w:after="60" w:line="360" w:lineRule="auto"/>
        <w:jc w:val="left"/>
        <w:rPr>
          <w:rFonts w:asciiTheme="minorHAnsi" w:eastAsia="Calibri" w:hAnsiTheme="minorHAnsi" w:cstheme="minorHAnsi"/>
          <w:color w:val="000000" w:themeColor="text1"/>
        </w:rPr>
      </w:pPr>
    </w:p>
    <w:p w14:paraId="3472B43C" w14:textId="5DCC3FAC" w:rsidR="007716D6" w:rsidRPr="00335CFA" w:rsidRDefault="007716D6" w:rsidP="007716D6">
      <w:pPr>
        <w:pStyle w:val="Tekstpodstawowy"/>
        <w:spacing w:after="60" w:line="360" w:lineRule="auto"/>
        <w:jc w:val="left"/>
        <w:rPr>
          <w:rFonts w:asciiTheme="minorHAnsi" w:eastAsia="Calibri" w:hAnsiTheme="minorHAnsi" w:cstheme="minorHAnsi"/>
          <w:color w:val="000000" w:themeColor="text1"/>
        </w:rPr>
      </w:pPr>
      <w:r w:rsidRPr="00335CFA">
        <w:rPr>
          <w:rFonts w:asciiTheme="minorHAnsi" w:eastAsia="Calibri" w:hAnsiTheme="minorHAnsi" w:cstheme="minorHAnsi"/>
          <w:color w:val="000000" w:themeColor="text1"/>
        </w:rPr>
        <w:lastRenderedPageBreak/>
        <w:t>Strony działają na podstawie:</w:t>
      </w:r>
    </w:p>
    <w:p w14:paraId="2F7935B8" w14:textId="5C7BAF17" w:rsidR="007716D6" w:rsidRPr="00335CFA" w:rsidRDefault="007716D6" w:rsidP="00266189">
      <w:pPr>
        <w:pStyle w:val="Tekstpodstawowy"/>
        <w:numPr>
          <w:ilvl w:val="0"/>
          <w:numId w:val="17"/>
        </w:numPr>
        <w:spacing w:before="0" w:after="60" w:line="360" w:lineRule="auto"/>
        <w:ind w:left="425" w:hanging="425"/>
        <w:jc w:val="left"/>
        <w:rPr>
          <w:rFonts w:asciiTheme="minorHAnsi" w:eastAsia="Calibri" w:hAnsiTheme="minorHAnsi" w:cstheme="minorHAnsi"/>
          <w:color w:val="000000" w:themeColor="text1"/>
        </w:rPr>
      </w:pPr>
      <w:r w:rsidRPr="00335CFA">
        <w:rPr>
          <w:rFonts w:asciiTheme="minorHAnsi" w:eastAsia="Calibri" w:hAnsiTheme="minorHAnsi" w:cstheme="minorHAnsi"/>
          <w:color w:val="000000" w:themeColor="text1"/>
        </w:rPr>
        <w:t>art. 61 ustawy z dnia 28 kwietnia 2022 r. o zasadach realizacji zadań finansowanych ze środków europejskich w perspektywie 2021-2027 (Dz. U. z 2022 r. poz. 1079</w:t>
      </w:r>
      <w:r w:rsidR="009B0EB3">
        <w:rPr>
          <w:rFonts w:asciiTheme="minorHAnsi" w:eastAsia="Calibri" w:hAnsiTheme="minorHAnsi" w:cstheme="minorHAnsi"/>
          <w:color w:val="000000" w:themeColor="text1"/>
        </w:rPr>
        <w:t xml:space="preserve"> ze zm.</w:t>
      </w:r>
      <w:r w:rsidRPr="00335CFA">
        <w:rPr>
          <w:rFonts w:asciiTheme="minorHAnsi" w:eastAsia="Calibri" w:hAnsiTheme="minorHAnsi" w:cstheme="minorHAnsi"/>
          <w:color w:val="000000" w:themeColor="text1"/>
        </w:rPr>
        <w:t>), zwanej dalej "Ustawą";</w:t>
      </w:r>
    </w:p>
    <w:p w14:paraId="580E981A" w14:textId="4C59BEF8" w:rsidR="007716D6" w:rsidRPr="00335CFA" w:rsidRDefault="007716D6" w:rsidP="00266189">
      <w:pPr>
        <w:pStyle w:val="Tekstpodstawowy"/>
        <w:numPr>
          <w:ilvl w:val="0"/>
          <w:numId w:val="17"/>
        </w:numPr>
        <w:spacing w:before="0" w:after="60" w:line="360" w:lineRule="auto"/>
        <w:ind w:left="425" w:hanging="425"/>
        <w:jc w:val="left"/>
        <w:rPr>
          <w:rFonts w:asciiTheme="minorHAnsi" w:eastAsia="Calibri" w:hAnsiTheme="minorHAnsi" w:cstheme="minorHAnsi"/>
          <w:color w:val="000000" w:themeColor="text1"/>
        </w:rPr>
      </w:pPr>
      <w:r w:rsidRPr="00335CFA">
        <w:rPr>
          <w:rFonts w:asciiTheme="minorHAnsi" w:eastAsia="Calibri" w:hAnsiTheme="minorHAnsi" w:cstheme="minorHAnsi"/>
          <w:color w:val="000000" w:themeColor="text1"/>
        </w:rPr>
        <w:t>art. 206 ust. 5 ustawy z dnia 27 sierpnia 2009 r. o finansach publicznych (tekst jednolity Dz. U. z 202</w:t>
      </w:r>
      <w:r w:rsidR="00D45753">
        <w:rPr>
          <w:rFonts w:asciiTheme="minorHAnsi" w:eastAsia="Calibri" w:hAnsiTheme="minorHAnsi" w:cstheme="minorHAnsi"/>
          <w:color w:val="000000" w:themeColor="text1"/>
        </w:rPr>
        <w:t>4</w:t>
      </w:r>
      <w:r w:rsidRPr="00335CFA">
        <w:rPr>
          <w:rFonts w:asciiTheme="minorHAnsi" w:eastAsia="Calibri" w:hAnsiTheme="minorHAnsi" w:cstheme="minorHAnsi"/>
          <w:color w:val="000000" w:themeColor="text1"/>
        </w:rPr>
        <w:t xml:space="preserve"> r. poz. 1</w:t>
      </w:r>
      <w:r w:rsidR="00D45753">
        <w:rPr>
          <w:rFonts w:asciiTheme="minorHAnsi" w:eastAsia="Calibri" w:hAnsiTheme="minorHAnsi" w:cstheme="minorHAnsi"/>
          <w:color w:val="000000" w:themeColor="text1"/>
        </w:rPr>
        <w:t>530</w:t>
      </w:r>
      <w:r w:rsidRPr="00335CFA">
        <w:rPr>
          <w:rFonts w:asciiTheme="minorHAnsi" w:eastAsia="Calibri" w:hAnsiTheme="minorHAnsi" w:cstheme="minorHAnsi"/>
          <w:color w:val="000000" w:themeColor="text1"/>
        </w:rPr>
        <w:t xml:space="preserve">, z </w:t>
      </w:r>
      <w:proofErr w:type="spellStart"/>
      <w:r w:rsidRPr="00335CFA">
        <w:rPr>
          <w:rFonts w:asciiTheme="minorHAnsi" w:eastAsia="Calibri" w:hAnsiTheme="minorHAnsi" w:cstheme="minorHAnsi"/>
          <w:color w:val="000000" w:themeColor="text1"/>
        </w:rPr>
        <w:t>późn</w:t>
      </w:r>
      <w:proofErr w:type="spellEnd"/>
      <w:r w:rsidRPr="00335CFA">
        <w:rPr>
          <w:rFonts w:asciiTheme="minorHAnsi" w:eastAsia="Calibri" w:hAnsiTheme="minorHAnsi" w:cstheme="minorHAnsi"/>
          <w:color w:val="000000" w:themeColor="text1"/>
        </w:rPr>
        <w:t>. zm.) – zwanej dalej „</w:t>
      </w:r>
      <w:proofErr w:type="spellStart"/>
      <w:r w:rsidRPr="00335CFA">
        <w:rPr>
          <w:rFonts w:asciiTheme="minorHAnsi" w:eastAsia="Calibri" w:hAnsiTheme="minorHAnsi" w:cstheme="minorHAnsi"/>
          <w:color w:val="000000" w:themeColor="text1"/>
        </w:rPr>
        <w:t>Ufp</w:t>
      </w:r>
      <w:proofErr w:type="spellEnd"/>
      <w:r w:rsidRPr="00335CFA">
        <w:rPr>
          <w:rFonts w:asciiTheme="minorHAnsi" w:eastAsia="Calibri" w:hAnsiTheme="minorHAnsi" w:cstheme="minorHAnsi"/>
          <w:color w:val="000000" w:themeColor="text1"/>
        </w:rPr>
        <w:t>”;</w:t>
      </w:r>
    </w:p>
    <w:p w14:paraId="42EE097E" w14:textId="77777777" w:rsidR="007716D6" w:rsidRPr="00335CFA" w:rsidRDefault="007716D6" w:rsidP="00266189">
      <w:pPr>
        <w:pStyle w:val="Tekstpodstawowy"/>
        <w:numPr>
          <w:ilvl w:val="0"/>
          <w:numId w:val="17"/>
        </w:numPr>
        <w:spacing w:before="0" w:after="60" w:line="360" w:lineRule="auto"/>
        <w:ind w:left="425" w:hanging="425"/>
        <w:jc w:val="left"/>
        <w:rPr>
          <w:rFonts w:asciiTheme="minorHAnsi" w:eastAsia="Calibri" w:hAnsiTheme="minorHAnsi" w:cstheme="minorHAnsi"/>
          <w:color w:val="000000" w:themeColor="text1"/>
        </w:rPr>
      </w:pPr>
      <w:r w:rsidRPr="00335CFA">
        <w:rPr>
          <w:rFonts w:asciiTheme="minorHAnsi" w:eastAsia="Calibri" w:hAnsiTheme="minorHAnsi" w:cstheme="minorHAnsi"/>
          <w:color w:val="000000" w:themeColor="text1"/>
        </w:rPr>
        <w:t xml:space="preserve">§ 4 ust. 2 pkt 11 Porozumienia trójstronnego w sprawie systemu realizacji programu „Fundusze Europejskie na Rozwój Cyfrowy 2021-2027" zawartego pomiędzy Ministrem Funduszy i Polityki Regionalnej, Ministrem Cyfryzacji a Centrum Projektów Polska Cyfrowa z dnia 2 lutego 2023 r. na podstawie art. 9 ust. 1 Ustawy, z </w:t>
      </w:r>
      <w:proofErr w:type="spellStart"/>
      <w:r w:rsidRPr="00335CFA">
        <w:rPr>
          <w:rFonts w:asciiTheme="minorHAnsi" w:eastAsia="Calibri" w:hAnsiTheme="minorHAnsi" w:cstheme="minorHAnsi"/>
          <w:color w:val="000000" w:themeColor="text1"/>
        </w:rPr>
        <w:t>późn</w:t>
      </w:r>
      <w:proofErr w:type="spellEnd"/>
      <w:r w:rsidRPr="00335CFA">
        <w:rPr>
          <w:rFonts w:asciiTheme="minorHAnsi" w:eastAsia="Calibri" w:hAnsiTheme="minorHAnsi" w:cstheme="minorHAnsi"/>
          <w:color w:val="000000" w:themeColor="text1"/>
        </w:rPr>
        <w:t>. zm.</w:t>
      </w:r>
    </w:p>
    <w:p w14:paraId="40EEFDC4" w14:textId="77777777" w:rsidR="007716D6" w:rsidRPr="00335CFA" w:rsidRDefault="007716D6" w:rsidP="007716D6">
      <w:pPr>
        <w:pStyle w:val="Tekstpodstawowy"/>
        <w:spacing w:after="60" w:line="360" w:lineRule="auto"/>
        <w:jc w:val="left"/>
        <w:rPr>
          <w:rFonts w:asciiTheme="minorHAnsi" w:hAnsiTheme="minorHAnsi" w:cstheme="minorHAnsi"/>
          <w:b/>
          <w:bCs/>
          <w:color w:val="000000" w:themeColor="text1"/>
        </w:rPr>
      </w:pPr>
      <w:r w:rsidRPr="00335CFA">
        <w:rPr>
          <w:rFonts w:asciiTheme="minorHAnsi" w:hAnsiTheme="minorHAnsi" w:cstheme="minorHAnsi"/>
          <w:b/>
          <w:bCs/>
          <w:color w:val="000000" w:themeColor="text1"/>
        </w:rPr>
        <w:t>§ 1.</w:t>
      </w:r>
      <w:r>
        <w:rPr>
          <w:rFonts w:asciiTheme="minorHAnsi" w:hAnsiTheme="minorHAnsi" w:cstheme="minorHAnsi"/>
          <w:b/>
          <w:bCs/>
          <w:color w:val="000000" w:themeColor="text1"/>
        </w:rPr>
        <w:t xml:space="preserve"> </w:t>
      </w:r>
      <w:r w:rsidRPr="00335CFA">
        <w:rPr>
          <w:rFonts w:asciiTheme="minorHAnsi" w:hAnsiTheme="minorHAnsi" w:cstheme="minorHAnsi"/>
          <w:b/>
          <w:bCs/>
          <w:color w:val="000000" w:themeColor="text1"/>
        </w:rPr>
        <w:t>Definicje</w:t>
      </w:r>
    </w:p>
    <w:p w14:paraId="2B8A1D9F" w14:textId="77777777" w:rsidR="007716D6" w:rsidRPr="00335CFA" w:rsidRDefault="007716D6" w:rsidP="007716D6">
      <w:pPr>
        <w:pStyle w:val="Tekstpodstawowy"/>
        <w:spacing w:after="60" w:line="360" w:lineRule="auto"/>
        <w:jc w:val="left"/>
        <w:rPr>
          <w:rFonts w:asciiTheme="minorHAnsi" w:hAnsiTheme="minorHAnsi" w:cstheme="minorHAnsi"/>
          <w:color w:val="000000" w:themeColor="text1"/>
        </w:rPr>
      </w:pPr>
      <w:r w:rsidRPr="00335CFA">
        <w:rPr>
          <w:rFonts w:asciiTheme="minorHAnsi" w:hAnsiTheme="minorHAnsi" w:cstheme="minorHAnsi"/>
          <w:color w:val="000000" w:themeColor="text1"/>
        </w:rPr>
        <w:t>Ilekroć w Porozumieniu jest mowa o:</w:t>
      </w:r>
    </w:p>
    <w:p w14:paraId="6C9F394C" w14:textId="77777777" w:rsidR="007716D6" w:rsidRPr="00335CFA" w:rsidRDefault="007716D6" w:rsidP="00266189">
      <w:pPr>
        <w:numPr>
          <w:ilvl w:val="0"/>
          <w:numId w:val="12"/>
        </w:numPr>
        <w:spacing w:before="0" w:after="60"/>
        <w:ind w:left="42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„CST2021” – oznacza to Centralny system teleinformatyczny</w:t>
      </w:r>
      <w:r w:rsidRPr="00335CFA">
        <w:rPr>
          <w:rFonts w:asciiTheme="minorHAnsi" w:eastAsia="Arial" w:hAnsiTheme="minorHAnsi" w:cstheme="minorHAnsi"/>
          <w:color w:val="000000" w:themeColor="text1"/>
          <w:szCs w:val="24"/>
        </w:rPr>
        <w:t>,</w:t>
      </w:r>
      <w:r w:rsidRPr="00335CFA">
        <w:rPr>
          <w:rFonts w:asciiTheme="minorHAnsi" w:hAnsiTheme="minorHAnsi" w:cstheme="minorHAnsi"/>
          <w:color w:val="000000" w:themeColor="text1"/>
          <w:szCs w:val="24"/>
        </w:rPr>
        <w:t xml:space="preserve"> o którym mowa w art. 2 pkt 29 Ustawy;</w:t>
      </w:r>
    </w:p>
    <w:p w14:paraId="3365FEF6" w14:textId="60F16FEB" w:rsidR="007716D6" w:rsidRPr="00335CFA" w:rsidRDefault="007716D6" w:rsidP="00266189">
      <w:pPr>
        <w:numPr>
          <w:ilvl w:val="0"/>
          <w:numId w:val="12"/>
        </w:numPr>
        <w:spacing w:before="0" w:after="60"/>
        <w:ind w:left="42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„danych osobowych” – oznacza to dane osobowe w rozumieniu art. 4 pkt 1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4.05.2016, str. 1, Dz. Urz. UE L 127 z 23.05.2018, str. 2 oraz Dz. Urz. UE L 74 z 4.03.2021</w:t>
      </w:r>
      <w:r w:rsidR="00D45753">
        <w:rPr>
          <w:rFonts w:asciiTheme="minorHAnsi" w:hAnsiTheme="minorHAnsi" w:cstheme="minorHAnsi"/>
          <w:color w:val="000000" w:themeColor="text1"/>
          <w:szCs w:val="24"/>
        </w:rPr>
        <w:t>, str. 35</w:t>
      </w:r>
      <w:r w:rsidRPr="00335CFA">
        <w:rPr>
          <w:rFonts w:asciiTheme="minorHAnsi" w:hAnsiTheme="minorHAnsi" w:cstheme="minorHAnsi"/>
          <w:color w:val="000000" w:themeColor="text1"/>
          <w:szCs w:val="24"/>
        </w:rPr>
        <w:t>);</w:t>
      </w:r>
    </w:p>
    <w:p w14:paraId="6AF30200" w14:textId="77777777" w:rsidR="007716D6" w:rsidRPr="00335CFA" w:rsidRDefault="007716D6" w:rsidP="00266189">
      <w:pPr>
        <w:numPr>
          <w:ilvl w:val="0"/>
          <w:numId w:val="12"/>
        </w:numPr>
        <w:spacing w:before="0" w:after="60"/>
        <w:ind w:left="42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„FERC” – oznacza to Program;</w:t>
      </w:r>
    </w:p>
    <w:p w14:paraId="07A0A3A7" w14:textId="77777777" w:rsidR="007716D6" w:rsidRPr="00335CFA" w:rsidRDefault="007716D6" w:rsidP="00266189">
      <w:pPr>
        <w:numPr>
          <w:ilvl w:val="0"/>
          <w:numId w:val="12"/>
        </w:numPr>
        <w:spacing w:before="0" w:after="60"/>
        <w:ind w:left="42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„Funduszu” – oznacza to Europejski Fundusz Rozwoju Regionalnego;</w:t>
      </w:r>
    </w:p>
    <w:p w14:paraId="38B2F5A4" w14:textId="77777777" w:rsidR="007716D6" w:rsidRPr="00335CFA" w:rsidRDefault="007716D6" w:rsidP="00266189">
      <w:pPr>
        <w:numPr>
          <w:ilvl w:val="0"/>
          <w:numId w:val="12"/>
        </w:numPr>
        <w:spacing w:before="0" w:after="60"/>
        <w:ind w:left="42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„Instytucji Zarządzającej” – oznacza to ministra właściwego do spraw rozwoju regionalnego;</w:t>
      </w:r>
    </w:p>
    <w:p w14:paraId="4486625B" w14:textId="77777777" w:rsidR="007716D6" w:rsidRPr="00335CFA" w:rsidRDefault="007716D6" w:rsidP="00266189">
      <w:pPr>
        <w:numPr>
          <w:ilvl w:val="0"/>
          <w:numId w:val="12"/>
        </w:numPr>
        <w:spacing w:before="0" w:after="60"/>
        <w:ind w:left="42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„korekcie finansowej” – oznacza to kwotę, o jaką pomniejsza się dofinansowanie Projektu w związku z nieprawidłowością;</w:t>
      </w:r>
    </w:p>
    <w:p w14:paraId="7278055D" w14:textId="77777777" w:rsidR="007716D6" w:rsidRPr="00335CFA" w:rsidRDefault="007716D6" w:rsidP="00266189">
      <w:pPr>
        <w:numPr>
          <w:ilvl w:val="0"/>
          <w:numId w:val="12"/>
        </w:numPr>
        <w:spacing w:before="0" w:after="60"/>
        <w:ind w:left="42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„nieprawidłowości” – oznacza to nieprawidłowość, o której mowa w art. 2 pkt 31 Rozporządzenia 2021/1060, tj. każde naruszenie mającego zastosowanie prawa, </w:t>
      </w:r>
      <w:r w:rsidRPr="00335CFA">
        <w:rPr>
          <w:rFonts w:asciiTheme="minorHAnsi" w:hAnsiTheme="minorHAnsi" w:cstheme="minorHAnsi"/>
          <w:color w:val="000000" w:themeColor="text1"/>
          <w:szCs w:val="24"/>
        </w:rPr>
        <w:lastRenderedPageBreak/>
        <w:t>wynikające z działania lub zaniechania podmiotu gospodarczego, które ma lub może mieć szkodliwy wpływ na budżet Unii poprzez obciążenie go nieuzasadnionym wydatkiem;</w:t>
      </w:r>
    </w:p>
    <w:p w14:paraId="0172A57E" w14:textId="3E500553" w:rsidR="007716D6" w:rsidRPr="00335CFA" w:rsidRDefault="007716D6" w:rsidP="00266189">
      <w:pPr>
        <w:widowControl w:val="0"/>
        <w:numPr>
          <w:ilvl w:val="0"/>
          <w:numId w:val="12"/>
        </w:numPr>
        <w:suppressAutoHyphens w:val="0"/>
        <w:spacing w:before="120" w:after="80"/>
        <w:ind w:left="426"/>
        <w:rPr>
          <w:rFonts w:asciiTheme="minorHAnsi" w:hAnsiTheme="minorHAnsi" w:cstheme="minorHAnsi"/>
          <w:color w:val="000000" w:themeColor="text1"/>
          <w:szCs w:val="24"/>
          <w:lang w:eastAsia="pl-PL"/>
        </w:rPr>
      </w:pPr>
      <w:r w:rsidRPr="00335CFA">
        <w:rPr>
          <w:rFonts w:asciiTheme="minorHAnsi" w:eastAsia="Times New Roman" w:hAnsiTheme="minorHAnsi" w:cstheme="minorHAnsi"/>
          <w:color w:val="000000" w:themeColor="text1"/>
          <w:szCs w:val="24"/>
          <w:lang w:eastAsia="pl-PL"/>
        </w:rPr>
        <w:t xml:space="preserve">„Partnerze” – </w:t>
      </w:r>
      <w:r w:rsidRPr="00335CFA">
        <w:rPr>
          <w:rFonts w:asciiTheme="minorHAnsi" w:hAnsiTheme="minorHAnsi" w:cstheme="minorHAnsi"/>
          <w:color w:val="000000" w:themeColor="text1"/>
          <w:szCs w:val="24"/>
        </w:rPr>
        <w:t xml:space="preserve">oznacza to podmiot w rozumieniu art. 39 Ustawy, który jest </w:t>
      </w:r>
      <w:r w:rsidRPr="00335CFA">
        <w:rPr>
          <w:rFonts w:asciiTheme="minorHAnsi" w:eastAsia="Times New Roman" w:hAnsiTheme="minorHAnsi" w:cstheme="minorHAnsi"/>
          <w:color w:val="000000" w:themeColor="text1"/>
          <w:szCs w:val="24"/>
          <w:lang w:eastAsia="pl-PL"/>
        </w:rPr>
        <w:t>wymieniony we wniosku o dofinansowanie, uczestniczący w realizacji Projektu, którego udział jest uzasadniony, konieczny i niezbędny, wnoszący do Projektu zasoby ludzkie, organizacyjne, techniczne lub finansowe, realizujący Projekt wspólnie z Beneficjentem na warunkach określonych w porozumieniu albo w umowie o partnerstwie, zawartej z Beneficjentem przed złożeniem do Instytucji Pośredniczącej wniosku o dofinansowanie</w:t>
      </w:r>
      <w:r w:rsidRPr="00335CFA">
        <w:rPr>
          <w:rStyle w:val="Odwoanieprzypisudolnego"/>
          <w:rFonts w:asciiTheme="minorHAnsi" w:hAnsiTheme="minorHAnsi" w:cstheme="minorHAnsi"/>
          <w:color w:val="000000" w:themeColor="text1"/>
          <w:szCs w:val="24"/>
        </w:rPr>
        <w:footnoteReference w:id="2"/>
      </w:r>
      <w:r w:rsidRPr="00335CFA">
        <w:rPr>
          <w:rFonts w:asciiTheme="minorHAnsi" w:eastAsia="Times New Roman" w:hAnsiTheme="minorHAnsi" w:cstheme="minorHAnsi"/>
          <w:color w:val="000000" w:themeColor="text1"/>
          <w:szCs w:val="24"/>
          <w:lang w:eastAsia="pl-PL"/>
        </w:rPr>
        <w:t>;</w:t>
      </w:r>
    </w:p>
    <w:p w14:paraId="26438B0C" w14:textId="4223E98C" w:rsidR="007716D6" w:rsidRPr="00335CFA" w:rsidRDefault="007716D6" w:rsidP="00266189">
      <w:pPr>
        <w:widowControl w:val="0"/>
        <w:numPr>
          <w:ilvl w:val="0"/>
          <w:numId w:val="12"/>
        </w:numPr>
        <w:suppressAutoHyphens w:val="0"/>
        <w:spacing w:before="120" w:after="80"/>
        <w:ind w:left="426"/>
        <w:rPr>
          <w:rFonts w:asciiTheme="minorHAnsi" w:hAnsiTheme="minorHAnsi" w:cstheme="minorHAnsi"/>
          <w:color w:val="000000" w:themeColor="text1"/>
          <w:szCs w:val="24"/>
          <w:lang w:eastAsia="pl-PL"/>
        </w:rPr>
      </w:pPr>
      <w:r w:rsidRPr="00335CFA">
        <w:rPr>
          <w:rFonts w:asciiTheme="minorHAnsi" w:eastAsia="Times New Roman" w:hAnsiTheme="minorHAnsi" w:cstheme="minorHAnsi"/>
          <w:color w:val="000000" w:themeColor="text1"/>
          <w:szCs w:val="24"/>
          <w:lang w:eastAsia="pl-PL"/>
        </w:rPr>
        <w:t xml:space="preserve">„podmiocie upoważnionym do ponoszenia wydatków” – oznacza to podmiot inny niż Beneficjent i Partner, ponoszący na podstawie upoważnienia Beneficjenta część wydatków w ramach Projektu w rozumieniu Sekcji 3.1.1 </w:t>
      </w:r>
      <w:r w:rsidR="009C2E0D" w:rsidRPr="00335CFA">
        <w:rPr>
          <w:rFonts w:asciiTheme="minorHAnsi" w:hAnsiTheme="minorHAnsi" w:cstheme="minorHAnsi"/>
          <w:color w:val="000000" w:themeColor="text1"/>
          <w:szCs w:val="24"/>
        </w:rPr>
        <w:t>Wytycznych dot. kwalifikowalności</w:t>
      </w:r>
      <w:r w:rsidRPr="00335CFA">
        <w:rPr>
          <w:rFonts w:asciiTheme="minorHAnsi" w:eastAsia="Times New Roman" w:hAnsiTheme="minorHAnsi" w:cstheme="minorHAnsi"/>
          <w:color w:val="000000" w:themeColor="text1"/>
          <w:szCs w:val="24"/>
          <w:lang w:eastAsia="pl-PL"/>
        </w:rPr>
        <w:t xml:space="preserve">, wskazany w Załączniku nr 8 do Porozumienia; </w:t>
      </w:r>
    </w:p>
    <w:p w14:paraId="083A0EA6" w14:textId="77777777" w:rsidR="007716D6" w:rsidRPr="00335CFA" w:rsidRDefault="007716D6" w:rsidP="00266189">
      <w:pPr>
        <w:numPr>
          <w:ilvl w:val="0"/>
          <w:numId w:val="12"/>
        </w:numPr>
        <w:spacing w:before="0" w:after="60"/>
        <w:ind w:left="426" w:hanging="426"/>
        <w:rPr>
          <w:rFonts w:asciiTheme="minorHAnsi" w:hAnsiTheme="minorHAnsi" w:cstheme="minorHAnsi"/>
          <w:i/>
          <w:iCs/>
          <w:color w:val="000000" w:themeColor="text1"/>
          <w:szCs w:val="24"/>
        </w:rPr>
      </w:pPr>
      <w:r w:rsidRPr="00335CFA">
        <w:rPr>
          <w:rFonts w:asciiTheme="minorHAnsi" w:hAnsiTheme="minorHAnsi" w:cstheme="minorHAnsi"/>
          <w:color w:val="000000" w:themeColor="text1"/>
          <w:szCs w:val="24"/>
        </w:rPr>
        <w:t xml:space="preserve">„Portalu Funduszy Europejskich” – oznacza to stronę internetową pod adresem: </w:t>
      </w:r>
      <w:hyperlink r:id="rId11">
        <w:r w:rsidRPr="00335CFA">
          <w:rPr>
            <w:rStyle w:val="Hipercze"/>
            <w:rFonts w:asciiTheme="minorHAnsi" w:hAnsiTheme="minorHAnsi" w:cstheme="minorHAnsi"/>
            <w:color w:val="000000" w:themeColor="text1"/>
            <w:szCs w:val="24"/>
          </w:rPr>
          <w:t>www.funduszeeuropejskie.gov.pl</w:t>
        </w:r>
      </w:hyperlink>
      <w:r w:rsidRPr="00335CFA">
        <w:rPr>
          <w:rFonts w:asciiTheme="minorHAnsi" w:hAnsiTheme="minorHAnsi" w:cstheme="minorHAnsi"/>
          <w:i/>
          <w:iCs/>
          <w:color w:val="000000" w:themeColor="text1"/>
          <w:szCs w:val="24"/>
        </w:rPr>
        <w:t>;</w:t>
      </w:r>
    </w:p>
    <w:p w14:paraId="3650B9A1" w14:textId="77777777" w:rsidR="007716D6" w:rsidRPr="00335CFA" w:rsidRDefault="007716D6" w:rsidP="00266189">
      <w:pPr>
        <w:numPr>
          <w:ilvl w:val="0"/>
          <w:numId w:val="12"/>
        </w:numPr>
        <w:spacing w:before="0" w:after="60"/>
        <w:ind w:left="426" w:hanging="42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„Programie” – oznacza to </w:t>
      </w:r>
      <w:bookmarkStart w:id="3" w:name="_Hlk123211145"/>
      <w:r w:rsidRPr="00335CFA">
        <w:rPr>
          <w:rFonts w:asciiTheme="minorHAnsi" w:hAnsiTheme="minorHAnsi" w:cstheme="minorHAnsi"/>
          <w:color w:val="000000" w:themeColor="text1"/>
          <w:szCs w:val="24"/>
        </w:rPr>
        <w:t xml:space="preserve">program Fundusze Europejskie na Rozwój Cyfrowy 2021-2027 zatwierdzony decyzją wykonawczą Komisji nr </w:t>
      </w:r>
      <w:r w:rsidRPr="00335CFA">
        <w:rPr>
          <w:rFonts w:asciiTheme="minorHAnsi" w:eastAsiaTheme="minorEastAsia" w:hAnsiTheme="minorHAnsi" w:cstheme="minorHAnsi"/>
          <w:color w:val="000000" w:themeColor="text1"/>
          <w:szCs w:val="24"/>
        </w:rPr>
        <w:t xml:space="preserve">C(2022) 8210 </w:t>
      </w:r>
      <w:r w:rsidRPr="00335CFA">
        <w:rPr>
          <w:rFonts w:asciiTheme="minorHAnsi" w:hAnsiTheme="minorHAnsi" w:cstheme="minorHAnsi"/>
          <w:color w:val="000000" w:themeColor="text1"/>
          <w:szCs w:val="24"/>
        </w:rPr>
        <w:t xml:space="preserve">z dnia 18 listopada 2022 r. z </w:t>
      </w:r>
      <w:proofErr w:type="spellStart"/>
      <w:r w:rsidRPr="00335CFA">
        <w:rPr>
          <w:rFonts w:asciiTheme="minorHAnsi" w:hAnsiTheme="minorHAnsi" w:cstheme="minorHAnsi"/>
          <w:color w:val="000000" w:themeColor="text1"/>
          <w:szCs w:val="24"/>
        </w:rPr>
        <w:t>późn</w:t>
      </w:r>
      <w:proofErr w:type="spellEnd"/>
      <w:r w:rsidRPr="00335CFA">
        <w:rPr>
          <w:rFonts w:asciiTheme="minorHAnsi" w:hAnsiTheme="minorHAnsi" w:cstheme="minorHAnsi"/>
          <w:color w:val="000000" w:themeColor="text1"/>
          <w:szCs w:val="24"/>
        </w:rPr>
        <w:t>. zm.;</w:t>
      </w:r>
      <w:bookmarkEnd w:id="3"/>
    </w:p>
    <w:p w14:paraId="51EE23FA" w14:textId="77777777" w:rsidR="007716D6" w:rsidRPr="00335CFA" w:rsidRDefault="007716D6" w:rsidP="00266189">
      <w:pPr>
        <w:numPr>
          <w:ilvl w:val="0"/>
          <w:numId w:val="12"/>
        </w:numPr>
        <w:spacing w:before="0" w:after="60"/>
        <w:ind w:left="426" w:hanging="42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„Projekcie” – oznacza to projekt </w:t>
      </w:r>
      <w:r w:rsidRPr="00335CFA">
        <w:rPr>
          <w:rFonts w:asciiTheme="minorHAnsi" w:hAnsiTheme="minorHAnsi" w:cstheme="minorHAnsi"/>
          <w:szCs w:val="24"/>
        </w:rPr>
        <w:t>………..[</w:t>
      </w:r>
      <w:r w:rsidRPr="00335CFA">
        <w:rPr>
          <w:rFonts w:asciiTheme="minorHAnsi" w:hAnsiTheme="minorHAnsi" w:cstheme="minorHAnsi"/>
          <w:i/>
          <w:iCs/>
          <w:szCs w:val="24"/>
        </w:rPr>
        <w:t>pełny tytuł i nr projektu</w:t>
      </w:r>
      <w:r w:rsidRPr="00335CFA">
        <w:rPr>
          <w:rFonts w:asciiTheme="minorHAnsi" w:hAnsiTheme="minorHAnsi" w:cstheme="minorHAnsi"/>
          <w:szCs w:val="24"/>
        </w:rPr>
        <w:t>]</w:t>
      </w:r>
      <w:r>
        <w:rPr>
          <w:rFonts w:asciiTheme="minorHAnsi" w:hAnsiTheme="minorHAnsi" w:cstheme="minorHAnsi"/>
          <w:szCs w:val="24"/>
        </w:rPr>
        <w:t>,</w:t>
      </w:r>
      <w:r w:rsidRPr="00335CFA">
        <w:rPr>
          <w:rFonts w:asciiTheme="minorHAnsi" w:hAnsiTheme="minorHAnsi" w:cstheme="minorHAnsi"/>
          <w:color w:val="000000" w:themeColor="text1"/>
          <w:szCs w:val="24"/>
        </w:rPr>
        <w:t xml:space="preserve"> </w:t>
      </w:r>
      <w:r>
        <w:rPr>
          <w:rFonts w:asciiTheme="minorHAnsi" w:hAnsiTheme="minorHAnsi" w:cstheme="minorHAnsi"/>
          <w:color w:val="000000" w:themeColor="text1"/>
          <w:szCs w:val="24"/>
        </w:rPr>
        <w:t>o</w:t>
      </w:r>
      <w:r w:rsidRPr="00335CFA">
        <w:rPr>
          <w:rFonts w:asciiTheme="minorHAnsi" w:hAnsiTheme="minorHAnsi" w:cstheme="minorHAnsi"/>
          <w:color w:val="000000" w:themeColor="text1"/>
          <w:szCs w:val="24"/>
        </w:rPr>
        <w:t xml:space="preserve"> którym mowa w art. 2 pkt 22 Ustawy;</w:t>
      </w:r>
    </w:p>
    <w:p w14:paraId="37E6FEBE" w14:textId="77777777" w:rsidR="007716D6" w:rsidRPr="00335CFA" w:rsidRDefault="007716D6" w:rsidP="00266189">
      <w:pPr>
        <w:numPr>
          <w:ilvl w:val="0"/>
          <w:numId w:val="12"/>
        </w:numPr>
        <w:spacing w:before="0" w:after="60"/>
        <w:ind w:left="426" w:hanging="42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„pomocy publicznej” – oznacza to wsparcie spełniające przesłanki wskazane w art. 107 ust. 1 Traktatu o Funkcjonowaniu Unii Europejskiej (Dz. U. z 2004 r. nr 90 poz. 864/2 ze zm.);</w:t>
      </w:r>
    </w:p>
    <w:p w14:paraId="33C79F75" w14:textId="6B6486D7" w:rsidR="007716D6" w:rsidRPr="00335CFA" w:rsidRDefault="007716D6" w:rsidP="00266189">
      <w:pPr>
        <w:numPr>
          <w:ilvl w:val="0"/>
          <w:numId w:val="12"/>
        </w:numPr>
        <w:spacing w:before="0" w:after="60"/>
        <w:ind w:left="426" w:hanging="42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„RODO” – oznacza to Rozporządzenie Parlamentu Europejskiego i Rady (UE) 2016/679 z dnia 27 kwietnia 2016 r. w sprawie ochrony osób fizycznych w związku z przetwarzaniem danych osobowych i w sprawie swobodnego przepływu takich danych oraz uchylenia dyrektywy 5/46/WE (ogólne rozporządzenie o ochronie danych) (Dz. Urz. UE L 119 z </w:t>
      </w:r>
      <w:r w:rsidRPr="00335CFA">
        <w:rPr>
          <w:rFonts w:asciiTheme="minorHAnsi" w:hAnsiTheme="minorHAnsi" w:cstheme="minorHAnsi"/>
          <w:color w:val="000000" w:themeColor="text1"/>
          <w:szCs w:val="24"/>
        </w:rPr>
        <w:lastRenderedPageBreak/>
        <w:t>4.05.2016, str. 1, Dz. Urz. UE L 127 z 23.05.2018, str. 2 oraz Dz. Urz. UE L 74 z 4.03.2021</w:t>
      </w:r>
      <w:r w:rsidR="00091A53">
        <w:rPr>
          <w:rFonts w:asciiTheme="minorHAnsi" w:hAnsiTheme="minorHAnsi" w:cstheme="minorHAnsi"/>
          <w:color w:val="000000" w:themeColor="text1"/>
          <w:szCs w:val="24"/>
        </w:rPr>
        <w:t>,str. 3</w:t>
      </w:r>
      <w:r w:rsidR="00590EDD">
        <w:rPr>
          <w:rFonts w:asciiTheme="minorHAnsi" w:hAnsiTheme="minorHAnsi" w:cstheme="minorHAnsi"/>
          <w:color w:val="000000" w:themeColor="text1"/>
          <w:szCs w:val="24"/>
        </w:rPr>
        <w:t>5</w:t>
      </w:r>
      <w:r w:rsidRPr="00335CFA">
        <w:rPr>
          <w:rFonts w:asciiTheme="minorHAnsi" w:hAnsiTheme="minorHAnsi" w:cstheme="minorHAnsi"/>
          <w:color w:val="000000" w:themeColor="text1"/>
          <w:szCs w:val="24"/>
        </w:rPr>
        <w:t>);</w:t>
      </w:r>
    </w:p>
    <w:p w14:paraId="0C3D1C94" w14:textId="49A2EB8F" w:rsidR="007716D6" w:rsidRPr="00335CFA" w:rsidRDefault="007716D6" w:rsidP="00266189">
      <w:pPr>
        <w:pStyle w:val="Akapitzlist"/>
        <w:numPr>
          <w:ilvl w:val="0"/>
          <w:numId w:val="12"/>
        </w:numPr>
        <w:spacing w:before="0" w:after="0"/>
        <w:ind w:left="426"/>
        <w:rPr>
          <w:rFonts w:asciiTheme="minorHAnsi" w:hAnsiTheme="minorHAnsi" w:cstheme="minorHAnsi"/>
          <w:color w:val="000000" w:themeColor="text1"/>
        </w:rPr>
      </w:pPr>
      <w:r w:rsidRPr="00335CFA">
        <w:rPr>
          <w:rFonts w:asciiTheme="minorHAnsi" w:hAnsiTheme="minorHAnsi" w:cstheme="minorHAnsi"/>
          <w:color w:val="000000" w:themeColor="text1"/>
        </w:rPr>
        <w:t xml:space="preserve">„Rozporządzeniu nr 2023/2831” – oznacza to Rozporządzenie Komisji (UE) nr 2023/2831 z dnia 13 grudnia 2023 r. w sprawie stosowania art. 107 i 108 Traktatu o funkcjonowaniu Unii Europejskiej do pomocy de </w:t>
      </w:r>
      <w:proofErr w:type="spellStart"/>
      <w:r w:rsidRPr="00335CFA">
        <w:rPr>
          <w:rFonts w:asciiTheme="minorHAnsi" w:hAnsiTheme="minorHAnsi" w:cstheme="minorHAnsi"/>
          <w:color w:val="000000" w:themeColor="text1"/>
        </w:rPr>
        <w:t>minimis</w:t>
      </w:r>
      <w:proofErr w:type="spellEnd"/>
      <w:r w:rsidRPr="00335CFA">
        <w:rPr>
          <w:rFonts w:asciiTheme="minorHAnsi" w:hAnsiTheme="minorHAnsi" w:cstheme="minorHAnsi"/>
          <w:color w:val="000000" w:themeColor="text1"/>
        </w:rPr>
        <w:t xml:space="preserve"> (Dz. Urz. UE L</w:t>
      </w:r>
      <w:r w:rsidR="00B04BA8">
        <w:rPr>
          <w:rFonts w:asciiTheme="minorHAnsi" w:hAnsiTheme="minorHAnsi" w:cstheme="minorHAnsi"/>
          <w:color w:val="000000" w:themeColor="text1"/>
        </w:rPr>
        <w:t xml:space="preserve"> 2831</w:t>
      </w:r>
      <w:r w:rsidRPr="00335CFA">
        <w:rPr>
          <w:rFonts w:asciiTheme="minorHAnsi" w:hAnsiTheme="minorHAnsi" w:cstheme="minorHAnsi"/>
          <w:color w:val="000000" w:themeColor="text1"/>
        </w:rPr>
        <w:t xml:space="preserve"> z 15.12.2023, z </w:t>
      </w:r>
      <w:proofErr w:type="spellStart"/>
      <w:r w:rsidRPr="00335CFA">
        <w:rPr>
          <w:rFonts w:asciiTheme="minorHAnsi" w:hAnsiTheme="minorHAnsi" w:cstheme="minorHAnsi"/>
          <w:color w:val="000000" w:themeColor="text1"/>
        </w:rPr>
        <w:t>późn</w:t>
      </w:r>
      <w:proofErr w:type="spellEnd"/>
      <w:r w:rsidRPr="00335CFA">
        <w:rPr>
          <w:rFonts w:asciiTheme="minorHAnsi" w:hAnsiTheme="minorHAnsi" w:cstheme="minorHAnsi"/>
          <w:color w:val="000000" w:themeColor="text1"/>
        </w:rPr>
        <w:t>. zm.);</w:t>
      </w:r>
    </w:p>
    <w:p w14:paraId="1F7E21C6" w14:textId="77777777" w:rsidR="007716D6" w:rsidRPr="00335CFA" w:rsidRDefault="007716D6" w:rsidP="00266189">
      <w:pPr>
        <w:numPr>
          <w:ilvl w:val="0"/>
          <w:numId w:val="12"/>
        </w:numPr>
        <w:spacing w:before="0" w:after="60"/>
        <w:ind w:left="426" w:hanging="42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„Rozporządzeniu 2021/1060” lub „rozporządzeniu ogólnym” – oznacza to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Pr="0022395F">
        <w:rPr>
          <w:rFonts w:asciiTheme="minorHAnsi" w:hAnsiTheme="minorHAnsi" w:cstheme="minorHAnsi"/>
          <w:color w:val="000000" w:themeColor="text1"/>
          <w:szCs w:val="24"/>
        </w:rPr>
        <w:t xml:space="preserve">(Dz. Urz. UE L 231 z 30.06.2021, str. 159, z </w:t>
      </w:r>
      <w:proofErr w:type="spellStart"/>
      <w:r w:rsidRPr="0022395F">
        <w:rPr>
          <w:rFonts w:asciiTheme="minorHAnsi" w:hAnsiTheme="minorHAnsi" w:cstheme="minorHAnsi"/>
          <w:color w:val="000000" w:themeColor="text1"/>
          <w:szCs w:val="24"/>
        </w:rPr>
        <w:t>poźn</w:t>
      </w:r>
      <w:proofErr w:type="spellEnd"/>
      <w:r w:rsidRPr="0022395F">
        <w:rPr>
          <w:rFonts w:asciiTheme="minorHAnsi" w:hAnsiTheme="minorHAnsi" w:cstheme="minorHAnsi"/>
          <w:color w:val="000000" w:themeColor="text1"/>
          <w:szCs w:val="24"/>
        </w:rPr>
        <w:t>. zm.);</w:t>
      </w:r>
    </w:p>
    <w:p w14:paraId="3E330E98" w14:textId="77777777" w:rsidR="007716D6" w:rsidRPr="00335CFA" w:rsidRDefault="007716D6" w:rsidP="00266189">
      <w:pPr>
        <w:pStyle w:val="Akapitzlist"/>
        <w:numPr>
          <w:ilvl w:val="0"/>
          <w:numId w:val="12"/>
        </w:numPr>
        <w:spacing w:before="0" w:after="0"/>
        <w:ind w:left="426" w:hanging="426"/>
        <w:rPr>
          <w:rFonts w:asciiTheme="minorHAnsi" w:hAnsiTheme="minorHAnsi" w:cstheme="minorHAnsi"/>
          <w:color w:val="000000" w:themeColor="text1"/>
        </w:rPr>
      </w:pPr>
      <w:r w:rsidRPr="00335CFA">
        <w:rPr>
          <w:rFonts w:asciiTheme="minorHAnsi" w:hAnsiTheme="minorHAnsi" w:cstheme="minorHAnsi"/>
          <w:color w:val="000000" w:themeColor="text1"/>
        </w:rPr>
        <w:t xml:space="preserve">„Umowie w sprawie zamówienia” – oznacza to umowę zawartą pomiędzy Beneficjentem a osobą trzecią, której celem będzie realizacja </w:t>
      </w:r>
      <w:r>
        <w:rPr>
          <w:rFonts w:asciiTheme="minorHAnsi" w:hAnsiTheme="minorHAnsi" w:cstheme="minorHAnsi"/>
          <w:color w:val="000000" w:themeColor="text1"/>
        </w:rPr>
        <w:t xml:space="preserve">elementu </w:t>
      </w:r>
      <w:r w:rsidRPr="00335CFA">
        <w:rPr>
          <w:rFonts w:asciiTheme="minorHAnsi" w:hAnsiTheme="minorHAnsi" w:cstheme="minorHAnsi"/>
          <w:color w:val="000000" w:themeColor="text1"/>
        </w:rPr>
        <w:t>Projektu;</w:t>
      </w:r>
    </w:p>
    <w:p w14:paraId="47C3C55E" w14:textId="77777777" w:rsidR="007716D6" w:rsidRPr="00335CFA" w:rsidRDefault="007716D6" w:rsidP="00266189">
      <w:pPr>
        <w:numPr>
          <w:ilvl w:val="0"/>
          <w:numId w:val="12"/>
        </w:numPr>
        <w:spacing w:before="0" w:after="60"/>
        <w:ind w:left="426" w:hanging="42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„ustawie o ochronie danych osobowych” – oznacza to ustawę z dnia 10 maja 2018 r. o ochronie danych osobowych (Dz. U. z 2019 r. poz. 1781, z </w:t>
      </w:r>
      <w:proofErr w:type="spellStart"/>
      <w:r w:rsidRPr="00335CFA">
        <w:rPr>
          <w:rFonts w:asciiTheme="minorHAnsi" w:hAnsiTheme="minorHAnsi" w:cstheme="minorHAnsi"/>
          <w:color w:val="000000" w:themeColor="text1"/>
          <w:szCs w:val="24"/>
        </w:rPr>
        <w:t>poźn</w:t>
      </w:r>
      <w:proofErr w:type="spellEnd"/>
      <w:r w:rsidRPr="00335CFA">
        <w:rPr>
          <w:rFonts w:asciiTheme="minorHAnsi" w:hAnsiTheme="minorHAnsi" w:cstheme="minorHAnsi"/>
          <w:color w:val="000000" w:themeColor="text1"/>
          <w:szCs w:val="24"/>
        </w:rPr>
        <w:t>. zm.);</w:t>
      </w:r>
    </w:p>
    <w:p w14:paraId="3C77936C" w14:textId="77777777" w:rsidR="007716D6" w:rsidRDefault="007716D6" w:rsidP="00266189">
      <w:pPr>
        <w:numPr>
          <w:ilvl w:val="0"/>
          <w:numId w:val="12"/>
        </w:numPr>
        <w:spacing w:before="0" w:after="60"/>
        <w:ind w:left="426" w:hanging="42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„Wniosku” – oznacza to wniosek o dofinansowanie Projektu ze środków Funduszu złożony w ramach Programu, który stanowi Załącznik nr 3 do Porozumienia;</w:t>
      </w:r>
    </w:p>
    <w:p w14:paraId="525F5BC4" w14:textId="77777777" w:rsidR="007716D6" w:rsidRPr="00335CFA" w:rsidRDefault="007716D6" w:rsidP="00266189">
      <w:pPr>
        <w:numPr>
          <w:ilvl w:val="0"/>
          <w:numId w:val="12"/>
        </w:numPr>
        <w:spacing w:before="0" w:after="60"/>
        <w:ind w:left="426" w:hanging="426"/>
        <w:rPr>
          <w:rFonts w:asciiTheme="minorHAnsi" w:hAnsiTheme="minorHAnsi" w:cstheme="minorHAnsi"/>
          <w:color w:val="000000" w:themeColor="text1"/>
          <w:szCs w:val="24"/>
        </w:rPr>
      </w:pPr>
      <w:r w:rsidRPr="002471FC">
        <w:rPr>
          <w:rFonts w:asciiTheme="minorHAnsi" w:hAnsiTheme="minorHAnsi" w:cstheme="minorHAnsi"/>
          <w:color w:val="000000" w:themeColor="text1"/>
        </w:rPr>
        <w:t>„wniosku o płatność” – należy przez to rozumieć wniosek składany przez Beneficjenta w CST2021, na podstawie którego Beneficjent rozlicza poniesione wydatki lub przekazuje informacje o postępie rzeczowym realizacji Projektu;</w:t>
      </w:r>
    </w:p>
    <w:p w14:paraId="2F505D9F" w14:textId="57D9A8D3" w:rsidR="007716D6" w:rsidRPr="00335CFA" w:rsidRDefault="007716D6" w:rsidP="00266189">
      <w:pPr>
        <w:numPr>
          <w:ilvl w:val="0"/>
          <w:numId w:val="12"/>
        </w:numPr>
        <w:spacing w:before="0" w:after="60"/>
        <w:ind w:left="426" w:hanging="42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„wydatkach kwalifikowalnych” – oznacza to koszty i poniesione wydatki, uznane za kwalifikowalne i spełniające kryteria określone w Porozumieniu</w:t>
      </w:r>
      <w:r w:rsidRPr="00335CFA">
        <w:rPr>
          <w:rFonts w:asciiTheme="minorHAnsi" w:hAnsiTheme="minorHAnsi" w:cstheme="minorHAnsi"/>
          <w:szCs w:val="24"/>
        </w:rPr>
        <w:t xml:space="preserve"> oraz </w:t>
      </w:r>
      <w:r w:rsidR="00E9758B">
        <w:rPr>
          <w:rFonts w:asciiTheme="minorHAnsi" w:hAnsiTheme="minorHAnsi" w:cstheme="minorHAnsi"/>
          <w:szCs w:val="24"/>
        </w:rPr>
        <w:t>w</w:t>
      </w:r>
      <w:r w:rsidRPr="00335CFA">
        <w:rPr>
          <w:rFonts w:asciiTheme="minorHAnsi" w:hAnsiTheme="minorHAnsi" w:cstheme="minorHAnsi"/>
          <w:color w:val="000000" w:themeColor="text1"/>
          <w:szCs w:val="24"/>
        </w:rPr>
        <w:t xml:space="preserve"> dokumentach dotyczących kwalifikowalności opisanych </w:t>
      </w:r>
      <w:r w:rsidR="00E9758B">
        <w:rPr>
          <w:rFonts w:asciiTheme="minorHAnsi" w:hAnsiTheme="minorHAnsi" w:cstheme="minorHAnsi"/>
          <w:color w:val="000000" w:themeColor="text1"/>
          <w:szCs w:val="24"/>
        </w:rPr>
        <w:t xml:space="preserve">w szczególności </w:t>
      </w:r>
      <w:r w:rsidRPr="00335CFA">
        <w:rPr>
          <w:rFonts w:asciiTheme="minorHAnsi" w:hAnsiTheme="minorHAnsi" w:cstheme="minorHAnsi"/>
          <w:color w:val="000000" w:themeColor="text1"/>
          <w:szCs w:val="24"/>
        </w:rPr>
        <w:t>w § 5 ust.</w:t>
      </w:r>
      <w:r w:rsidR="009B0EB3">
        <w:rPr>
          <w:rFonts w:asciiTheme="minorHAnsi" w:hAnsiTheme="minorHAnsi" w:cstheme="minorHAnsi"/>
          <w:color w:val="000000" w:themeColor="text1"/>
          <w:szCs w:val="24"/>
        </w:rPr>
        <w:t xml:space="preserve"> </w:t>
      </w:r>
      <w:r w:rsidRPr="00335CFA">
        <w:rPr>
          <w:rFonts w:asciiTheme="minorHAnsi" w:hAnsiTheme="minorHAnsi" w:cstheme="minorHAnsi"/>
          <w:color w:val="000000" w:themeColor="text1"/>
          <w:szCs w:val="24"/>
        </w:rPr>
        <w:t>1 Porozumienia;</w:t>
      </w:r>
    </w:p>
    <w:p w14:paraId="39247A6C" w14:textId="77777777" w:rsidR="007716D6" w:rsidRPr="00335CFA" w:rsidRDefault="007716D6" w:rsidP="00266189">
      <w:pPr>
        <w:numPr>
          <w:ilvl w:val="0"/>
          <w:numId w:val="12"/>
        </w:numPr>
        <w:spacing w:before="0" w:after="60"/>
        <w:ind w:left="426" w:hanging="42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„Wytycznych dot. kwalifikowalności” – oznacza to Wytyczne Ministra Funduszy i Polityki Regionalnej dotyczące kwalifikowalności wydatków na lata 2021-2027.</w:t>
      </w:r>
    </w:p>
    <w:p w14:paraId="47795D05" w14:textId="77777777" w:rsidR="007716D6" w:rsidRPr="00335CFA" w:rsidRDefault="007716D6" w:rsidP="007716D6">
      <w:pPr>
        <w:pStyle w:val="Tekstpodstawowy"/>
        <w:spacing w:after="60" w:line="360" w:lineRule="auto"/>
        <w:jc w:val="left"/>
        <w:rPr>
          <w:rFonts w:asciiTheme="minorHAnsi" w:hAnsiTheme="minorHAnsi" w:cstheme="minorHAnsi"/>
          <w:b/>
          <w:bCs/>
          <w:color w:val="000000" w:themeColor="text1"/>
        </w:rPr>
      </w:pPr>
      <w:r w:rsidRPr="00335CFA">
        <w:rPr>
          <w:rFonts w:asciiTheme="minorHAnsi" w:hAnsiTheme="minorHAnsi" w:cstheme="minorHAnsi"/>
          <w:b/>
          <w:bCs/>
          <w:color w:val="000000" w:themeColor="text1"/>
        </w:rPr>
        <w:lastRenderedPageBreak/>
        <w:t>§ 2.</w:t>
      </w:r>
      <w:r>
        <w:rPr>
          <w:rFonts w:asciiTheme="minorHAnsi" w:hAnsiTheme="minorHAnsi" w:cstheme="minorHAnsi"/>
          <w:b/>
          <w:bCs/>
          <w:color w:val="000000" w:themeColor="text1"/>
        </w:rPr>
        <w:t xml:space="preserve"> </w:t>
      </w:r>
      <w:r w:rsidRPr="00335CFA">
        <w:rPr>
          <w:rFonts w:asciiTheme="minorHAnsi" w:hAnsiTheme="minorHAnsi" w:cstheme="minorHAnsi"/>
          <w:b/>
          <w:bCs/>
          <w:color w:val="000000" w:themeColor="text1"/>
        </w:rPr>
        <w:t>Przedmiot Porozumienia</w:t>
      </w:r>
      <w:r>
        <w:rPr>
          <w:rFonts w:asciiTheme="minorHAnsi" w:hAnsiTheme="minorHAnsi" w:cstheme="minorHAnsi"/>
          <w:b/>
          <w:bCs/>
          <w:color w:val="000000" w:themeColor="text1"/>
        </w:rPr>
        <w:br/>
      </w:r>
    </w:p>
    <w:p w14:paraId="15F27637" w14:textId="77777777" w:rsidR="007716D6" w:rsidRPr="00335CFA" w:rsidRDefault="007716D6" w:rsidP="00266189">
      <w:pPr>
        <w:pStyle w:val="Tekstpodstawowy"/>
        <w:keepNext/>
        <w:numPr>
          <w:ilvl w:val="0"/>
          <w:numId w:val="3"/>
        </w:numPr>
        <w:tabs>
          <w:tab w:val="clear" w:pos="900"/>
        </w:tabs>
        <w:autoSpaceDE w:val="0"/>
        <w:spacing w:before="0" w:after="60" w:line="360" w:lineRule="auto"/>
        <w:ind w:left="426"/>
        <w:jc w:val="left"/>
        <w:rPr>
          <w:rFonts w:asciiTheme="minorHAnsi" w:hAnsiTheme="minorHAnsi" w:cstheme="minorHAnsi"/>
          <w:color w:val="000000" w:themeColor="text1"/>
        </w:rPr>
      </w:pPr>
      <w:r w:rsidRPr="00335CFA">
        <w:rPr>
          <w:rFonts w:asciiTheme="minorHAnsi" w:hAnsiTheme="minorHAnsi" w:cstheme="minorHAnsi"/>
          <w:color w:val="000000" w:themeColor="text1"/>
        </w:rPr>
        <w:t>Na warunkach określonych w Porozumieniu, Instytucja Pośrednicząca przyznaje Beneficjentowi dofinansowanie na realizację Projektu, a Beneficjent zobowiązuje się do jego realizacji.</w:t>
      </w:r>
    </w:p>
    <w:p w14:paraId="11ADD6F4" w14:textId="77777777" w:rsidR="007716D6" w:rsidRPr="00335CFA" w:rsidRDefault="007716D6" w:rsidP="00266189">
      <w:pPr>
        <w:pStyle w:val="Tekstpodstawowy"/>
        <w:keepNext/>
        <w:numPr>
          <w:ilvl w:val="0"/>
          <w:numId w:val="3"/>
        </w:numPr>
        <w:tabs>
          <w:tab w:val="clear" w:pos="900"/>
          <w:tab w:val="left" w:pos="567"/>
        </w:tabs>
        <w:autoSpaceDE w:val="0"/>
        <w:spacing w:before="0" w:after="60" w:line="360" w:lineRule="auto"/>
        <w:ind w:left="426"/>
        <w:jc w:val="left"/>
        <w:rPr>
          <w:rFonts w:asciiTheme="minorHAnsi" w:hAnsiTheme="minorHAnsi" w:cstheme="minorHAnsi"/>
          <w:color w:val="000000" w:themeColor="text1"/>
        </w:rPr>
      </w:pPr>
      <w:r w:rsidRPr="00335CFA">
        <w:rPr>
          <w:rFonts w:asciiTheme="minorHAnsi" w:hAnsiTheme="minorHAnsi" w:cstheme="minorHAnsi"/>
          <w:color w:val="000000" w:themeColor="text1"/>
        </w:rPr>
        <w:t>Całkowita wartość Projektu wynosi ..........................,........ zł (słownie: ...................................................).</w:t>
      </w:r>
    </w:p>
    <w:p w14:paraId="551C003E" w14:textId="77777777" w:rsidR="007716D6" w:rsidRPr="00335CFA" w:rsidRDefault="007716D6" w:rsidP="00266189">
      <w:pPr>
        <w:pStyle w:val="Tekstpodstawowy"/>
        <w:keepNext/>
        <w:numPr>
          <w:ilvl w:val="0"/>
          <w:numId w:val="3"/>
        </w:numPr>
        <w:tabs>
          <w:tab w:val="clear" w:pos="900"/>
          <w:tab w:val="left" w:pos="567"/>
        </w:tabs>
        <w:autoSpaceDE w:val="0"/>
        <w:spacing w:before="0" w:after="60" w:line="360" w:lineRule="auto"/>
        <w:ind w:left="426"/>
        <w:jc w:val="left"/>
        <w:rPr>
          <w:rFonts w:asciiTheme="minorHAnsi" w:hAnsiTheme="minorHAnsi" w:cstheme="minorHAnsi"/>
          <w:color w:val="000000" w:themeColor="text1"/>
        </w:rPr>
      </w:pPr>
      <w:r w:rsidRPr="00335CFA">
        <w:rPr>
          <w:rFonts w:asciiTheme="minorHAnsi" w:hAnsiTheme="minorHAnsi" w:cstheme="minorHAnsi"/>
          <w:color w:val="000000" w:themeColor="text1"/>
        </w:rPr>
        <w:t>Całkowita wartość wydatków kwalifikowalnych Projektu wynosi: ........................,...... zł (słownie: ...................................................).</w:t>
      </w:r>
    </w:p>
    <w:p w14:paraId="2E422DCE" w14:textId="77777777" w:rsidR="007716D6" w:rsidRPr="00335CFA" w:rsidRDefault="007716D6" w:rsidP="00266189">
      <w:pPr>
        <w:pStyle w:val="Tekstpodstawowy"/>
        <w:keepNext/>
        <w:numPr>
          <w:ilvl w:val="0"/>
          <w:numId w:val="3"/>
        </w:numPr>
        <w:tabs>
          <w:tab w:val="clear" w:pos="900"/>
          <w:tab w:val="left" w:pos="567"/>
        </w:tabs>
        <w:autoSpaceDE w:val="0"/>
        <w:spacing w:before="0" w:after="60" w:line="360" w:lineRule="auto"/>
        <w:ind w:left="426"/>
        <w:jc w:val="left"/>
        <w:rPr>
          <w:rFonts w:asciiTheme="minorHAnsi" w:hAnsiTheme="minorHAnsi" w:cstheme="minorHAnsi"/>
          <w:color w:val="000000" w:themeColor="text1"/>
        </w:rPr>
      </w:pPr>
      <w:r w:rsidRPr="00335CFA">
        <w:rPr>
          <w:rFonts w:asciiTheme="minorHAnsi" w:hAnsiTheme="minorHAnsi" w:cstheme="minorHAnsi"/>
          <w:color w:val="000000" w:themeColor="text1"/>
        </w:rPr>
        <w:t>Instytucja Pośrednicząca przyznaje Beneficjentowi na realizację Projektu dofinansowanie w łącznej kwocie nieprzekraczającej: .................,... zł (słownie: ............................) i stanowiące nie więcej niż ....,...% kwoty całkowitych wydatków kwalifikowalnych Projektu, w tym:</w:t>
      </w:r>
    </w:p>
    <w:p w14:paraId="3BE4052A" w14:textId="77777777" w:rsidR="007716D6" w:rsidRPr="00335CFA" w:rsidRDefault="007716D6" w:rsidP="007716D6">
      <w:pPr>
        <w:pStyle w:val="Tekstpodstawowy"/>
        <w:keepNext/>
        <w:tabs>
          <w:tab w:val="left" w:pos="567"/>
        </w:tabs>
        <w:autoSpaceDE w:val="0"/>
        <w:spacing w:after="60" w:line="360" w:lineRule="auto"/>
        <w:ind w:left="426"/>
        <w:jc w:val="left"/>
        <w:rPr>
          <w:rFonts w:asciiTheme="minorHAnsi" w:hAnsiTheme="minorHAnsi" w:cstheme="minorHAnsi"/>
          <w:color w:val="000000" w:themeColor="text1"/>
        </w:rPr>
      </w:pPr>
      <w:r w:rsidRPr="00335CFA">
        <w:rPr>
          <w:rFonts w:asciiTheme="minorHAnsi" w:hAnsiTheme="minorHAnsi" w:cstheme="minorHAnsi"/>
          <w:color w:val="000000" w:themeColor="text1"/>
        </w:rPr>
        <w:t>1)</w:t>
      </w:r>
      <w:r w:rsidRPr="00335CFA">
        <w:rPr>
          <w:rFonts w:asciiTheme="minorHAnsi" w:hAnsiTheme="minorHAnsi" w:cstheme="minorHAnsi"/>
        </w:rPr>
        <w:tab/>
      </w:r>
      <w:r w:rsidRPr="00335CFA">
        <w:rPr>
          <w:rFonts w:asciiTheme="minorHAnsi" w:hAnsiTheme="minorHAnsi" w:cstheme="minorHAnsi"/>
          <w:color w:val="000000" w:themeColor="text1"/>
        </w:rPr>
        <w:t>z budżetu środków europejskich w kwocie nieprzekraczającej : .................,... zł (słownie: ............................) i stanowiące nie więcej niż ....,...% dofinansowania;</w:t>
      </w:r>
    </w:p>
    <w:p w14:paraId="35A6E11E" w14:textId="77777777" w:rsidR="007716D6" w:rsidRPr="00335CFA" w:rsidRDefault="007716D6" w:rsidP="007716D6">
      <w:pPr>
        <w:pStyle w:val="Tekstpodstawowy"/>
        <w:keepNext/>
        <w:tabs>
          <w:tab w:val="left" w:pos="567"/>
        </w:tabs>
        <w:autoSpaceDE w:val="0"/>
        <w:spacing w:after="60" w:line="360" w:lineRule="auto"/>
        <w:ind w:left="426"/>
        <w:jc w:val="left"/>
        <w:rPr>
          <w:rFonts w:asciiTheme="minorHAnsi" w:hAnsiTheme="minorHAnsi" w:cstheme="minorHAnsi"/>
          <w:color w:val="000000" w:themeColor="text1"/>
        </w:rPr>
      </w:pPr>
      <w:r w:rsidRPr="00335CFA">
        <w:rPr>
          <w:rFonts w:asciiTheme="minorHAnsi" w:hAnsiTheme="minorHAnsi" w:cstheme="minorHAnsi"/>
          <w:color w:val="000000" w:themeColor="text1"/>
        </w:rPr>
        <w:t>2)</w:t>
      </w:r>
      <w:r w:rsidRPr="00335CFA">
        <w:rPr>
          <w:rFonts w:asciiTheme="minorHAnsi" w:hAnsiTheme="minorHAnsi" w:cstheme="minorHAnsi"/>
        </w:rPr>
        <w:tab/>
      </w:r>
      <w:r w:rsidRPr="00335CFA">
        <w:rPr>
          <w:rFonts w:asciiTheme="minorHAnsi" w:hAnsiTheme="minorHAnsi" w:cstheme="minorHAnsi"/>
          <w:color w:val="000000" w:themeColor="text1"/>
        </w:rPr>
        <w:t>z budżetu państwa w kwocie nieprzekraczającej : .................,... zł (słownie: ............................) i stanowiące nie więcej niż ....,...% dofinansowania.</w:t>
      </w:r>
    </w:p>
    <w:p w14:paraId="5E1712F7" w14:textId="77777777" w:rsidR="007716D6" w:rsidRPr="00335CFA" w:rsidRDefault="007716D6" w:rsidP="00266189">
      <w:pPr>
        <w:pStyle w:val="Tekstpodstawowy"/>
        <w:keepNext/>
        <w:numPr>
          <w:ilvl w:val="0"/>
          <w:numId w:val="3"/>
        </w:numPr>
        <w:tabs>
          <w:tab w:val="clear" w:pos="900"/>
          <w:tab w:val="left" w:pos="567"/>
        </w:tabs>
        <w:autoSpaceDE w:val="0"/>
        <w:spacing w:before="0" w:after="60" w:line="360" w:lineRule="auto"/>
        <w:ind w:left="426"/>
        <w:jc w:val="left"/>
        <w:rPr>
          <w:rFonts w:asciiTheme="minorHAnsi" w:hAnsiTheme="minorHAnsi" w:cstheme="minorHAnsi"/>
          <w:color w:val="000000" w:themeColor="text1"/>
        </w:rPr>
      </w:pPr>
      <w:r w:rsidRPr="00335CFA">
        <w:rPr>
          <w:rFonts w:asciiTheme="minorHAnsi" w:hAnsiTheme="minorHAnsi" w:cstheme="minorHAnsi"/>
          <w:color w:val="000000" w:themeColor="text1"/>
        </w:rPr>
        <w:t>Beneficjent zobowiązuje się wnieść wkład własny na realizację Projektu w kwocie .................,... zł (słownie: ............................).</w:t>
      </w:r>
    </w:p>
    <w:p w14:paraId="363F6A1E" w14:textId="77777777" w:rsidR="007716D6" w:rsidRPr="00335CFA" w:rsidRDefault="007716D6" w:rsidP="00266189">
      <w:pPr>
        <w:pStyle w:val="Akapitzlist"/>
        <w:numPr>
          <w:ilvl w:val="0"/>
          <w:numId w:val="3"/>
        </w:numPr>
        <w:spacing w:before="0" w:after="0"/>
        <w:ind w:left="426"/>
        <w:rPr>
          <w:rFonts w:asciiTheme="minorHAnsi" w:hAnsiTheme="minorHAnsi" w:cstheme="minorHAnsi"/>
          <w:color w:val="000000" w:themeColor="text1"/>
        </w:rPr>
      </w:pPr>
      <w:r w:rsidRPr="00335CFA">
        <w:rPr>
          <w:rFonts w:asciiTheme="minorHAnsi" w:hAnsiTheme="minorHAnsi" w:cstheme="minorHAnsi"/>
          <w:color w:val="000000" w:themeColor="text1"/>
        </w:rPr>
        <w:t>Beneficjent zobowiązuje się pokryć w pełnym zakresie, wszelkie wydatki niekwalifikowalne w ramach Projektu.</w:t>
      </w:r>
    </w:p>
    <w:p w14:paraId="39D6D951" w14:textId="77777777" w:rsidR="007716D6" w:rsidRPr="00335CFA" w:rsidRDefault="007716D6" w:rsidP="00266189">
      <w:pPr>
        <w:pStyle w:val="Akapitzlist"/>
        <w:numPr>
          <w:ilvl w:val="0"/>
          <w:numId w:val="3"/>
        </w:numPr>
        <w:spacing w:before="0" w:after="60"/>
        <w:ind w:left="426"/>
        <w:rPr>
          <w:rFonts w:asciiTheme="minorHAnsi" w:hAnsiTheme="minorHAnsi" w:cstheme="minorHAnsi"/>
          <w:color w:val="000000" w:themeColor="text1"/>
        </w:rPr>
      </w:pPr>
      <w:r w:rsidRPr="00335CFA">
        <w:rPr>
          <w:rFonts w:asciiTheme="minorHAnsi" w:hAnsiTheme="minorHAnsi" w:cstheme="minorHAnsi"/>
          <w:color w:val="000000" w:themeColor="text1"/>
        </w:rPr>
        <w:t>Beneficjent zobowiązuje się do zapewnienia finansowania Projektu. Dofinansowanie jest przeznaczone na realizację Projektu przez Beneficjenta zgodnie z Wnioskiem stanowiącym Załącznik nr 3 do Porozumienia.</w:t>
      </w:r>
    </w:p>
    <w:p w14:paraId="025BB8CB" w14:textId="77777777" w:rsidR="007716D6" w:rsidRPr="00335CFA" w:rsidRDefault="007716D6" w:rsidP="00266189">
      <w:pPr>
        <w:pStyle w:val="Akapitzlist"/>
        <w:numPr>
          <w:ilvl w:val="0"/>
          <w:numId w:val="3"/>
        </w:numPr>
        <w:spacing w:before="0" w:after="60"/>
        <w:ind w:left="426"/>
        <w:rPr>
          <w:rFonts w:asciiTheme="minorHAnsi" w:hAnsiTheme="minorHAnsi" w:cstheme="minorHAnsi"/>
          <w:color w:val="000000" w:themeColor="text1"/>
        </w:rPr>
      </w:pPr>
      <w:r w:rsidRPr="00335CFA">
        <w:rPr>
          <w:rFonts w:asciiTheme="minorHAnsi" w:hAnsiTheme="minorHAnsi" w:cstheme="minorHAnsi"/>
          <w:color w:val="000000" w:themeColor="text1"/>
        </w:rPr>
        <w:t>Podmiotami upoważnionymi do ponoszenia wydatków są podmioty wskazane we Wniosku oraz podmioty nieposiadające statusu Partnera wykazane w Załączniku 8 do Porozumienia (jeśli dotyczy).</w:t>
      </w:r>
    </w:p>
    <w:p w14:paraId="13CCF859" w14:textId="77777777" w:rsidR="007716D6" w:rsidRPr="00335CFA" w:rsidRDefault="007716D6" w:rsidP="00266189">
      <w:pPr>
        <w:pStyle w:val="Akapitzlist"/>
        <w:numPr>
          <w:ilvl w:val="0"/>
          <w:numId w:val="3"/>
        </w:numPr>
        <w:spacing w:before="0" w:after="60"/>
        <w:ind w:left="426"/>
        <w:rPr>
          <w:rFonts w:asciiTheme="minorHAnsi" w:hAnsiTheme="minorHAnsi" w:cstheme="minorHAnsi"/>
          <w:color w:val="000000" w:themeColor="text1"/>
        </w:rPr>
      </w:pPr>
      <w:r w:rsidRPr="00335CFA">
        <w:rPr>
          <w:rFonts w:asciiTheme="minorHAnsi" w:hAnsiTheme="minorHAnsi" w:cstheme="minorHAnsi"/>
          <w:color w:val="000000" w:themeColor="text1"/>
        </w:rPr>
        <w:lastRenderedPageBreak/>
        <w:t>Beneficjent finansuje całość wydatków ponoszonych w ramach Projektu ze środków budżetowych dysponenta właściwej części budżetowej.</w:t>
      </w:r>
    </w:p>
    <w:p w14:paraId="39603571" w14:textId="77777777" w:rsidR="007716D6" w:rsidRPr="00335CFA" w:rsidRDefault="007716D6" w:rsidP="00266189">
      <w:pPr>
        <w:pStyle w:val="Akapitzlist"/>
        <w:numPr>
          <w:ilvl w:val="0"/>
          <w:numId w:val="3"/>
        </w:numPr>
        <w:spacing w:before="0" w:after="60"/>
        <w:ind w:left="426" w:hanging="426"/>
        <w:rPr>
          <w:rFonts w:asciiTheme="minorHAnsi" w:hAnsiTheme="minorHAnsi" w:cstheme="minorHAnsi"/>
          <w:color w:val="000000" w:themeColor="text1"/>
        </w:rPr>
      </w:pPr>
      <w:r w:rsidRPr="00335CFA">
        <w:rPr>
          <w:rFonts w:asciiTheme="minorHAnsi" w:hAnsiTheme="minorHAnsi" w:cstheme="minorHAnsi"/>
          <w:color w:val="000000" w:themeColor="text1"/>
        </w:rPr>
        <w:t>Rozliczeniu wydatków podlegają jedynie wydatki kwalifikowalne, poniesione w ramach Projektu nie wcześniej niż od dnia 1 stycznia 2021 r. i nie później niż w dniu zakończenia okresu kwalifikowalności wydatków w Projekcie, określonego w § 3 ust. 2.</w:t>
      </w:r>
    </w:p>
    <w:p w14:paraId="3AEF08FE" w14:textId="77777777" w:rsidR="007716D6" w:rsidRPr="00335CFA" w:rsidRDefault="007716D6" w:rsidP="00266189">
      <w:pPr>
        <w:pStyle w:val="Akapitzlist"/>
        <w:numPr>
          <w:ilvl w:val="0"/>
          <w:numId w:val="3"/>
        </w:numPr>
        <w:spacing w:before="0" w:after="60"/>
        <w:ind w:left="426" w:hanging="426"/>
        <w:rPr>
          <w:rFonts w:asciiTheme="minorHAnsi" w:hAnsiTheme="minorHAnsi" w:cstheme="minorHAnsi"/>
          <w:color w:val="000000" w:themeColor="text1"/>
        </w:rPr>
      </w:pPr>
      <w:r w:rsidRPr="00335CFA">
        <w:rPr>
          <w:rFonts w:asciiTheme="minorHAnsi" w:hAnsiTheme="minorHAnsi" w:cstheme="minorHAnsi"/>
          <w:color w:val="000000" w:themeColor="text1"/>
        </w:rPr>
        <w:t>Beneficjent zobowiązuje się do realizacji Projektu zgodnie z i w oparciu o Wniosek oraz Harmonogram rzeczowo-finansowy realizacji Projektu. Harmonogram rzeczowo-finansowy realizacji Projektu, opracowany jest przez Beneficjenta na podstawie Wniosku oraz stanowi Załącznik nr 4 do Porozumienia.</w:t>
      </w:r>
    </w:p>
    <w:p w14:paraId="7F38C30C" w14:textId="520BC4A7" w:rsidR="007716D6" w:rsidRPr="00335CFA" w:rsidRDefault="007716D6" w:rsidP="00266189">
      <w:pPr>
        <w:pStyle w:val="Akapitzlist"/>
        <w:numPr>
          <w:ilvl w:val="0"/>
          <w:numId w:val="3"/>
        </w:numPr>
        <w:spacing w:before="0" w:after="0"/>
        <w:ind w:left="426" w:hanging="426"/>
        <w:rPr>
          <w:rFonts w:asciiTheme="minorHAnsi" w:hAnsiTheme="minorHAnsi" w:cstheme="minorHAnsi"/>
          <w:color w:val="000000" w:themeColor="text1"/>
        </w:rPr>
      </w:pPr>
      <w:r w:rsidRPr="00335CFA">
        <w:rPr>
          <w:rFonts w:asciiTheme="minorHAnsi" w:hAnsiTheme="minorHAnsi" w:cstheme="minorHAnsi"/>
          <w:color w:val="000000" w:themeColor="text1"/>
        </w:rPr>
        <w:t>Instytucja Pośrednicząca upoważni Beneficjenta do wystawiania i przekazywania, w jej imieniu, zlecenia płatności do B</w:t>
      </w:r>
      <w:r w:rsidR="004514C3">
        <w:rPr>
          <w:rFonts w:asciiTheme="minorHAnsi" w:hAnsiTheme="minorHAnsi" w:cstheme="minorHAnsi"/>
          <w:color w:val="000000" w:themeColor="text1"/>
        </w:rPr>
        <w:t xml:space="preserve">anku </w:t>
      </w:r>
      <w:r w:rsidRPr="00335CFA">
        <w:rPr>
          <w:rFonts w:asciiTheme="minorHAnsi" w:hAnsiTheme="minorHAnsi" w:cstheme="minorHAnsi"/>
          <w:color w:val="000000" w:themeColor="text1"/>
        </w:rPr>
        <w:t>G</w:t>
      </w:r>
      <w:r w:rsidR="004514C3">
        <w:rPr>
          <w:rFonts w:asciiTheme="minorHAnsi" w:hAnsiTheme="minorHAnsi" w:cstheme="minorHAnsi"/>
          <w:color w:val="000000" w:themeColor="text1"/>
        </w:rPr>
        <w:t xml:space="preserve">ospodarstwa </w:t>
      </w:r>
      <w:r w:rsidRPr="00335CFA">
        <w:rPr>
          <w:rFonts w:asciiTheme="minorHAnsi" w:hAnsiTheme="minorHAnsi" w:cstheme="minorHAnsi"/>
          <w:color w:val="000000" w:themeColor="text1"/>
        </w:rPr>
        <w:t>K</w:t>
      </w:r>
      <w:r w:rsidR="004514C3">
        <w:rPr>
          <w:rFonts w:asciiTheme="minorHAnsi" w:hAnsiTheme="minorHAnsi" w:cstheme="minorHAnsi"/>
          <w:color w:val="000000" w:themeColor="text1"/>
        </w:rPr>
        <w:t>rajowego</w:t>
      </w:r>
      <w:r w:rsidRPr="00335CFA">
        <w:rPr>
          <w:rFonts w:asciiTheme="minorHAnsi" w:hAnsiTheme="minorHAnsi" w:cstheme="minorHAnsi"/>
          <w:color w:val="000000" w:themeColor="text1"/>
        </w:rPr>
        <w:t>, zgodnie z obowiązującymi przepisami prawa oraz procedurami w ramach Programu, jak i innymi procedurami, wytycznymi, zasadami ustanowionymi przez Instytucję Pośredniczącą oraz przez Instytucję Zarządzającą FERC.</w:t>
      </w:r>
    </w:p>
    <w:p w14:paraId="3F9FAE34" w14:textId="77777777" w:rsidR="007716D6" w:rsidRPr="00335CFA" w:rsidRDefault="007716D6" w:rsidP="00266189">
      <w:pPr>
        <w:pStyle w:val="Akapitzlist"/>
        <w:numPr>
          <w:ilvl w:val="0"/>
          <w:numId w:val="3"/>
        </w:numPr>
        <w:spacing w:before="0" w:after="0"/>
        <w:ind w:left="426" w:hanging="426"/>
        <w:rPr>
          <w:rFonts w:asciiTheme="minorHAnsi" w:hAnsiTheme="minorHAnsi" w:cstheme="minorHAnsi"/>
          <w:color w:val="000000" w:themeColor="text1"/>
        </w:rPr>
      </w:pPr>
      <w:r w:rsidRPr="00335CFA">
        <w:rPr>
          <w:rFonts w:asciiTheme="minorHAnsi" w:hAnsiTheme="minorHAnsi" w:cstheme="minorHAnsi"/>
          <w:color w:val="000000" w:themeColor="text1"/>
        </w:rPr>
        <w:t xml:space="preserve">Beneficjent zobowiązuje się do osiągnięcia wartości docelowych wskaźników produktu i rezultatu Projektu. Ich nieosiągnięcie może oznaczać nieprawidłowość i skutkować korektą finansową ustaloną zgodnie z zasadami </w:t>
      </w:r>
      <w:r w:rsidRPr="00F40172">
        <w:rPr>
          <w:rFonts w:asciiTheme="minorHAnsi" w:hAnsiTheme="minorHAnsi" w:cstheme="minorHAnsi"/>
          <w:color w:val="000000" w:themeColor="text1"/>
        </w:rPr>
        <w:t>określonymi w § 12 ust. 6.</w:t>
      </w:r>
    </w:p>
    <w:p w14:paraId="6BEACAB1" w14:textId="77777777" w:rsidR="007716D6" w:rsidRPr="00335CFA" w:rsidRDefault="007716D6" w:rsidP="007716D6">
      <w:pPr>
        <w:pStyle w:val="Tekstpodstawowy"/>
        <w:spacing w:after="60" w:line="360" w:lineRule="auto"/>
        <w:jc w:val="left"/>
        <w:rPr>
          <w:rFonts w:asciiTheme="minorHAnsi" w:hAnsiTheme="minorHAnsi" w:cstheme="minorHAnsi"/>
          <w:b/>
          <w:bCs/>
          <w:color w:val="000000" w:themeColor="text1"/>
        </w:rPr>
      </w:pPr>
      <w:r w:rsidRPr="00335CFA">
        <w:rPr>
          <w:rFonts w:asciiTheme="minorHAnsi" w:hAnsiTheme="minorHAnsi" w:cstheme="minorHAnsi"/>
          <w:b/>
          <w:bCs/>
          <w:color w:val="000000" w:themeColor="text1"/>
        </w:rPr>
        <w:t>§ 3.</w:t>
      </w:r>
      <w:r>
        <w:rPr>
          <w:rFonts w:asciiTheme="minorHAnsi" w:hAnsiTheme="minorHAnsi" w:cstheme="minorHAnsi"/>
          <w:b/>
          <w:bCs/>
          <w:color w:val="000000" w:themeColor="text1"/>
        </w:rPr>
        <w:t xml:space="preserve"> </w:t>
      </w:r>
      <w:r w:rsidRPr="00335CFA">
        <w:rPr>
          <w:rFonts w:asciiTheme="minorHAnsi" w:hAnsiTheme="minorHAnsi" w:cstheme="minorHAnsi"/>
          <w:b/>
          <w:bCs/>
          <w:color w:val="000000" w:themeColor="text1"/>
        </w:rPr>
        <w:t>Okres realizacji Projektu</w:t>
      </w:r>
      <w:r>
        <w:rPr>
          <w:rFonts w:asciiTheme="minorHAnsi" w:hAnsiTheme="minorHAnsi" w:cstheme="minorHAnsi"/>
          <w:b/>
          <w:bCs/>
          <w:color w:val="000000" w:themeColor="text1"/>
        </w:rPr>
        <w:br/>
      </w:r>
    </w:p>
    <w:p w14:paraId="296EE548" w14:textId="77777777" w:rsidR="007716D6" w:rsidRPr="00335CFA" w:rsidRDefault="007716D6" w:rsidP="00266189">
      <w:pPr>
        <w:pStyle w:val="Tekstpodstawowy"/>
        <w:numPr>
          <w:ilvl w:val="3"/>
          <w:numId w:val="5"/>
        </w:numPr>
        <w:tabs>
          <w:tab w:val="clear" w:pos="540"/>
          <w:tab w:val="clear" w:pos="900"/>
          <w:tab w:val="num" w:pos="-246"/>
          <w:tab w:val="left" w:pos="142"/>
        </w:tabs>
        <w:spacing w:before="0" w:after="60" w:line="360" w:lineRule="auto"/>
        <w:ind w:left="426"/>
        <w:jc w:val="left"/>
        <w:rPr>
          <w:rFonts w:asciiTheme="minorHAnsi" w:hAnsiTheme="minorHAnsi" w:cstheme="minorHAnsi"/>
          <w:color w:val="000000" w:themeColor="text1"/>
        </w:rPr>
      </w:pPr>
      <w:r w:rsidRPr="00335CFA">
        <w:rPr>
          <w:rFonts w:asciiTheme="minorHAnsi" w:hAnsiTheme="minorHAnsi" w:cstheme="minorHAnsi"/>
          <w:color w:val="000000" w:themeColor="text1"/>
        </w:rPr>
        <w:t>Beneficjent zobowiązuje się zrealizować Projekt w zakresie rzeczowym wynikającym z Wniosku, w okresie od dnia …………………….…. do dnia ………………………….. .</w:t>
      </w:r>
    </w:p>
    <w:p w14:paraId="1E5ED419" w14:textId="77777777" w:rsidR="007716D6" w:rsidRPr="00335CFA" w:rsidRDefault="007716D6" w:rsidP="00266189">
      <w:pPr>
        <w:pStyle w:val="Tekstpodstawowy"/>
        <w:numPr>
          <w:ilvl w:val="3"/>
          <w:numId w:val="5"/>
        </w:numPr>
        <w:tabs>
          <w:tab w:val="clear" w:pos="540"/>
          <w:tab w:val="clear" w:pos="900"/>
          <w:tab w:val="num" w:pos="-104"/>
          <w:tab w:val="left" w:pos="142"/>
        </w:tabs>
        <w:spacing w:before="0" w:after="60" w:line="360" w:lineRule="auto"/>
        <w:ind w:left="426"/>
        <w:jc w:val="left"/>
        <w:rPr>
          <w:rFonts w:asciiTheme="minorHAnsi" w:hAnsiTheme="minorHAnsi" w:cstheme="minorHAnsi"/>
          <w:color w:val="000000" w:themeColor="text1"/>
        </w:rPr>
      </w:pPr>
      <w:r w:rsidRPr="00335CFA">
        <w:rPr>
          <w:rFonts w:asciiTheme="minorHAnsi" w:hAnsiTheme="minorHAnsi" w:cstheme="minorHAnsi"/>
          <w:color w:val="000000" w:themeColor="text1"/>
        </w:rPr>
        <w:t>Okres kwalifikowalności wydatków dla Projektu rozpoczyna się w dniu ....................r. i kończy się w dniu .................r. Wydatki poniesione przed rozpoczęciem lub po zakończeniu okresu kwalifikowalności wydatków dla Projektu będą uznane za niekwalifikowalne.</w:t>
      </w:r>
    </w:p>
    <w:p w14:paraId="36FB8DDD" w14:textId="77777777" w:rsidR="007716D6" w:rsidRPr="00335CFA" w:rsidRDefault="007716D6" w:rsidP="00266189">
      <w:pPr>
        <w:pStyle w:val="Tekstpodstawowy"/>
        <w:numPr>
          <w:ilvl w:val="3"/>
          <w:numId w:val="5"/>
        </w:numPr>
        <w:tabs>
          <w:tab w:val="clear" w:pos="540"/>
          <w:tab w:val="clear" w:pos="900"/>
          <w:tab w:val="num" w:pos="-104"/>
          <w:tab w:val="left" w:pos="142"/>
        </w:tabs>
        <w:spacing w:before="0" w:after="60" w:line="360" w:lineRule="auto"/>
        <w:ind w:left="426"/>
        <w:jc w:val="left"/>
        <w:rPr>
          <w:rFonts w:asciiTheme="minorHAnsi" w:hAnsiTheme="minorHAnsi" w:cstheme="minorHAnsi"/>
          <w:color w:val="000000" w:themeColor="text1"/>
        </w:rPr>
      </w:pPr>
      <w:r w:rsidRPr="00335CFA">
        <w:rPr>
          <w:rFonts w:asciiTheme="minorHAnsi" w:hAnsiTheme="minorHAnsi" w:cstheme="minorHAnsi"/>
          <w:color w:val="000000" w:themeColor="text1"/>
        </w:rPr>
        <w:t>Okres obowiązywania Porozumienia trwa od dnia jego zawarcia do dnia wykonania przez obie Strony Porozumienia wszystkich obowiązków z niej wynikających, w tym wynikających z zasady trwałości Projektu (jeśli dotyczy).</w:t>
      </w:r>
    </w:p>
    <w:p w14:paraId="6B7E1566" w14:textId="77777777" w:rsidR="007716D6" w:rsidRPr="00335CFA" w:rsidRDefault="007716D6" w:rsidP="007716D6">
      <w:pPr>
        <w:pStyle w:val="Tekstpodstawowy"/>
        <w:tabs>
          <w:tab w:val="clear" w:pos="900"/>
          <w:tab w:val="left" w:pos="567"/>
        </w:tabs>
        <w:spacing w:after="60" w:line="360" w:lineRule="auto"/>
        <w:jc w:val="left"/>
        <w:rPr>
          <w:rFonts w:asciiTheme="minorHAnsi" w:hAnsiTheme="minorHAnsi" w:cstheme="minorHAnsi"/>
          <w:b/>
          <w:bCs/>
          <w:color w:val="000000" w:themeColor="text1"/>
        </w:rPr>
      </w:pPr>
      <w:r w:rsidRPr="00335CFA">
        <w:rPr>
          <w:rFonts w:asciiTheme="minorHAnsi" w:hAnsiTheme="minorHAnsi" w:cstheme="minorHAnsi"/>
          <w:b/>
          <w:bCs/>
          <w:color w:val="000000" w:themeColor="text1"/>
        </w:rPr>
        <w:lastRenderedPageBreak/>
        <w:t>§ 4.</w:t>
      </w:r>
      <w:r>
        <w:rPr>
          <w:rFonts w:asciiTheme="minorHAnsi" w:hAnsiTheme="minorHAnsi" w:cstheme="minorHAnsi"/>
          <w:b/>
          <w:bCs/>
          <w:color w:val="000000" w:themeColor="text1"/>
        </w:rPr>
        <w:t xml:space="preserve"> </w:t>
      </w:r>
      <w:r w:rsidRPr="00335CFA">
        <w:rPr>
          <w:rFonts w:asciiTheme="minorHAnsi" w:hAnsiTheme="minorHAnsi" w:cstheme="minorHAnsi"/>
          <w:b/>
          <w:bCs/>
          <w:color w:val="000000" w:themeColor="text1"/>
        </w:rPr>
        <w:t>Obowiązki Beneficjenta</w:t>
      </w:r>
      <w:r>
        <w:rPr>
          <w:rFonts w:asciiTheme="minorHAnsi" w:hAnsiTheme="minorHAnsi" w:cstheme="minorHAnsi"/>
          <w:b/>
          <w:bCs/>
          <w:color w:val="000000" w:themeColor="text1"/>
        </w:rPr>
        <w:br/>
      </w:r>
    </w:p>
    <w:p w14:paraId="5F07DA25" w14:textId="77777777" w:rsidR="007716D6" w:rsidRPr="00335CFA" w:rsidRDefault="007716D6" w:rsidP="00266189">
      <w:pPr>
        <w:pStyle w:val="Tekstpodstawowy"/>
        <w:numPr>
          <w:ilvl w:val="0"/>
          <w:numId w:val="2"/>
        </w:numPr>
        <w:tabs>
          <w:tab w:val="clear" w:pos="900"/>
          <w:tab w:val="left" w:pos="567"/>
        </w:tabs>
        <w:autoSpaceDE w:val="0"/>
        <w:spacing w:before="0" w:line="360" w:lineRule="auto"/>
        <w:ind w:left="425" w:hanging="357"/>
        <w:jc w:val="left"/>
        <w:rPr>
          <w:rFonts w:asciiTheme="minorHAnsi" w:hAnsiTheme="minorHAnsi" w:cstheme="minorHAnsi"/>
          <w:color w:val="000000" w:themeColor="text1"/>
        </w:rPr>
      </w:pPr>
      <w:r w:rsidRPr="00335CFA">
        <w:rPr>
          <w:rFonts w:asciiTheme="minorHAnsi" w:hAnsiTheme="minorHAnsi" w:cstheme="minorHAnsi"/>
          <w:color w:val="000000" w:themeColor="text1"/>
        </w:rPr>
        <w:t>W ramach realizacji Projektu Beneficjent zobowiązuje się w szczególności do:</w:t>
      </w:r>
    </w:p>
    <w:p w14:paraId="4B48B374" w14:textId="77777777" w:rsidR="007716D6" w:rsidRPr="00335CFA" w:rsidRDefault="007716D6" w:rsidP="00266189">
      <w:pPr>
        <w:pStyle w:val="Akapitzlist"/>
        <w:numPr>
          <w:ilvl w:val="0"/>
          <w:numId w:val="45"/>
        </w:numPr>
        <w:tabs>
          <w:tab w:val="left" w:pos="142"/>
          <w:tab w:val="left" w:pos="284"/>
        </w:tabs>
        <w:spacing w:before="0" w:after="0"/>
        <w:ind w:left="754" w:hanging="357"/>
        <w:contextualSpacing/>
        <w:rPr>
          <w:rFonts w:asciiTheme="minorHAnsi" w:hAnsiTheme="minorHAnsi" w:cstheme="minorHAnsi"/>
          <w:color w:val="000000" w:themeColor="text1"/>
        </w:rPr>
      </w:pPr>
      <w:r w:rsidRPr="00335CFA">
        <w:rPr>
          <w:rFonts w:asciiTheme="minorHAnsi" w:hAnsiTheme="minorHAnsi" w:cstheme="minorHAnsi"/>
          <w:color w:val="000000" w:themeColor="text1"/>
        </w:rPr>
        <w:t>monitorowania i osiągnięcia wskaźników produktu oraz rezultatu określonych we Wniosku;</w:t>
      </w:r>
    </w:p>
    <w:p w14:paraId="3F194634" w14:textId="77777777" w:rsidR="007716D6" w:rsidRPr="00335CFA" w:rsidRDefault="007716D6" w:rsidP="00266189">
      <w:pPr>
        <w:pStyle w:val="Akapitzlist"/>
        <w:numPr>
          <w:ilvl w:val="0"/>
          <w:numId w:val="45"/>
        </w:numPr>
        <w:tabs>
          <w:tab w:val="left" w:pos="142"/>
          <w:tab w:val="left" w:pos="284"/>
        </w:tabs>
        <w:spacing w:before="0" w:after="0"/>
        <w:ind w:left="754" w:hanging="357"/>
        <w:contextualSpacing/>
        <w:rPr>
          <w:rFonts w:asciiTheme="minorHAnsi" w:hAnsiTheme="minorHAnsi" w:cstheme="minorHAnsi"/>
          <w:color w:val="000000" w:themeColor="text1"/>
        </w:rPr>
      </w:pPr>
      <w:r w:rsidRPr="00335CFA">
        <w:rPr>
          <w:rFonts w:asciiTheme="minorHAnsi" w:hAnsiTheme="minorHAnsi" w:cstheme="minorHAnsi"/>
          <w:color w:val="000000" w:themeColor="text1"/>
        </w:rPr>
        <w:t>terminowej realizacji Projektu;</w:t>
      </w:r>
    </w:p>
    <w:p w14:paraId="47A7034B" w14:textId="77777777" w:rsidR="007716D6" w:rsidRPr="00335CFA" w:rsidRDefault="007716D6" w:rsidP="00266189">
      <w:pPr>
        <w:pStyle w:val="Akapitzlist"/>
        <w:numPr>
          <w:ilvl w:val="0"/>
          <w:numId w:val="45"/>
        </w:numPr>
        <w:tabs>
          <w:tab w:val="left" w:pos="142"/>
          <w:tab w:val="left" w:pos="284"/>
        </w:tabs>
        <w:spacing w:before="0" w:after="0"/>
        <w:ind w:left="754" w:hanging="357"/>
        <w:contextualSpacing/>
        <w:rPr>
          <w:rFonts w:asciiTheme="minorHAnsi" w:hAnsiTheme="minorHAnsi" w:cstheme="minorHAnsi"/>
          <w:color w:val="000000" w:themeColor="text1"/>
        </w:rPr>
      </w:pPr>
      <w:r w:rsidRPr="00335CFA">
        <w:rPr>
          <w:rFonts w:asciiTheme="minorHAnsi" w:hAnsiTheme="minorHAnsi" w:cstheme="minorHAnsi"/>
          <w:color w:val="000000" w:themeColor="text1"/>
        </w:rPr>
        <w:t>stosowania dokumentów, o których mowa w § 5 i na zasadach tam opisanych;</w:t>
      </w:r>
    </w:p>
    <w:p w14:paraId="6D363C3E" w14:textId="77777777" w:rsidR="007716D6" w:rsidRPr="00F40172" w:rsidRDefault="007716D6" w:rsidP="00266189">
      <w:pPr>
        <w:pStyle w:val="Akapitzlist"/>
        <w:numPr>
          <w:ilvl w:val="0"/>
          <w:numId w:val="45"/>
        </w:numPr>
        <w:tabs>
          <w:tab w:val="left" w:pos="142"/>
          <w:tab w:val="left" w:pos="284"/>
        </w:tabs>
        <w:spacing w:before="0" w:after="0"/>
        <w:ind w:left="754" w:hanging="357"/>
        <w:contextualSpacing/>
        <w:rPr>
          <w:rFonts w:asciiTheme="minorHAnsi" w:hAnsiTheme="minorHAnsi" w:cstheme="minorHAnsi"/>
          <w:color w:val="000000" w:themeColor="text1"/>
        </w:rPr>
      </w:pPr>
      <w:r w:rsidRPr="00335CFA">
        <w:rPr>
          <w:rFonts w:asciiTheme="minorHAnsi" w:hAnsiTheme="minorHAnsi" w:cstheme="minorHAnsi"/>
          <w:color w:val="000000" w:themeColor="text1"/>
        </w:rPr>
        <w:t xml:space="preserve">rozliczenia całości dofinansowania na zasadach </w:t>
      </w:r>
      <w:r w:rsidRPr="00F40172">
        <w:rPr>
          <w:rFonts w:asciiTheme="minorHAnsi" w:hAnsiTheme="minorHAnsi" w:cstheme="minorHAnsi"/>
          <w:color w:val="000000" w:themeColor="text1"/>
        </w:rPr>
        <w:t>opisanych w § 7;</w:t>
      </w:r>
    </w:p>
    <w:p w14:paraId="54B21B38" w14:textId="77777777" w:rsidR="007716D6" w:rsidRPr="00335CFA" w:rsidRDefault="007716D6" w:rsidP="00266189">
      <w:pPr>
        <w:pStyle w:val="Akapitzlist"/>
        <w:numPr>
          <w:ilvl w:val="0"/>
          <w:numId w:val="45"/>
        </w:numPr>
        <w:tabs>
          <w:tab w:val="left" w:pos="142"/>
          <w:tab w:val="left" w:pos="284"/>
        </w:tabs>
        <w:spacing w:before="0" w:after="0"/>
        <w:ind w:left="754" w:hanging="357"/>
        <w:contextualSpacing/>
        <w:rPr>
          <w:rFonts w:asciiTheme="minorHAnsi" w:hAnsiTheme="minorHAnsi" w:cstheme="minorHAnsi"/>
          <w:color w:val="000000" w:themeColor="text1"/>
        </w:rPr>
      </w:pPr>
      <w:r w:rsidRPr="00335CFA">
        <w:rPr>
          <w:rFonts w:asciiTheme="minorHAnsi" w:hAnsiTheme="minorHAnsi" w:cstheme="minorHAnsi"/>
          <w:color w:val="000000" w:themeColor="text1"/>
        </w:rPr>
        <w:t>poddania się kontroli w zakresie prawidłowości realizacji Projektu dokonywanej przez Instytucj</w:t>
      </w:r>
      <w:r>
        <w:rPr>
          <w:rFonts w:asciiTheme="minorHAnsi" w:hAnsiTheme="minorHAnsi" w:cstheme="minorHAnsi"/>
          <w:color w:val="000000" w:themeColor="text1"/>
        </w:rPr>
        <w:t>ę</w:t>
      </w:r>
      <w:r w:rsidRPr="00335CFA">
        <w:rPr>
          <w:rFonts w:asciiTheme="minorHAnsi" w:hAnsiTheme="minorHAnsi" w:cstheme="minorHAnsi"/>
          <w:color w:val="000000" w:themeColor="text1"/>
        </w:rPr>
        <w:t xml:space="preserve"> Pośredniczącą na zasadach </w:t>
      </w:r>
      <w:r w:rsidRPr="004F36A6">
        <w:rPr>
          <w:rFonts w:asciiTheme="minorHAnsi" w:hAnsiTheme="minorHAnsi" w:cstheme="minorHAnsi"/>
          <w:color w:val="000000" w:themeColor="text1"/>
        </w:rPr>
        <w:t>opisanych w § 13 oraz</w:t>
      </w:r>
      <w:r w:rsidRPr="00335CFA">
        <w:rPr>
          <w:rFonts w:asciiTheme="minorHAnsi" w:hAnsiTheme="minorHAnsi" w:cstheme="minorHAnsi"/>
          <w:color w:val="000000" w:themeColor="text1"/>
        </w:rPr>
        <w:t xml:space="preserve"> inne uprawnione podmioty wymienione w art. 25 ust. 2 Ustawy;</w:t>
      </w:r>
    </w:p>
    <w:p w14:paraId="4FCB278F" w14:textId="77777777" w:rsidR="007716D6" w:rsidRPr="00335CFA" w:rsidRDefault="007716D6" w:rsidP="00266189">
      <w:pPr>
        <w:pStyle w:val="Akapitzlist"/>
        <w:numPr>
          <w:ilvl w:val="0"/>
          <w:numId w:val="45"/>
        </w:numPr>
        <w:tabs>
          <w:tab w:val="left" w:pos="142"/>
          <w:tab w:val="left" w:pos="284"/>
        </w:tabs>
        <w:spacing w:before="0" w:after="0"/>
        <w:ind w:left="754" w:hanging="357"/>
        <w:contextualSpacing/>
        <w:rPr>
          <w:rFonts w:asciiTheme="minorHAnsi" w:hAnsiTheme="minorHAnsi" w:cstheme="minorHAnsi"/>
          <w:color w:val="000000" w:themeColor="text1"/>
        </w:rPr>
      </w:pPr>
      <w:r w:rsidRPr="00335CFA">
        <w:rPr>
          <w:rFonts w:asciiTheme="minorHAnsi" w:hAnsiTheme="minorHAnsi" w:cstheme="minorHAnsi"/>
          <w:color w:val="000000" w:themeColor="text1"/>
        </w:rPr>
        <w:t>przetwarzania danych osobowych zgodnie z RODO i treścią Porozumienia;</w:t>
      </w:r>
    </w:p>
    <w:p w14:paraId="3FB96839" w14:textId="77777777" w:rsidR="007716D6" w:rsidRPr="00335CFA" w:rsidRDefault="007716D6" w:rsidP="00266189">
      <w:pPr>
        <w:pStyle w:val="Akapitzlist"/>
        <w:numPr>
          <w:ilvl w:val="0"/>
          <w:numId w:val="45"/>
        </w:numPr>
        <w:tabs>
          <w:tab w:val="left" w:pos="142"/>
          <w:tab w:val="left" w:pos="284"/>
        </w:tabs>
        <w:spacing w:before="0" w:after="0"/>
        <w:ind w:left="754" w:hanging="357"/>
        <w:contextualSpacing/>
        <w:rPr>
          <w:rFonts w:asciiTheme="minorHAnsi" w:hAnsiTheme="minorHAnsi" w:cstheme="minorHAnsi"/>
          <w:color w:val="000000" w:themeColor="text1"/>
        </w:rPr>
      </w:pPr>
      <w:r w:rsidRPr="00335CFA">
        <w:rPr>
          <w:rFonts w:asciiTheme="minorHAnsi" w:hAnsiTheme="minorHAnsi" w:cstheme="minorHAnsi"/>
          <w:color w:val="000000" w:themeColor="text1"/>
        </w:rPr>
        <w:t>zachowania trwałości Projektu (jeśli dotyczy);</w:t>
      </w:r>
    </w:p>
    <w:p w14:paraId="46E0334A" w14:textId="77777777" w:rsidR="007716D6" w:rsidRPr="00335CFA" w:rsidRDefault="007716D6" w:rsidP="00266189">
      <w:pPr>
        <w:pStyle w:val="Akapitzlist"/>
        <w:numPr>
          <w:ilvl w:val="0"/>
          <w:numId w:val="45"/>
        </w:numPr>
        <w:tabs>
          <w:tab w:val="left" w:pos="142"/>
          <w:tab w:val="left" w:pos="284"/>
        </w:tabs>
        <w:spacing w:before="0" w:after="0"/>
        <w:ind w:left="754" w:hanging="357"/>
        <w:contextualSpacing/>
        <w:rPr>
          <w:rFonts w:asciiTheme="minorHAnsi" w:hAnsiTheme="minorHAnsi" w:cstheme="minorHAnsi"/>
          <w:color w:val="000000" w:themeColor="text1"/>
        </w:rPr>
      </w:pPr>
      <w:r w:rsidRPr="00335CFA">
        <w:rPr>
          <w:rFonts w:asciiTheme="minorHAnsi" w:hAnsiTheme="minorHAnsi" w:cstheme="minorHAnsi"/>
          <w:color w:val="000000" w:themeColor="text1"/>
        </w:rPr>
        <w:t>realizacji Projektu zgodnie z obowiązującymi przepisami prawa krajowego i Unii Europejskiej, w szczególności politykami unijnymi, w tym z zasadami horyzontalnymi z art. 9 Rozporządzenia ogólnego, Kartą Praw Podstawowych Unii Europejskiej (w szczególności: art. 8, 10, 20-23, 26, 30-31, 37, 41-42) i Konwencją o prawach osób niepełnosprawnych (w szczególności: art. 5, 9, 19, 21, 27);</w:t>
      </w:r>
    </w:p>
    <w:p w14:paraId="221C7CE5" w14:textId="77777777" w:rsidR="007716D6" w:rsidRPr="004F36A6" w:rsidRDefault="007716D6" w:rsidP="00266189">
      <w:pPr>
        <w:pStyle w:val="Akapitzlist"/>
        <w:numPr>
          <w:ilvl w:val="0"/>
          <w:numId w:val="45"/>
        </w:numPr>
        <w:tabs>
          <w:tab w:val="left" w:pos="142"/>
          <w:tab w:val="left" w:pos="284"/>
        </w:tabs>
        <w:spacing w:before="0" w:after="0"/>
        <w:ind w:left="754" w:hanging="357"/>
        <w:contextualSpacing/>
        <w:rPr>
          <w:rFonts w:asciiTheme="minorHAnsi" w:hAnsiTheme="minorHAnsi" w:cstheme="minorHAnsi"/>
          <w:color w:val="000000" w:themeColor="text1"/>
        </w:rPr>
      </w:pPr>
      <w:r w:rsidRPr="00335CFA">
        <w:rPr>
          <w:rFonts w:asciiTheme="minorHAnsi" w:hAnsiTheme="minorHAnsi" w:cstheme="minorHAnsi"/>
          <w:color w:val="000000" w:themeColor="text1"/>
        </w:rPr>
        <w:t xml:space="preserve">przeciwdziałania wystąpieniu nieprawidłowości, w tym </w:t>
      </w:r>
      <w:r w:rsidRPr="004F36A6">
        <w:rPr>
          <w:rFonts w:asciiTheme="minorHAnsi" w:hAnsiTheme="minorHAnsi" w:cstheme="minorHAnsi"/>
          <w:color w:val="000000" w:themeColor="text1"/>
        </w:rPr>
        <w:t>nadużyć finansowych.</w:t>
      </w:r>
    </w:p>
    <w:p w14:paraId="39F01CF5" w14:textId="39B6D740" w:rsidR="007716D6" w:rsidRPr="004F36A6" w:rsidRDefault="007716D6" w:rsidP="00266189">
      <w:pPr>
        <w:numPr>
          <w:ilvl w:val="0"/>
          <w:numId w:val="2"/>
        </w:numPr>
        <w:tabs>
          <w:tab w:val="left" w:pos="142"/>
        </w:tabs>
        <w:autoSpaceDE w:val="0"/>
        <w:spacing w:before="0" w:after="0"/>
        <w:ind w:left="425" w:hanging="357"/>
        <w:rPr>
          <w:rFonts w:asciiTheme="minorHAnsi" w:hAnsiTheme="minorHAnsi" w:cstheme="minorHAnsi"/>
          <w:color w:val="000000" w:themeColor="text1"/>
          <w:szCs w:val="24"/>
        </w:rPr>
      </w:pPr>
      <w:r w:rsidRPr="004F36A6">
        <w:rPr>
          <w:rFonts w:asciiTheme="minorHAnsi" w:hAnsiTheme="minorHAnsi" w:cstheme="minorHAnsi"/>
          <w:color w:val="000000" w:themeColor="text1"/>
          <w:szCs w:val="24"/>
        </w:rPr>
        <w:t xml:space="preserve">W przypadku dokonania zmian w Projekcie, o których mowa w § 19, Beneficjent </w:t>
      </w:r>
      <w:r w:rsidR="00B26E06">
        <w:rPr>
          <w:rFonts w:asciiTheme="minorHAnsi" w:hAnsiTheme="minorHAnsi" w:cstheme="minorHAnsi"/>
          <w:color w:val="000000" w:themeColor="text1"/>
          <w:szCs w:val="24"/>
        </w:rPr>
        <w:t>zobowiązuje się realizować</w:t>
      </w:r>
      <w:r w:rsidR="00B26E06" w:rsidRPr="004F36A6">
        <w:rPr>
          <w:rFonts w:asciiTheme="minorHAnsi" w:hAnsiTheme="minorHAnsi" w:cstheme="minorHAnsi"/>
          <w:color w:val="000000" w:themeColor="text1"/>
          <w:szCs w:val="24"/>
        </w:rPr>
        <w:t xml:space="preserve"> </w:t>
      </w:r>
      <w:r w:rsidRPr="004F36A6">
        <w:rPr>
          <w:rFonts w:asciiTheme="minorHAnsi" w:hAnsiTheme="minorHAnsi" w:cstheme="minorHAnsi"/>
          <w:color w:val="000000" w:themeColor="text1"/>
          <w:szCs w:val="24"/>
        </w:rPr>
        <w:t>Projekt zgodnie z aktualnym Wnioskiem.</w:t>
      </w:r>
    </w:p>
    <w:p w14:paraId="4B93AC95" w14:textId="77777777" w:rsidR="007716D6" w:rsidRPr="00335CFA" w:rsidRDefault="007716D6" w:rsidP="00266189">
      <w:pPr>
        <w:pStyle w:val="Tekstpodstawowy"/>
        <w:numPr>
          <w:ilvl w:val="0"/>
          <w:numId w:val="2"/>
        </w:numPr>
        <w:tabs>
          <w:tab w:val="clear" w:pos="900"/>
        </w:tabs>
        <w:autoSpaceDE w:val="0"/>
        <w:spacing w:before="0" w:line="360" w:lineRule="auto"/>
        <w:ind w:left="425" w:hanging="357"/>
        <w:jc w:val="left"/>
        <w:rPr>
          <w:rFonts w:asciiTheme="minorHAnsi" w:hAnsiTheme="minorHAnsi" w:cstheme="minorHAnsi"/>
          <w:i/>
          <w:color w:val="000000" w:themeColor="text1"/>
        </w:rPr>
      </w:pPr>
      <w:r w:rsidRPr="00335CFA">
        <w:rPr>
          <w:rFonts w:asciiTheme="minorHAnsi" w:hAnsiTheme="minorHAnsi" w:cstheme="minorHAnsi"/>
          <w:color w:val="000000" w:themeColor="text1"/>
        </w:rPr>
        <w:t>Beneficjent zobowiązuje się niezwłocznie i pisemnie poinformować Instytucję Pośredniczącą o problemach w realizacji Projektu, w szczególności o zamiarze zaprzestania jego realizacji.</w:t>
      </w:r>
    </w:p>
    <w:p w14:paraId="7B50B833" w14:textId="77777777" w:rsidR="007716D6" w:rsidRPr="00335CFA" w:rsidRDefault="007716D6" w:rsidP="007716D6">
      <w:pPr>
        <w:pStyle w:val="Tekstpodstawowy"/>
        <w:spacing w:after="60" w:line="360" w:lineRule="auto"/>
        <w:jc w:val="left"/>
        <w:rPr>
          <w:rFonts w:asciiTheme="minorHAnsi" w:hAnsiTheme="minorHAnsi" w:cstheme="minorHAnsi"/>
          <w:b/>
          <w:bCs/>
          <w:color w:val="000000" w:themeColor="text1"/>
        </w:rPr>
      </w:pPr>
      <w:r w:rsidRPr="00335CFA">
        <w:rPr>
          <w:rFonts w:asciiTheme="minorHAnsi" w:hAnsiTheme="minorHAnsi" w:cstheme="minorHAnsi"/>
          <w:b/>
          <w:bCs/>
          <w:iCs/>
          <w:color w:val="000000" w:themeColor="text1"/>
        </w:rPr>
        <w:t>§ 5.</w:t>
      </w:r>
      <w:r>
        <w:rPr>
          <w:rFonts w:asciiTheme="minorHAnsi" w:hAnsiTheme="minorHAnsi" w:cstheme="minorHAnsi"/>
          <w:b/>
          <w:bCs/>
          <w:iCs/>
          <w:color w:val="000000" w:themeColor="text1"/>
        </w:rPr>
        <w:t xml:space="preserve"> </w:t>
      </w:r>
      <w:r w:rsidRPr="00335CFA">
        <w:rPr>
          <w:rFonts w:asciiTheme="minorHAnsi" w:hAnsiTheme="minorHAnsi" w:cstheme="minorHAnsi"/>
          <w:b/>
          <w:bCs/>
          <w:color w:val="000000" w:themeColor="text1"/>
        </w:rPr>
        <w:t>Stosowanie wytycznych i innych dokumentów</w:t>
      </w:r>
      <w:r>
        <w:rPr>
          <w:rFonts w:asciiTheme="minorHAnsi" w:hAnsiTheme="minorHAnsi" w:cstheme="minorHAnsi"/>
          <w:b/>
          <w:bCs/>
          <w:color w:val="000000" w:themeColor="text1"/>
        </w:rPr>
        <w:br/>
      </w:r>
    </w:p>
    <w:p w14:paraId="62B78831" w14:textId="77777777" w:rsidR="007716D6" w:rsidRPr="00335CFA" w:rsidRDefault="007716D6" w:rsidP="00266189">
      <w:pPr>
        <w:pStyle w:val="Tekstpodstawowy"/>
        <w:numPr>
          <w:ilvl w:val="3"/>
          <w:numId w:val="22"/>
        </w:numPr>
        <w:autoSpaceDE w:val="0"/>
        <w:spacing w:before="0" w:afterLines="600" w:after="1440" w:line="360" w:lineRule="auto"/>
        <w:ind w:left="426" w:hanging="426"/>
        <w:contextualSpacing/>
        <w:jc w:val="left"/>
        <w:rPr>
          <w:rFonts w:asciiTheme="minorHAnsi" w:hAnsiTheme="minorHAnsi" w:cstheme="minorHAnsi"/>
          <w:color w:val="000000" w:themeColor="text1"/>
        </w:rPr>
      </w:pPr>
      <w:r w:rsidRPr="00335CFA">
        <w:rPr>
          <w:rFonts w:asciiTheme="minorHAnsi" w:hAnsiTheme="minorHAnsi" w:cstheme="minorHAnsi"/>
          <w:color w:val="000000" w:themeColor="text1"/>
        </w:rPr>
        <w:t>Beneficjent zobowiązuje się do zapoznania z treścią oraz stosowania w związku z realizacją Projektu wszelkich dokumentów systemu realizacji Programu oraz przepisów prawa powszechnie obowiązującego, w tym szczególności:</w:t>
      </w:r>
    </w:p>
    <w:p w14:paraId="35F0AFD2" w14:textId="263B923C" w:rsidR="007716D6" w:rsidRPr="00335CFA" w:rsidRDefault="009C2E0D" w:rsidP="00266189">
      <w:pPr>
        <w:pStyle w:val="Tekstpodstawowy"/>
        <w:numPr>
          <w:ilvl w:val="0"/>
          <w:numId w:val="39"/>
        </w:numPr>
        <w:tabs>
          <w:tab w:val="clear" w:pos="900"/>
          <w:tab w:val="left" w:pos="426"/>
          <w:tab w:val="left" w:pos="709"/>
          <w:tab w:val="left" w:pos="1134"/>
        </w:tabs>
        <w:spacing w:before="0" w:afterLines="600" w:after="1440" w:line="360" w:lineRule="auto"/>
        <w:contextualSpacing/>
        <w:jc w:val="left"/>
        <w:rPr>
          <w:rFonts w:asciiTheme="minorHAnsi" w:hAnsiTheme="minorHAnsi" w:cstheme="minorHAnsi"/>
          <w:color w:val="000000" w:themeColor="text1"/>
        </w:rPr>
      </w:pPr>
      <w:r w:rsidRPr="00335CFA">
        <w:rPr>
          <w:rFonts w:asciiTheme="minorHAnsi" w:hAnsiTheme="minorHAnsi" w:cstheme="minorHAnsi"/>
          <w:color w:val="000000" w:themeColor="text1"/>
        </w:rPr>
        <w:t>Wytycznych dot</w:t>
      </w:r>
      <w:r w:rsidR="0076628E">
        <w:rPr>
          <w:rFonts w:asciiTheme="minorHAnsi" w:hAnsiTheme="minorHAnsi" w:cstheme="minorHAnsi"/>
          <w:color w:val="000000" w:themeColor="text1"/>
        </w:rPr>
        <w:t>yczących</w:t>
      </w:r>
      <w:r w:rsidRPr="00335CFA">
        <w:rPr>
          <w:rFonts w:asciiTheme="minorHAnsi" w:hAnsiTheme="minorHAnsi" w:cstheme="minorHAnsi"/>
          <w:color w:val="000000" w:themeColor="text1"/>
        </w:rPr>
        <w:t xml:space="preserve"> </w:t>
      </w:r>
      <w:r w:rsidR="00673480">
        <w:rPr>
          <w:rFonts w:asciiTheme="minorHAnsi" w:hAnsiTheme="minorHAnsi" w:cstheme="minorHAnsi"/>
          <w:color w:val="000000" w:themeColor="text1"/>
        </w:rPr>
        <w:t>k</w:t>
      </w:r>
      <w:r w:rsidRPr="00335CFA">
        <w:rPr>
          <w:rFonts w:asciiTheme="minorHAnsi" w:hAnsiTheme="minorHAnsi" w:cstheme="minorHAnsi"/>
          <w:color w:val="000000" w:themeColor="text1"/>
        </w:rPr>
        <w:t>walifikowalności</w:t>
      </w:r>
      <w:r>
        <w:rPr>
          <w:rFonts w:asciiTheme="minorHAnsi" w:hAnsiTheme="minorHAnsi" w:cstheme="minorHAnsi"/>
          <w:color w:val="000000" w:themeColor="text1"/>
        </w:rPr>
        <w:t xml:space="preserve"> </w:t>
      </w:r>
      <w:r w:rsidR="007716D6" w:rsidRPr="00335CFA">
        <w:rPr>
          <w:rFonts w:asciiTheme="minorHAnsi" w:hAnsiTheme="minorHAnsi" w:cstheme="minorHAnsi"/>
          <w:color w:val="000000" w:themeColor="text1"/>
        </w:rPr>
        <w:t>2021-2027;</w:t>
      </w:r>
    </w:p>
    <w:p w14:paraId="6D95D3F8" w14:textId="4B7C304E" w:rsidR="007716D6" w:rsidRPr="00335CFA" w:rsidRDefault="007716D6" w:rsidP="00266189">
      <w:pPr>
        <w:pStyle w:val="Tekstpodstawowy"/>
        <w:numPr>
          <w:ilvl w:val="0"/>
          <w:numId w:val="39"/>
        </w:numPr>
        <w:tabs>
          <w:tab w:val="clear" w:pos="900"/>
          <w:tab w:val="left" w:pos="426"/>
          <w:tab w:val="left" w:pos="709"/>
          <w:tab w:val="left" w:pos="1134"/>
        </w:tabs>
        <w:spacing w:before="0" w:afterLines="600" w:after="1440" w:line="360" w:lineRule="auto"/>
        <w:contextualSpacing/>
        <w:jc w:val="left"/>
        <w:rPr>
          <w:rFonts w:asciiTheme="minorHAnsi" w:hAnsiTheme="minorHAnsi" w:cstheme="minorHAnsi"/>
          <w:color w:val="000000" w:themeColor="text1"/>
        </w:rPr>
      </w:pPr>
      <w:bookmarkStart w:id="4" w:name="_Hlk158806866"/>
      <w:r w:rsidRPr="00335CFA">
        <w:rPr>
          <w:rFonts w:asciiTheme="minorHAnsi" w:hAnsiTheme="minorHAnsi" w:cstheme="minorHAnsi"/>
          <w:color w:val="000000" w:themeColor="text1"/>
        </w:rPr>
        <w:lastRenderedPageBreak/>
        <w:t>Katalogu wydatków kwalifikowalnych II priorytetu programu Fundusze Europejskie na Rozwój Cyfrowy 2021-2027 (dalej: „Katalog”), dostępn</w:t>
      </w:r>
      <w:r w:rsidR="002E5CEB">
        <w:rPr>
          <w:rFonts w:asciiTheme="minorHAnsi" w:hAnsiTheme="minorHAnsi" w:cstheme="minorHAnsi"/>
          <w:color w:val="000000" w:themeColor="text1"/>
        </w:rPr>
        <w:t>ego</w:t>
      </w:r>
      <w:r w:rsidRPr="00335CFA">
        <w:rPr>
          <w:rFonts w:asciiTheme="minorHAnsi" w:hAnsiTheme="minorHAnsi" w:cstheme="minorHAnsi"/>
          <w:color w:val="000000" w:themeColor="text1"/>
        </w:rPr>
        <w:t xml:space="preserve"> na stronie: </w:t>
      </w:r>
      <w:bookmarkStart w:id="5" w:name="_Hlk158806891"/>
      <w:r w:rsidRPr="00335CFA">
        <w:rPr>
          <w:rFonts w:asciiTheme="minorHAnsi" w:hAnsiTheme="minorHAnsi" w:cstheme="minorHAnsi"/>
          <w:color w:val="000000" w:themeColor="text1"/>
        </w:rPr>
        <w:t>https</w:t>
      </w:r>
      <w:bookmarkEnd w:id="4"/>
      <w:r w:rsidRPr="00335CFA">
        <w:rPr>
          <w:rFonts w:asciiTheme="minorHAnsi" w:hAnsiTheme="minorHAnsi" w:cstheme="minorHAnsi"/>
          <w:color w:val="000000" w:themeColor="text1"/>
        </w:rPr>
        <w:t>://www.rozwojcyfrowy.gov.pl/strony/dowiedz-sie-wiecej-o-programie/prawo-i-dokumenty/katalog-wydatkow-kwalifikowalnych-ii-priorytetu-programu-ferc-2021-2027/;</w:t>
      </w:r>
      <w:bookmarkEnd w:id="5"/>
    </w:p>
    <w:p w14:paraId="27F1B247" w14:textId="77777777" w:rsidR="007716D6" w:rsidRPr="00335CFA" w:rsidRDefault="007716D6" w:rsidP="00266189">
      <w:pPr>
        <w:pStyle w:val="Tekstpodstawowy"/>
        <w:numPr>
          <w:ilvl w:val="0"/>
          <w:numId w:val="39"/>
        </w:numPr>
        <w:tabs>
          <w:tab w:val="clear" w:pos="900"/>
          <w:tab w:val="left" w:pos="709"/>
          <w:tab w:val="left" w:pos="851"/>
        </w:tabs>
        <w:spacing w:before="0" w:afterLines="600" w:after="1440" w:line="360" w:lineRule="auto"/>
        <w:contextualSpacing/>
        <w:jc w:val="left"/>
        <w:rPr>
          <w:rFonts w:asciiTheme="minorHAnsi" w:hAnsiTheme="minorHAnsi" w:cstheme="minorHAnsi"/>
          <w:color w:val="000000" w:themeColor="text1"/>
        </w:rPr>
      </w:pPr>
      <w:r w:rsidRPr="00335CFA">
        <w:rPr>
          <w:rFonts w:asciiTheme="minorHAnsi" w:hAnsiTheme="minorHAnsi" w:cstheme="minorHAnsi"/>
          <w:color w:val="000000" w:themeColor="text1"/>
        </w:rPr>
        <w:t>Wytycznych dotyczących monitorowania postępu rzeczowego realizacji programów na lata 2021-2027;</w:t>
      </w:r>
    </w:p>
    <w:p w14:paraId="56509A0C" w14:textId="77777777" w:rsidR="00673480" w:rsidRDefault="007716D6" w:rsidP="00266189">
      <w:pPr>
        <w:pStyle w:val="Tekstpodstawowy"/>
        <w:numPr>
          <w:ilvl w:val="0"/>
          <w:numId w:val="39"/>
        </w:numPr>
        <w:tabs>
          <w:tab w:val="clear" w:pos="900"/>
          <w:tab w:val="left" w:pos="709"/>
          <w:tab w:val="left" w:pos="1134"/>
        </w:tabs>
        <w:autoSpaceDE w:val="0"/>
        <w:spacing w:before="0" w:afterLines="600" w:after="1440" w:line="360" w:lineRule="auto"/>
        <w:contextualSpacing/>
        <w:jc w:val="left"/>
        <w:rPr>
          <w:rFonts w:asciiTheme="minorHAnsi" w:hAnsiTheme="minorHAnsi" w:cstheme="minorHAnsi"/>
          <w:color w:val="000000" w:themeColor="text1"/>
        </w:rPr>
      </w:pPr>
      <w:r w:rsidRPr="00673480">
        <w:rPr>
          <w:rFonts w:asciiTheme="minorHAnsi" w:hAnsiTheme="minorHAnsi" w:cstheme="minorHAnsi"/>
          <w:color w:val="000000" w:themeColor="text1"/>
        </w:rPr>
        <w:t>Wytycznych dotyczących realizacji zasad równościowych w ramach funduszy unijnych na lata 2021-2027;</w:t>
      </w:r>
    </w:p>
    <w:p w14:paraId="080E9EB0" w14:textId="77777777" w:rsidR="007716D6" w:rsidRPr="00335CFA" w:rsidRDefault="007716D6" w:rsidP="00266189">
      <w:pPr>
        <w:pStyle w:val="Tekstpodstawowy"/>
        <w:numPr>
          <w:ilvl w:val="0"/>
          <w:numId w:val="39"/>
        </w:numPr>
        <w:tabs>
          <w:tab w:val="clear" w:pos="900"/>
          <w:tab w:val="left" w:pos="709"/>
          <w:tab w:val="left" w:pos="1134"/>
        </w:tabs>
        <w:spacing w:before="0" w:afterLines="600" w:after="1440" w:line="360" w:lineRule="auto"/>
        <w:contextualSpacing/>
        <w:jc w:val="left"/>
        <w:rPr>
          <w:rFonts w:asciiTheme="minorHAnsi" w:hAnsiTheme="minorHAnsi" w:cstheme="minorHAnsi"/>
          <w:color w:val="000000" w:themeColor="text1"/>
        </w:rPr>
      </w:pPr>
      <w:r w:rsidRPr="00335CFA">
        <w:rPr>
          <w:rFonts w:asciiTheme="minorHAnsi" w:hAnsiTheme="minorHAnsi" w:cstheme="minorHAnsi"/>
          <w:color w:val="000000" w:themeColor="text1"/>
        </w:rPr>
        <w:t>Podręcznika wnioskodawcy i beneficjenta Funduszy Europejskich na lata 2021 – 2027 w zakresie informacji i promocji;</w:t>
      </w:r>
    </w:p>
    <w:p w14:paraId="33EA6808" w14:textId="746B1EA0" w:rsidR="007716D6" w:rsidRPr="00335CFA" w:rsidRDefault="007716D6" w:rsidP="00266189">
      <w:pPr>
        <w:pStyle w:val="Tekstpodstawowy"/>
        <w:numPr>
          <w:ilvl w:val="0"/>
          <w:numId w:val="39"/>
        </w:numPr>
        <w:tabs>
          <w:tab w:val="clear" w:pos="900"/>
          <w:tab w:val="left" w:pos="709"/>
          <w:tab w:val="left" w:pos="1134"/>
        </w:tabs>
        <w:spacing w:before="0" w:afterLines="600" w:after="1440" w:line="360" w:lineRule="auto"/>
        <w:contextualSpacing/>
        <w:jc w:val="left"/>
        <w:rPr>
          <w:rFonts w:asciiTheme="minorHAnsi" w:hAnsiTheme="minorHAnsi" w:cstheme="minorHAnsi"/>
          <w:color w:val="000000" w:themeColor="text1"/>
        </w:rPr>
      </w:pPr>
      <w:r w:rsidRPr="00335CFA">
        <w:rPr>
          <w:rFonts w:asciiTheme="minorHAnsi" w:hAnsiTheme="minorHAnsi" w:cstheme="minorHAnsi"/>
          <w:color w:val="000000" w:themeColor="text1"/>
        </w:rPr>
        <w:t xml:space="preserve">Podręcznika dla Beneficjenta </w:t>
      </w:r>
      <w:r w:rsidR="00605E5F">
        <w:rPr>
          <w:rFonts w:asciiTheme="minorHAnsi" w:hAnsiTheme="minorHAnsi" w:cstheme="minorHAnsi"/>
          <w:color w:val="000000" w:themeColor="text1"/>
        </w:rPr>
        <w:t>–</w:t>
      </w:r>
      <w:r w:rsidRPr="00335CFA">
        <w:rPr>
          <w:rFonts w:asciiTheme="minorHAnsi" w:hAnsiTheme="minorHAnsi" w:cstheme="minorHAnsi"/>
          <w:color w:val="000000" w:themeColor="text1"/>
        </w:rPr>
        <w:t xml:space="preserve"> </w:t>
      </w:r>
      <w:r w:rsidR="00605E5F">
        <w:rPr>
          <w:rFonts w:asciiTheme="minorHAnsi" w:hAnsiTheme="minorHAnsi" w:cstheme="minorHAnsi"/>
          <w:color w:val="000000" w:themeColor="text1"/>
        </w:rPr>
        <w:t>„</w:t>
      </w:r>
      <w:r w:rsidRPr="00335CFA">
        <w:rPr>
          <w:rFonts w:asciiTheme="minorHAnsi" w:hAnsiTheme="minorHAnsi" w:cstheme="minorHAnsi"/>
          <w:color w:val="000000" w:themeColor="text1"/>
        </w:rPr>
        <w:t>Zgodność przedsięwzięć finansowanych ze środków Unii Europejskiej, w tym realizowanych w ramach Krajowego Planu Odbudowy i Zwiększania Odporności, z zasadą „nie czyń znaczącej szkody”;</w:t>
      </w:r>
    </w:p>
    <w:p w14:paraId="42A5C72F" w14:textId="77777777" w:rsidR="007716D6" w:rsidRPr="00335CFA" w:rsidRDefault="007716D6" w:rsidP="00266189">
      <w:pPr>
        <w:pStyle w:val="Tekstpodstawowy"/>
        <w:numPr>
          <w:ilvl w:val="0"/>
          <w:numId w:val="39"/>
        </w:numPr>
        <w:tabs>
          <w:tab w:val="clear" w:pos="900"/>
          <w:tab w:val="left" w:pos="709"/>
          <w:tab w:val="left" w:pos="1134"/>
        </w:tabs>
        <w:spacing w:before="0" w:afterLines="600" w:after="1440" w:line="360" w:lineRule="auto"/>
        <w:ind w:left="714" w:hanging="357"/>
        <w:contextualSpacing/>
        <w:jc w:val="left"/>
        <w:rPr>
          <w:rFonts w:asciiTheme="minorHAnsi" w:hAnsiTheme="minorHAnsi" w:cstheme="minorHAnsi"/>
          <w:color w:val="000000" w:themeColor="text1"/>
        </w:rPr>
      </w:pPr>
      <w:r w:rsidRPr="00335CFA">
        <w:rPr>
          <w:rFonts w:asciiTheme="minorHAnsi" w:hAnsiTheme="minorHAnsi" w:cstheme="minorHAnsi"/>
          <w:color w:val="000000" w:themeColor="text1"/>
        </w:rPr>
        <w:t>Stawek procentowych korekt finansowych i pomniejszeń dla poszczególnych kategorii nieprawidłowości indywidualnych stosowanych w zamówieniach, stanowiących załącznik do Wytycznych dotyczących sposobu korygowania nieprawidłowych wydatków na lata 2021-2027.</w:t>
      </w:r>
    </w:p>
    <w:p w14:paraId="6CD72C77" w14:textId="780B85E3" w:rsidR="007716D6" w:rsidRPr="00335CFA" w:rsidRDefault="007716D6" w:rsidP="00266189">
      <w:pPr>
        <w:pStyle w:val="Tekstpodstawowy"/>
        <w:numPr>
          <w:ilvl w:val="3"/>
          <w:numId w:val="22"/>
        </w:numPr>
        <w:spacing w:before="0" w:after="60" w:line="360" w:lineRule="auto"/>
        <w:ind w:left="426"/>
        <w:jc w:val="left"/>
        <w:rPr>
          <w:rFonts w:asciiTheme="minorHAnsi" w:hAnsiTheme="minorHAnsi" w:cstheme="minorHAnsi"/>
          <w:color w:val="000000" w:themeColor="text1"/>
        </w:rPr>
      </w:pPr>
      <w:r w:rsidRPr="00335CFA">
        <w:rPr>
          <w:rFonts w:asciiTheme="minorHAnsi" w:hAnsiTheme="minorHAnsi" w:cstheme="minorHAnsi"/>
          <w:color w:val="000000" w:themeColor="text1"/>
        </w:rPr>
        <w:t xml:space="preserve">W przypadku zmiany wytycznych i dokumentów, o których mowa w ust. 1, Beneficjent, Partnerzy oraz podmioty upoważnione mają obowiązek stosowania się do ich aktualnej wersji, z zastrzeżeniem przepisów przejściowych i intertemporalnych. Informację o zmianie wytycznych podaje Minister właściwy do spraw rozwoju regionalnego wykonujący zadania państwa członkowskiego do publicznej wiadomości na stronie </w:t>
      </w:r>
      <w:hyperlink r:id="rId12" w:history="1">
        <w:r w:rsidRPr="00335CFA">
          <w:rPr>
            <w:rStyle w:val="Hipercze"/>
            <w:rFonts w:asciiTheme="minorHAnsi" w:hAnsiTheme="minorHAnsi" w:cstheme="minorHAnsi"/>
          </w:rPr>
          <w:t>https://www.rozwojcyfrowy.gov.pl/</w:t>
        </w:r>
      </w:hyperlink>
    </w:p>
    <w:p w14:paraId="15D1BBA2" w14:textId="0521D712" w:rsidR="007716D6" w:rsidRPr="00335CFA" w:rsidRDefault="007716D6" w:rsidP="00266189">
      <w:pPr>
        <w:pStyle w:val="Tekstpodstawowy"/>
        <w:numPr>
          <w:ilvl w:val="3"/>
          <w:numId w:val="22"/>
        </w:numPr>
        <w:spacing w:before="0" w:after="60" w:line="360" w:lineRule="auto"/>
        <w:ind w:left="426"/>
        <w:jc w:val="left"/>
        <w:rPr>
          <w:rFonts w:asciiTheme="minorHAnsi" w:hAnsiTheme="minorHAnsi" w:cstheme="minorHAnsi"/>
          <w:color w:val="000000" w:themeColor="text1"/>
        </w:rPr>
      </w:pPr>
      <w:bookmarkStart w:id="6" w:name="_Hlk158806966"/>
      <w:r w:rsidRPr="00335CFA">
        <w:rPr>
          <w:rFonts w:asciiTheme="minorHAnsi" w:hAnsiTheme="minorHAnsi" w:cstheme="minorHAnsi"/>
          <w:color w:val="000000" w:themeColor="text1"/>
        </w:rPr>
        <w:t xml:space="preserve">W przypadku, gdy ogłoszona w trakcie realizacji Projektu (po zawarciu Porozumienia) wersja </w:t>
      </w:r>
      <w:r w:rsidR="009C2E0D" w:rsidRPr="00335CFA">
        <w:rPr>
          <w:rFonts w:asciiTheme="minorHAnsi" w:hAnsiTheme="minorHAnsi" w:cstheme="minorHAnsi"/>
          <w:color w:val="000000" w:themeColor="text1"/>
        </w:rPr>
        <w:t>Wytycznych dot</w:t>
      </w:r>
      <w:r w:rsidR="0009621A">
        <w:rPr>
          <w:rFonts w:asciiTheme="minorHAnsi" w:hAnsiTheme="minorHAnsi" w:cstheme="minorHAnsi"/>
          <w:color w:val="000000" w:themeColor="text1"/>
        </w:rPr>
        <w:t>yczących</w:t>
      </w:r>
      <w:r w:rsidR="009C2E0D" w:rsidRPr="00335CFA">
        <w:rPr>
          <w:rFonts w:asciiTheme="minorHAnsi" w:hAnsiTheme="minorHAnsi" w:cstheme="minorHAnsi"/>
          <w:color w:val="000000" w:themeColor="text1"/>
        </w:rPr>
        <w:t xml:space="preserve"> kwalifikowalności</w:t>
      </w:r>
      <w:r w:rsidR="009C2E0D">
        <w:rPr>
          <w:rFonts w:asciiTheme="minorHAnsi" w:hAnsiTheme="minorHAnsi" w:cstheme="minorHAnsi"/>
          <w:color w:val="000000" w:themeColor="text1"/>
        </w:rPr>
        <w:t xml:space="preserve"> </w:t>
      </w:r>
      <w:r w:rsidR="00605E5F">
        <w:rPr>
          <w:rFonts w:asciiTheme="minorHAnsi" w:hAnsiTheme="minorHAnsi" w:cstheme="minorHAnsi"/>
          <w:color w:val="000000" w:themeColor="text1"/>
        </w:rPr>
        <w:t>2021-2027</w:t>
      </w:r>
      <w:r w:rsidRPr="00335CFA">
        <w:rPr>
          <w:rFonts w:asciiTheme="minorHAnsi" w:hAnsiTheme="minorHAnsi" w:cstheme="minorHAnsi"/>
          <w:color w:val="000000" w:themeColor="text1"/>
        </w:rPr>
        <w:t xml:space="preserve">/ Katalogu wprowadza rozwiązania korzystniejsze dla Beneficjenta, dopuszcza się możliwość ich zastosowania w odniesieniu do wydatków poniesionych przed wejściem w życie nowego brzmienia wyżej wymienionych dokumentów. </w:t>
      </w:r>
    </w:p>
    <w:bookmarkEnd w:id="6"/>
    <w:p w14:paraId="2A17E6A2" w14:textId="77777777" w:rsidR="007716D6" w:rsidRPr="00335CFA" w:rsidRDefault="007716D6" w:rsidP="007716D6">
      <w:pPr>
        <w:pStyle w:val="Tekstpodstawowy"/>
        <w:spacing w:after="60" w:line="360" w:lineRule="auto"/>
        <w:jc w:val="left"/>
        <w:rPr>
          <w:rFonts w:asciiTheme="minorHAnsi" w:hAnsiTheme="minorHAnsi" w:cstheme="minorHAnsi"/>
          <w:b/>
          <w:bCs/>
          <w:color w:val="000000" w:themeColor="text1"/>
        </w:rPr>
      </w:pPr>
      <w:r w:rsidRPr="00335CFA">
        <w:rPr>
          <w:rFonts w:asciiTheme="minorHAnsi" w:hAnsiTheme="minorHAnsi" w:cstheme="minorHAnsi"/>
          <w:b/>
          <w:bCs/>
          <w:color w:val="000000" w:themeColor="text1"/>
        </w:rPr>
        <w:lastRenderedPageBreak/>
        <w:t>§ 6.</w:t>
      </w:r>
      <w:r>
        <w:rPr>
          <w:rFonts w:asciiTheme="minorHAnsi" w:hAnsiTheme="minorHAnsi" w:cstheme="minorHAnsi"/>
          <w:b/>
          <w:bCs/>
          <w:color w:val="000000" w:themeColor="text1"/>
        </w:rPr>
        <w:t xml:space="preserve"> </w:t>
      </w:r>
      <w:r w:rsidRPr="00335CFA">
        <w:rPr>
          <w:rFonts w:asciiTheme="minorHAnsi" w:hAnsiTheme="minorHAnsi" w:cstheme="minorHAnsi"/>
          <w:b/>
          <w:bCs/>
          <w:color w:val="000000" w:themeColor="text1"/>
        </w:rPr>
        <w:t>Zasady odpowiedzialności</w:t>
      </w:r>
      <w:r>
        <w:rPr>
          <w:rFonts w:asciiTheme="minorHAnsi" w:hAnsiTheme="minorHAnsi" w:cstheme="minorHAnsi"/>
          <w:b/>
          <w:bCs/>
          <w:color w:val="000000" w:themeColor="text1"/>
        </w:rPr>
        <w:br/>
      </w:r>
    </w:p>
    <w:p w14:paraId="71F791D7" w14:textId="77777777" w:rsidR="007716D6" w:rsidRPr="00335CFA" w:rsidRDefault="007716D6" w:rsidP="00266189">
      <w:pPr>
        <w:pStyle w:val="Akapitzlist"/>
        <w:numPr>
          <w:ilvl w:val="0"/>
          <w:numId w:val="24"/>
        </w:numPr>
        <w:tabs>
          <w:tab w:val="left" w:pos="284"/>
        </w:tabs>
        <w:spacing w:before="0" w:after="120"/>
        <w:ind w:left="284" w:hanging="284"/>
        <w:contextualSpacing/>
        <w:rPr>
          <w:rFonts w:asciiTheme="minorHAnsi" w:hAnsiTheme="minorHAnsi" w:cstheme="minorHAnsi"/>
          <w:color w:val="000000" w:themeColor="text1"/>
        </w:rPr>
      </w:pPr>
      <w:r w:rsidRPr="00335CFA">
        <w:rPr>
          <w:rFonts w:asciiTheme="minorHAnsi" w:hAnsiTheme="minorHAnsi" w:cstheme="minorHAnsi"/>
          <w:color w:val="000000" w:themeColor="text1"/>
        </w:rPr>
        <w:t>Beneficjent ponosi odpowiedzialność wobec osób trzecich za szkody powstałe w związku z realizacją Projektu i zwalnia Skarb Państwa – Instytucję Pośredniczącą z odpowiedzialności w przypadku roszczeń osób trzecich powstałych w związku z realizacją Projektu.</w:t>
      </w:r>
    </w:p>
    <w:p w14:paraId="41A2DFC3" w14:textId="77777777" w:rsidR="007716D6" w:rsidRPr="00335CFA" w:rsidRDefault="007716D6" w:rsidP="00266189">
      <w:pPr>
        <w:pStyle w:val="Akapitzlist"/>
        <w:numPr>
          <w:ilvl w:val="0"/>
          <w:numId w:val="24"/>
        </w:numPr>
        <w:tabs>
          <w:tab w:val="left" w:pos="284"/>
        </w:tabs>
        <w:spacing w:before="0" w:after="120"/>
        <w:ind w:left="284" w:hanging="284"/>
        <w:contextualSpacing/>
        <w:rPr>
          <w:rFonts w:asciiTheme="minorHAnsi" w:hAnsiTheme="minorHAnsi" w:cstheme="minorHAnsi"/>
          <w:color w:val="000000" w:themeColor="text1"/>
        </w:rPr>
      </w:pPr>
      <w:r w:rsidRPr="00335CFA">
        <w:rPr>
          <w:rFonts w:asciiTheme="minorHAnsi" w:hAnsiTheme="minorHAnsi" w:cstheme="minorHAnsi"/>
          <w:color w:val="000000" w:themeColor="text1"/>
        </w:rPr>
        <w:t>Prawa i obowiązki Beneficjenta i Partnera</w:t>
      </w:r>
      <w:r w:rsidRPr="00335CFA">
        <w:rPr>
          <w:rStyle w:val="Odwoanieprzypisudolnego"/>
          <w:rFonts w:asciiTheme="minorHAnsi" w:hAnsiTheme="minorHAnsi" w:cstheme="minorHAnsi"/>
          <w:color w:val="000000" w:themeColor="text1"/>
        </w:rPr>
        <w:footnoteReference w:id="3"/>
      </w:r>
      <w:r w:rsidRPr="00335CFA">
        <w:rPr>
          <w:rFonts w:asciiTheme="minorHAnsi" w:hAnsiTheme="minorHAnsi" w:cstheme="minorHAnsi"/>
          <w:color w:val="000000" w:themeColor="text1"/>
        </w:rPr>
        <w:t xml:space="preserve"> wynikające z Porozumienia nie mogą być przenoszone na osoby trzecie bez zgody Instytucji Pośredniczącej.</w:t>
      </w:r>
    </w:p>
    <w:p w14:paraId="206F2305" w14:textId="77777777" w:rsidR="007716D6" w:rsidRPr="00335CFA" w:rsidRDefault="007716D6" w:rsidP="00266189">
      <w:pPr>
        <w:pStyle w:val="Akapitzlist"/>
        <w:numPr>
          <w:ilvl w:val="0"/>
          <w:numId w:val="24"/>
        </w:numPr>
        <w:tabs>
          <w:tab w:val="left" w:pos="284"/>
        </w:tabs>
        <w:spacing w:before="0" w:after="120"/>
        <w:ind w:left="284" w:hanging="284"/>
        <w:contextualSpacing/>
        <w:rPr>
          <w:rFonts w:asciiTheme="minorHAnsi" w:hAnsiTheme="minorHAnsi" w:cstheme="minorHAnsi"/>
          <w:color w:val="000000" w:themeColor="text1"/>
        </w:rPr>
      </w:pPr>
      <w:r w:rsidRPr="00335CFA">
        <w:rPr>
          <w:rFonts w:asciiTheme="minorHAnsi" w:hAnsiTheme="minorHAnsi" w:cstheme="minorHAnsi"/>
          <w:color w:val="000000" w:themeColor="text1"/>
        </w:rPr>
        <w:t>Beneficjent zobowiązuje się do realizacji Projektu w pełnym zakresie, w okresie wskazanym w § 3 ust. 1, z należytą starannością, w szczególności ponosząc wydatki celowo, rzetelnie, racjonalnie i oszczędnie z zachowaniem zasady uzyskiwania najlepszych efektów z danych nakładów, zasady optymalnego doboru metod i środków służących osiągnięciu założonych celów, zgodnie z obowiązującymi przepisami prawa i zasadami obowiązującymi w ramach Programu oraz w sposób, który zapewni prawidłową i terminową realizację Projektu oraz osiągnięcie celów (produktów i rezultatów) zakładanych we Wniosku.</w:t>
      </w:r>
    </w:p>
    <w:p w14:paraId="629F2EDC" w14:textId="77777777" w:rsidR="007716D6" w:rsidRPr="00335CFA" w:rsidRDefault="007716D6" w:rsidP="00266189">
      <w:pPr>
        <w:pStyle w:val="Akapitzlist"/>
        <w:numPr>
          <w:ilvl w:val="0"/>
          <w:numId w:val="24"/>
        </w:numPr>
        <w:tabs>
          <w:tab w:val="left" w:pos="284"/>
        </w:tabs>
        <w:spacing w:before="0" w:after="120"/>
        <w:ind w:left="284" w:hanging="284"/>
        <w:contextualSpacing/>
        <w:rPr>
          <w:rFonts w:asciiTheme="minorHAnsi" w:hAnsiTheme="minorHAnsi" w:cstheme="minorHAnsi"/>
          <w:color w:val="000000" w:themeColor="text1"/>
        </w:rPr>
      </w:pPr>
      <w:r w:rsidRPr="00335CFA">
        <w:rPr>
          <w:rFonts w:asciiTheme="minorHAnsi" w:hAnsiTheme="minorHAnsi" w:cstheme="minorHAnsi"/>
          <w:color w:val="000000" w:themeColor="text1"/>
        </w:rPr>
        <w:t>W przypadku realizacji Projektu przez Beneficjenta w formie partnerstwa, porozumienie lub umowa o partnerstwie określa w szczególności odpowiedzialność Beneficjenta i Partnera, w tym również wobec osób trzecich, za działania lub zaniechania wynikające z realizacji Porozumienia, zasady wspólnego zarządzania Projektem oraz sposób przekazywania dofinansowania na pokrycie kosztów ponoszonych przez poszczególnych Partnerów Projektu, umożliwiający określenie kwoty dofinansowania udzielonego każdemu z Partnerów.</w:t>
      </w:r>
      <w:r w:rsidRPr="00335CFA">
        <w:rPr>
          <w:rStyle w:val="Odwoanieprzypisudolnego"/>
          <w:rFonts w:asciiTheme="minorHAnsi" w:hAnsiTheme="minorHAnsi" w:cstheme="minorHAnsi"/>
          <w:color w:val="000000" w:themeColor="text1"/>
        </w:rPr>
        <w:footnoteReference w:id="4"/>
      </w:r>
    </w:p>
    <w:p w14:paraId="0FD5A908" w14:textId="77777777" w:rsidR="007716D6" w:rsidRPr="00335CFA" w:rsidRDefault="007716D6" w:rsidP="00266189">
      <w:pPr>
        <w:pStyle w:val="Akapitzlist"/>
        <w:numPr>
          <w:ilvl w:val="0"/>
          <w:numId w:val="24"/>
        </w:numPr>
        <w:tabs>
          <w:tab w:val="left" w:pos="284"/>
        </w:tabs>
        <w:spacing w:before="0" w:after="120"/>
        <w:ind w:left="284" w:hanging="284"/>
        <w:contextualSpacing/>
        <w:rPr>
          <w:rFonts w:asciiTheme="minorHAnsi" w:hAnsiTheme="minorHAnsi" w:cstheme="minorHAnsi"/>
          <w:color w:val="000000" w:themeColor="text1"/>
        </w:rPr>
      </w:pPr>
      <w:r w:rsidRPr="00335CFA">
        <w:rPr>
          <w:rFonts w:asciiTheme="minorHAnsi" w:hAnsiTheme="minorHAnsi" w:cstheme="minorHAnsi"/>
          <w:color w:val="000000" w:themeColor="text1"/>
        </w:rPr>
        <w:t>Porozumienie lub umowa o partnerstwie precyzuje, które wydatki będą ponoszone przez Partnera. Zadania powierzone Partnerowi muszą wynikać z jego zasobów organizacyjnych, ludzkich, technicznych i finansowych.</w:t>
      </w:r>
    </w:p>
    <w:p w14:paraId="12C25C18" w14:textId="77777777" w:rsidR="007716D6" w:rsidRPr="00335CFA" w:rsidRDefault="007716D6" w:rsidP="00266189">
      <w:pPr>
        <w:pStyle w:val="Akapitzlist"/>
        <w:numPr>
          <w:ilvl w:val="0"/>
          <w:numId w:val="24"/>
        </w:numPr>
        <w:tabs>
          <w:tab w:val="left" w:pos="284"/>
        </w:tabs>
        <w:spacing w:before="0" w:after="120"/>
        <w:ind w:left="284" w:hanging="284"/>
        <w:contextualSpacing/>
        <w:rPr>
          <w:rFonts w:asciiTheme="minorHAnsi" w:hAnsiTheme="minorHAnsi" w:cstheme="minorHAnsi"/>
          <w:color w:val="000000" w:themeColor="text1"/>
        </w:rPr>
      </w:pPr>
      <w:r w:rsidRPr="00335CFA">
        <w:rPr>
          <w:rFonts w:asciiTheme="minorHAnsi" w:hAnsiTheme="minorHAnsi" w:cstheme="minorHAnsi"/>
          <w:color w:val="000000" w:themeColor="text1"/>
        </w:rPr>
        <w:lastRenderedPageBreak/>
        <w:t>Beneficjent ponosi pełną odpowiedzialność wobec Instytucji Pośredniczącej za działania Partnera Projektu lub podmiotu upoważnionego do ponoszenia wydatków w ramach Projektu.</w:t>
      </w:r>
    </w:p>
    <w:p w14:paraId="4553C36F" w14:textId="77777777" w:rsidR="007716D6" w:rsidRPr="00335CFA" w:rsidRDefault="007716D6" w:rsidP="00266189">
      <w:pPr>
        <w:pStyle w:val="Akapitzlist"/>
        <w:numPr>
          <w:ilvl w:val="0"/>
          <w:numId w:val="24"/>
        </w:numPr>
        <w:tabs>
          <w:tab w:val="left" w:pos="284"/>
        </w:tabs>
        <w:spacing w:before="0" w:after="120"/>
        <w:ind w:left="284" w:hanging="284"/>
        <w:contextualSpacing/>
        <w:rPr>
          <w:rFonts w:asciiTheme="minorHAnsi" w:hAnsiTheme="minorHAnsi" w:cstheme="minorHAnsi"/>
          <w:color w:val="000000" w:themeColor="text1"/>
        </w:rPr>
      </w:pPr>
      <w:r w:rsidRPr="00335CFA">
        <w:rPr>
          <w:rFonts w:asciiTheme="minorHAnsi" w:hAnsiTheme="minorHAnsi" w:cstheme="minorHAnsi"/>
          <w:color w:val="000000" w:themeColor="text1"/>
        </w:rPr>
        <w:t>Beneficjent zobowiązany jest do:</w:t>
      </w:r>
    </w:p>
    <w:p w14:paraId="397D5470" w14:textId="77777777" w:rsidR="007716D6" w:rsidRPr="00335CFA" w:rsidRDefault="007716D6" w:rsidP="00266189">
      <w:pPr>
        <w:pStyle w:val="Akapitzlist"/>
        <w:numPr>
          <w:ilvl w:val="0"/>
          <w:numId w:val="44"/>
        </w:numPr>
        <w:tabs>
          <w:tab w:val="left" w:pos="284"/>
        </w:tabs>
        <w:spacing w:before="0" w:after="120"/>
        <w:ind w:left="709"/>
        <w:contextualSpacing/>
        <w:rPr>
          <w:rFonts w:asciiTheme="minorHAnsi" w:hAnsiTheme="minorHAnsi" w:cstheme="minorHAnsi"/>
          <w:color w:val="000000" w:themeColor="text1"/>
        </w:rPr>
      </w:pPr>
      <w:r w:rsidRPr="00335CFA">
        <w:rPr>
          <w:rFonts w:asciiTheme="minorHAnsi" w:hAnsiTheme="minorHAnsi" w:cstheme="minorHAnsi"/>
          <w:color w:val="000000" w:themeColor="text1"/>
        </w:rPr>
        <w:t xml:space="preserve">upoważnienia podmiotów </w:t>
      </w:r>
      <w:r w:rsidRPr="004F36A6">
        <w:rPr>
          <w:rFonts w:asciiTheme="minorHAnsi" w:hAnsiTheme="minorHAnsi" w:cstheme="minorHAnsi"/>
          <w:color w:val="000000" w:themeColor="text1"/>
        </w:rPr>
        <w:t>wskazanych w Załączniku nr 8 do Porozumienia do ponoszenia wydatków w ramach Projektu;</w:t>
      </w:r>
    </w:p>
    <w:p w14:paraId="181D21BC" w14:textId="77777777" w:rsidR="007716D6" w:rsidRPr="00335CFA" w:rsidRDefault="007716D6" w:rsidP="00266189">
      <w:pPr>
        <w:pStyle w:val="Akapitzlist"/>
        <w:numPr>
          <w:ilvl w:val="0"/>
          <w:numId w:val="44"/>
        </w:numPr>
        <w:tabs>
          <w:tab w:val="left" w:pos="284"/>
        </w:tabs>
        <w:spacing w:before="0" w:after="120"/>
        <w:ind w:left="709"/>
        <w:contextualSpacing/>
        <w:rPr>
          <w:rFonts w:asciiTheme="minorHAnsi" w:hAnsiTheme="minorHAnsi" w:cstheme="minorHAnsi"/>
          <w:color w:val="000000" w:themeColor="text1"/>
        </w:rPr>
      </w:pPr>
      <w:r w:rsidRPr="00335CFA">
        <w:rPr>
          <w:rFonts w:asciiTheme="minorHAnsi" w:hAnsiTheme="minorHAnsi" w:cstheme="minorHAnsi"/>
          <w:color w:val="000000" w:themeColor="text1"/>
        </w:rPr>
        <w:t>zobowiązania podmiotów, o których mowa w pkt 1 do wypełniania przypisanych im obowiązków wynikających z Porozumienia.</w:t>
      </w:r>
    </w:p>
    <w:p w14:paraId="30A3E2FE" w14:textId="751663A5" w:rsidR="007716D6" w:rsidRPr="00335CFA" w:rsidRDefault="007716D6" w:rsidP="00266189">
      <w:pPr>
        <w:pStyle w:val="Akapitzlist"/>
        <w:numPr>
          <w:ilvl w:val="0"/>
          <w:numId w:val="24"/>
        </w:numPr>
        <w:tabs>
          <w:tab w:val="left" w:pos="284"/>
        </w:tabs>
        <w:spacing w:before="0" w:after="120"/>
        <w:ind w:left="284" w:hanging="284"/>
        <w:contextualSpacing/>
        <w:rPr>
          <w:rFonts w:asciiTheme="minorHAnsi" w:hAnsiTheme="minorHAnsi" w:cstheme="minorHAnsi"/>
          <w:color w:val="000000" w:themeColor="text1"/>
        </w:rPr>
      </w:pPr>
      <w:r w:rsidRPr="00335CFA">
        <w:rPr>
          <w:rFonts w:asciiTheme="minorHAnsi" w:hAnsiTheme="minorHAnsi" w:cstheme="minorHAnsi"/>
          <w:color w:val="000000" w:themeColor="text1"/>
        </w:rPr>
        <w:t>Beneficjent ponosi pełną odpowiedzialność wobec Instytucji Pośredniczącej za działania osób trzecich zaangażowanych w realizację Projektu</w:t>
      </w:r>
      <w:r w:rsidR="00B26E06">
        <w:rPr>
          <w:rFonts w:asciiTheme="minorHAnsi" w:hAnsiTheme="minorHAnsi" w:cstheme="minorHAnsi"/>
          <w:color w:val="000000" w:themeColor="text1"/>
        </w:rPr>
        <w:t>, w szczególności</w:t>
      </w:r>
      <w:r w:rsidRPr="00335CFA">
        <w:rPr>
          <w:rFonts w:asciiTheme="minorHAnsi" w:hAnsiTheme="minorHAnsi" w:cstheme="minorHAnsi"/>
          <w:color w:val="000000" w:themeColor="text1"/>
        </w:rPr>
        <w:t xml:space="preserve"> na podstawie Umowy w sprawie zamówienia i ewentualnych umów zawieranych pomiędzy wykonawcą Umowy w sprawie zamówienia, a jego podwykonawcami.</w:t>
      </w:r>
    </w:p>
    <w:p w14:paraId="1A47FEDF" w14:textId="4D6F5C58" w:rsidR="007716D6" w:rsidRPr="00335CFA" w:rsidRDefault="007716D6" w:rsidP="00266189">
      <w:pPr>
        <w:pStyle w:val="Akapitzlist"/>
        <w:numPr>
          <w:ilvl w:val="0"/>
          <w:numId w:val="24"/>
        </w:numPr>
        <w:tabs>
          <w:tab w:val="left" w:pos="284"/>
          <w:tab w:val="left" w:pos="426"/>
        </w:tabs>
        <w:spacing w:before="0" w:after="120"/>
        <w:ind w:left="284" w:hanging="284"/>
        <w:contextualSpacing/>
        <w:rPr>
          <w:rFonts w:asciiTheme="minorHAnsi" w:hAnsiTheme="minorHAnsi" w:cstheme="minorHAnsi"/>
          <w:color w:val="000000" w:themeColor="text1"/>
        </w:rPr>
      </w:pPr>
      <w:r w:rsidRPr="00335CFA">
        <w:rPr>
          <w:rFonts w:asciiTheme="minorHAnsi" w:hAnsiTheme="minorHAnsi" w:cstheme="minorHAnsi"/>
          <w:color w:val="000000" w:themeColor="text1"/>
        </w:rPr>
        <w:t>Beneficjent ponosi odpowiedzialność za utrzymanie celów Projektu oraz terminową realizację zadań przez wszystkich członków porozumienia lub umowy o partnerstwie, w tym za terminowe, zgodne z Harmonogramem rzeczowo-finansowym, rozliczanie Projektu.</w:t>
      </w:r>
    </w:p>
    <w:p w14:paraId="57096742" w14:textId="2F3CD294" w:rsidR="007716D6" w:rsidRPr="00335CFA" w:rsidRDefault="007716D6" w:rsidP="00266189">
      <w:pPr>
        <w:pStyle w:val="Akapitzlist"/>
        <w:numPr>
          <w:ilvl w:val="0"/>
          <w:numId w:val="24"/>
        </w:numPr>
        <w:tabs>
          <w:tab w:val="left" w:pos="284"/>
          <w:tab w:val="left" w:pos="426"/>
        </w:tabs>
        <w:spacing w:before="0" w:after="120"/>
        <w:ind w:left="284"/>
        <w:contextualSpacing/>
        <w:rPr>
          <w:rFonts w:asciiTheme="minorHAnsi" w:hAnsiTheme="minorHAnsi" w:cstheme="minorHAnsi"/>
          <w:color w:val="000000" w:themeColor="text1"/>
        </w:rPr>
      </w:pPr>
      <w:r w:rsidRPr="00335CFA">
        <w:rPr>
          <w:rFonts w:asciiTheme="minorHAnsi" w:hAnsiTheme="minorHAnsi" w:cstheme="minorHAnsi"/>
          <w:color w:val="000000" w:themeColor="text1"/>
        </w:rPr>
        <w:t xml:space="preserve">W przypadku realizacji Projektu przez utworzone w tym celu partnerstwo, podmiotem uprawnionym do kontaktu z Instytucją Pośredniczącą </w:t>
      </w:r>
      <w:r w:rsidRPr="00335CFA">
        <w:rPr>
          <w:rFonts w:asciiTheme="minorHAnsi" w:hAnsiTheme="minorHAnsi" w:cstheme="minorHAnsi"/>
          <w:b/>
          <w:bCs/>
          <w:color w:val="000000" w:themeColor="text1"/>
        </w:rPr>
        <w:t>jest</w:t>
      </w:r>
      <w:r w:rsidRPr="00335CFA">
        <w:rPr>
          <w:rFonts w:asciiTheme="minorHAnsi" w:hAnsiTheme="minorHAnsi" w:cstheme="minorHAnsi"/>
          <w:color w:val="000000" w:themeColor="text1"/>
        </w:rPr>
        <w:t xml:space="preserve"> </w:t>
      </w:r>
      <w:r w:rsidRPr="00335CFA">
        <w:rPr>
          <w:rFonts w:asciiTheme="minorHAnsi" w:hAnsiTheme="minorHAnsi" w:cstheme="minorHAnsi"/>
          <w:b/>
          <w:bCs/>
          <w:color w:val="000000" w:themeColor="text1"/>
        </w:rPr>
        <w:t>wyłącznie Beneficjent</w:t>
      </w:r>
      <w:r w:rsidRPr="00335CFA">
        <w:rPr>
          <w:rFonts w:asciiTheme="minorHAnsi" w:hAnsiTheme="minorHAnsi" w:cstheme="minorHAnsi"/>
          <w:color w:val="000000" w:themeColor="text1"/>
        </w:rPr>
        <w:t xml:space="preserve">. Wszelkie wynikające z niniejszego Porozumienia </w:t>
      </w:r>
      <w:r w:rsidR="00056161">
        <w:rPr>
          <w:rFonts w:asciiTheme="minorHAnsi" w:hAnsiTheme="minorHAnsi" w:cstheme="minorHAnsi"/>
          <w:color w:val="000000" w:themeColor="text1"/>
        </w:rPr>
        <w:t xml:space="preserve">zobowiązania </w:t>
      </w:r>
      <w:r w:rsidRPr="00335CFA">
        <w:rPr>
          <w:rFonts w:asciiTheme="minorHAnsi" w:hAnsiTheme="minorHAnsi" w:cstheme="minorHAnsi"/>
          <w:color w:val="000000" w:themeColor="text1"/>
        </w:rPr>
        <w:t>Beneficjenta</w:t>
      </w:r>
      <w:r>
        <w:rPr>
          <w:rFonts w:asciiTheme="minorHAnsi" w:hAnsiTheme="minorHAnsi" w:cstheme="minorHAnsi"/>
          <w:color w:val="000000" w:themeColor="text1"/>
        </w:rPr>
        <w:t xml:space="preserve"> </w:t>
      </w:r>
      <w:r w:rsidRPr="00335CFA">
        <w:rPr>
          <w:rFonts w:asciiTheme="minorHAnsi" w:hAnsiTheme="minorHAnsi" w:cstheme="minorHAnsi"/>
          <w:color w:val="000000" w:themeColor="text1"/>
        </w:rPr>
        <w:t>stosuje się odpowiednio do Partnerów, którzy w stosunku do Instytucji Pośredniczącej wykonują je za pośrednictwem Beneficjenta.</w:t>
      </w:r>
    </w:p>
    <w:p w14:paraId="1ECB3C4D" w14:textId="2478A64D" w:rsidR="007716D6" w:rsidRPr="00335CFA" w:rsidRDefault="007716D6" w:rsidP="00266189">
      <w:pPr>
        <w:pStyle w:val="Akapitzlist"/>
        <w:numPr>
          <w:ilvl w:val="0"/>
          <w:numId w:val="24"/>
        </w:numPr>
        <w:tabs>
          <w:tab w:val="left" w:pos="284"/>
          <w:tab w:val="left" w:pos="426"/>
        </w:tabs>
        <w:spacing w:before="0" w:after="120"/>
        <w:ind w:left="284"/>
        <w:contextualSpacing/>
        <w:rPr>
          <w:rFonts w:asciiTheme="minorHAnsi" w:hAnsiTheme="minorHAnsi" w:cstheme="minorHAnsi"/>
          <w:color w:val="000000" w:themeColor="text1"/>
        </w:rPr>
      </w:pPr>
      <w:r w:rsidRPr="00335CFA">
        <w:rPr>
          <w:rFonts w:asciiTheme="minorHAnsi" w:hAnsiTheme="minorHAnsi" w:cstheme="minorHAnsi"/>
          <w:color w:val="000000" w:themeColor="text1"/>
        </w:rPr>
        <w:t xml:space="preserve"> Beneficjent ponosi odpowiedzialność za zrealizowanie Projektu oraz terminową realizację zadań przez wszystkich Partnerów umowy bądź porozumienia o partnerstwie oraz </w:t>
      </w:r>
      <w:r w:rsidR="005F6254">
        <w:rPr>
          <w:rFonts w:asciiTheme="minorHAnsi" w:hAnsiTheme="minorHAnsi" w:cstheme="minorHAnsi"/>
          <w:color w:val="000000" w:themeColor="text1"/>
        </w:rPr>
        <w:t>p</w:t>
      </w:r>
      <w:r w:rsidRPr="00335CFA">
        <w:rPr>
          <w:rFonts w:asciiTheme="minorHAnsi" w:hAnsiTheme="minorHAnsi" w:cstheme="minorHAnsi"/>
          <w:color w:val="000000" w:themeColor="text1"/>
        </w:rPr>
        <w:t>odmioty upoważnione do ponoszenia wydatków, w tym za terminowe, zgodne z harmonogramem rzeczowo-finansowym, rozliczanie Projektu.</w:t>
      </w:r>
    </w:p>
    <w:p w14:paraId="75D509F8" w14:textId="77777777" w:rsidR="007716D6" w:rsidRPr="00335CFA" w:rsidRDefault="007716D6" w:rsidP="007716D6">
      <w:pPr>
        <w:keepNext/>
        <w:spacing w:after="60"/>
        <w:rPr>
          <w:rFonts w:asciiTheme="minorHAnsi" w:hAnsiTheme="minorHAnsi" w:cstheme="minorHAnsi"/>
          <w:b/>
          <w:bCs/>
          <w:color w:val="000000" w:themeColor="text1"/>
          <w:szCs w:val="24"/>
        </w:rPr>
      </w:pPr>
      <w:r w:rsidRPr="00335CFA">
        <w:rPr>
          <w:rFonts w:asciiTheme="minorHAnsi" w:hAnsiTheme="minorHAnsi" w:cstheme="minorHAnsi"/>
          <w:b/>
          <w:bCs/>
          <w:color w:val="000000" w:themeColor="text1"/>
          <w:szCs w:val="24"/>
        </w:rPr>
        <w:t>§ 7.</w:t>
      </w:r>
      <w:r>
        <w:rPr>
          <w:rFonts w:asciiTheme="minorHAnsi" w:hAnsiTheme="minorHAnsi" w:cstheme="minorHAnsi"/>
          <w:b/>
          <w:bCs/>
          <w:color w:val="000000" w:themeColor="text1"/>
          <w:szCs w:val="24"/>
        </w:rPr>
        <w:t xml:space="preserve"> </w:t>
      </w:r>
      <w:r w:rsidRPr="00335CFA">
        <w:rPr>
          <w:rFonts w:asciiTheme="minorHAnsi" w:hAnsiTheme="minorHAnsi" w:cstheme="minorHAnsi"/>
          <w:b/>
          <w:bCs/>
          <w:color w:val="000000" w:themeColor="text1"/>
          <w:szCs w:val="24"/>
        </w:rPr>
        <w:t>Rozliczanie Projektu</w:t>
      </w:r>
      <w:r>
        <w:rPr>
          <w:rFonts w:asciiTheme="minorHAnsi" w:hAnsiTheme="minorHAnsi" w:cstheme="minorHAnsi"/>
          <w:b/>
          <w:bCs/>
          <w:color w:val="000000" w:themeColor="text1"/>
          <w:szCs w:val="24"/>
        </w:rPr>
        <w:br/>
      </w:r>
    </w:p>
    <w:p w14:paraId="08EC718C" w14:textId="77777777" w:rsidR="007716D6" w:rsidRPr="00580403" w:rsidRDefault="007716D6" w:rsidP="00266189">
      <w:pPr>
        <w:numPr>
          <w:ilvl w:val="0"/>
          <w:numId w:val="9"/>
        </w:numPr>
        <w:tabs>
          <w:tab w:val="clear" w:pos="360"/>
          <w:tab w:val="num" w:pos="0"/>
        </w:tabs>
        <w:spacing w:before="0" w:after="60"/>
        <w:ind w:left="284" w:hanging="284"/>
        <w:rPr>
          <w:rFonts w:asciiTheme="minorHAnsi" w:hAnsiTheme="minorHAnsi" w:cstheme="minorHAnsi"/>
          <w:color w:val="000000" w:themeColor="text1"/>
          <w:szCs w:val="24"/>
        </w:rPr>
      </w:pPr>
      <w:r w:rsidRPr="00580403">
        <w:rPr>
          <w:rFonts w:asciiTheme="minorHAnsi" w:hAnsiTheme="minorHAnsi" w:cstheme="minorHAnsi"/>
          <w:color w:val="000000" w:themeColor="text1"/>
          <w:szCs w:val="24"/>
        </w:rPr>
        <w:t>Instytucja Pośrednicząca nie przekazuje Beneficjentowi dofinansowania, Beneficjent finansuje całość ponoszonych wydatków w ramach Projektu ze środków budżetowych dysponenta właściwej części budżetowej.</w:t>
      </w:r>
    </w:p>
    <w:p w14:paraId="71CCC479" w14:textId="77777777" w:rsidR="007716D6" w:rsidRPr="00580403" w:rsidRDefault="007716D6" w:rsidP="00266189">
      <w:pPr>
        <w:numPr>
          <w:ilvl w:val="0"/>
          <w:numId w:val="9"/>
        </w:numPr>
        <w:tabs>
          <w:tab w:val="clear" w:pos="360"/>
          <w:tab w:val="num" w:pos="0"/>
        </w:tabs>
        <w:spacing w:before="0" w:after="60"/>
        <w:ind w:left="284" w:hanging="284"/>
        <w:rPr>
          <w:rFonts w:asciiTheme="minorHAnsi" w:hAnsiTheme="minorHAnsi" w:cstheme="minorHAnsi"/>
          <w:color w:val="000000" w:themeColor="text1"/>
          <w:szCs w:val="24"/>
        </w:rPr>
      </w:pPr>
      <w:r w:rsidRPr="00580403">
        <w:rPr>
          <w:rFonts w:asciiTheme="minorHAnsi" w:hAnsiTheme="minorHAnsi" w:cstheme="minorHAnsi"/>
          <w:color w:val="000000" w:themeColor="text1"/>
          <w:szCs w:val="24"/>
        </w:rPr>
        <w:lastRenderedPageBreak/>
        <w:t xml:space="preserve">Beneficjent składa wniosek o płatność oraz dokumenty niezbędne do rozliczenia Projektu za pośrednictwem CST2021, chyba że z przyczyn technicznych nie jest to możliwe. W takim przypadku stosuje się </w:t>
      </w:r>
      <w:r w:rsidRPr="007B696E">
        <w:rPr>
          <w:rFonts w:asciiTheme="minorHAnsi" w:hAnsiTheme="minorHAnsi" w:cstheme="minorHAnsi"/>
          <w:color w:val="000000" w:themeColor="text1"/>
          <w:szCs w:val="24"/>
        </w:rPr>
        <w:t>postanowienia § 10 ust. 7.</w:t>
      </w:r>
    </w:p>
    <w:p w14:paraId="579A5423" w14:textId="69E07854" w:rsidR="007716D6" w:rsidRPr="00580403" w:rsidRDefault="007716D6" w:rsidP="00266189">
      <w:pPr>
        <w:pStyle w:val="Akapitzlist"/>
        <w:widowControl w:val="0"/>
        <w:numPr>
          <w:ilvl w:val="0"/>
          <w:numId w:val="9"/>
        </w:numPr>
        <w:tabs>
          <w:tab w:val="clear" w:pos="360"/>
          <w:tab w:val="num" w:pos="425"/>
        </w:tabs>
        <w:suppressAutoHyphens w:val="0"/>
        <w:spacing w:before="0" w:after="60"/>
        <w:ind w:left="284" w:hanging="284"/>
        <w:rPr>
          <w:rFonts w:asciiTheme="minorHAnsi" w:hAnsiTheme="minorHAnsi" w:cstheme="minorHAnsi"/>
          <w:color w:val="000000" w:themeColor="text1"/>
        </w:rPr>
      </w:pPr>
      <w:r w:rsidRPr="00580403">
        <w:rPr>
          <w:rFonts w:asciiTheme="minorHAnsi" w:hAnsiTheme="minorHAnsi" w:cstheme="minorHAnsi"/>
          <w:color w:val="000000" w:themeColor="text1"/>
        </w:rPr>
        <w:t xml:space="preserve">Beneficjent składa wniosek o płatność nie rzadziej niż co trzy miesiące, przy czym pierwszy wniosek o płatność składany jest w terminie do trzech miesięcy od dnia zawarcia Porozumienia, a każdy kolejny wniosek o płatność składany jest w terminie do trzech miesięcy od dnia złożenia poprzedniego wniosku o płatność, z zastrzeżeniem ust. </w:t>
      </w:r>
      <w:r w:rsidR="007A5F8C">
        <w:rPr>
          <w:rFonts w:asciiTheme="minorHAnsi" w:hAnsiTheme="minorHAnsi" w:cstheme="minorHAnsi"/>
          <w:color w:val="000000" w:themeColor="text1"/>
        </w:rPr>
        <w:t>5</w:t>
      </w:r>
      <w:r w:rsidRPr="00580403">
        <w:rPr>
          <w:rFonts w:asciiTheme="minorHAnsi" w:hAnsiTheme="minorHAnsi" w:cstheme="minorHAnsi"/>
          <w:color w:val="000000" w:themeColor="text1"/>
        </w:rPr>
        <w:t>. Uzupełnienie lub poprawa bądź złożenie dodatkowych wyjaśnień do złożonego wcześniej wniosku o płatność nie jest równoznaczne ze złożeniem kolejnego wniosku o płatność. Każdy wydatek kwalifikowalny poniesiony od dnia zawarcia Porozumienia powinien zostać ujęty we wniosku o płatność przekazywanym do Instytucji Pośredniczącej w terminie do 3 miesięcy licząc od ostatniego dnia miesiąca, w którym został poniesiony.</w:t>
      </w:r>
      <w:r w:rsidRPr="00580403">
        <w:rPr>
          <w:rStyle w:val="Odwoanieprzypisudolnego"/>
          <w:rFonts w:asciiTheme="minorHAnsi" w:hAnsiTheme="minorHAnsi" w:cstheme="minorHAnsi"/>
          <w:color w:val="000000" w:themeColor="text1"/>
        </w:rPr>
        <w:footnoteReference w:id="5"/>
      </w:r>
    </w:p>
    <w:p w14:paraId="569A980F" w14:textId="77777777" w:rsidR="007716D6" w:rsidRPr="00580403" w:rsidRDefault="007716D6" w:rsidP="00266189">
      <w:pPr>
        <w:pStyle w:val="Akapitzlist"/>
        <w:numPr>
          <w:ilvl w:val="0"/>
          <w:numId w:val="9"/>
        </w:numPr>
        <w:contextualSpacing/>
        <w:rPr>
          <w:rFonts w:asciiTheme="minorHAnsi" w:hAnsiTheme="minorHAnsi" w:cstheme="minorHAnsi"/>
        </w:rPr>
      </w:pPr>
      <w:r w:rsidRPr="00580403">
        <w:rPr>
          <w:rFonts w:asciiTheme="minorHAnsi" w:hAnsiTheme="minorHAnsi" w:cstheme="minorHAnsi"/>
        </w:rPr>
        <w:t>Warunkiem rozliczenia wydatków poniesionych przez Beneficjenta jest:</w:t>
      </w:r>
    </w:p>
    <w:p w14:paraId="03C84D05" w14:textId="77777777" w:rsidR="007716D6" w:rsidRPr="00580403" w:rsidRDefault="007716D6" w:rsidP="00266189">
      <w:pPr>
        <w:pStyle w:val="Akapitzlist"/>
        <w:numPr>
          <w:ilvl w:val="1"/>
          <w:numId w:val="9"/>
        </w:numPr>
        <w:contextualSpacing/>
        <w:rPr>
          <w:rFonts w:asciiTheme="minorHAnsi" w:hAnsiTheme="minorHAnsi" w:cstheme="minorHAnsi"/>
        </w:rPr>
      </w:pPr>
      <w:r w:rsidRPr="00580403">
        <w:rPr>
          <w:rFonts w:asciiTheme="minorHAnsi" w:hAnsiTheme="minorHAnsi" w:cstheme="minorHAnsi"/>
        </w:rPr>
        <w:t>złożenie przez Beneficjenta do Instytucji Pośredniczącej poprawnego, kompletnego i spełniającego wymogi formalne, merytoryczne i rachunkowe wniosku o płatność wraz z załącznikami wymaganymi przez Instytucję Pośredniczącą;</w:t>
      </w:r>
    </w:p>
    <w:p w14:paraId="363F7CED" w14:textId="77777777" w:rsidR="007716D6" w:rsidRPr="00580403" w:rsidRDefault="007716D6" w:rsidP="00266189">
      <w:pPr>
        <w:pStyle w:val="Akapitzlist"/>
        <w:numPr>
          <w:ilvl w:val="1"/>
          <w:numId w:val="9"/>
        </w:numPr>
        <w:spacing w:after="0"/>
        <w:contextualSpacing/>
        <w:rPr>
          <w:rFonts w:asciiTheme="minorHAnsi" w:hAnsiTheme="minorHAnsi" w:cstheme="minorHAnsi"/>
        </w:rPr>
      </w:pPr>
      <w:r w:rsidRPr="00580403">
        <w:rPr>
          <w:rFonts w:asciiTheme="minorHAnsi" w:hAnsiTheme="minorHAnsi" w:cstheme="minorHAnsi"/>
        </w:rPr>
        <w:t>dokonanie przez Instytucję Pośredniczącą weryfikacji formalnej, merytorycznej i rachunkowej wniosku o płatność, w tym zaakceptowanie części sprawozdawczej z realizacji Projektu w ramach wniosku o płatność oraz uznania wydatków za kwalifikowalne.</w:t>
      </w:r>
    </w:p>
    <w:p w14:paraId="3CA86E35" w14:textId="77777777" w:rsidR="007716D6" w:rsidRPr="00580403" w:rsidRDefault="007716D6" w:rsidP="00266189">
      <w:pPr>
        <w:numPr>
          <w:ilvl w:val="0"/>
          <w:numId w:val="9"/>
        </w:numPr>
        <w:tabs>
          <w:tab w:val="clear" w:pos="360"/>
          <w:tab w:val="num" w:pos="425"/>
        </w:tabs>
        <w:spacing w:before="0" w:after="0"/>
        <w:ind w:left="284" w:hanging="284"/>
        <w:rPr>
          <w:rFonts w:asciiTheme="minorHAnsi" w:hAnsiTheme="minorHAnsi" w:cstheme="minorHAnsi"/>
          <w:color w:val="000000" w:themeColor="text1"/>
          <w:szCs w:val="24"/>
        </w:rPr>
      </w:pPr>
      <w:bookmarkStart w:id="7" w:name="_Hlk158807081"/>
      <w:r w:rsidRPr="00580403">
        <w:rPr>
          <w:rFonts w:asciiTheme="minorHAnsi" w:hAnsiTheme="minorHAnsi" w:cstheme="minorHAnsi"/>
          <w:color w:val="000000" w:themeColor="text1"/>
          <w:szCs w:val="24"/>
        </w:rPr>
        <w:t xml:space="preserve">Beneficjent jest zobowiązany do rozliczenia całości otrzymanego dofinansowania we wniosku o płatność końcową, o którym mowa </w:t>
      </w:r>
      <w:r w:rsidRPr="00A00850">
        <w:rPr>
          <w:rFonts w:asciiTheme="minorHAnsi" w:hAnsiTheme="minorHAnsi" w:cstheme="minorHAnsi"/>
          <w:color w:val="000000" w:themeColor="text1"/>
          <w:szCs w:val="24"/>
        </w:rPr>
        <w:t>w ust. 19 i 20.</w:t>
      </w:r>
      <w:bookmarkEnd w:id="7"/>
    </w:p>
    <w:p w14:paraId="2498C67D" w14:textId="77777777" w:rsidR="007716D6" w:rsidRPr="00580403" w:rsidRDefault="007716D6" w:rsidP="00266189">
      <w:pPr>
        <w:numPr>
          <w:ilvl w:val="0"/>
          <w:numId w:val="9"/>
        </w:numPr>
        <w:tabs>
          <w:tab w:val="clear" w:pos="360"/>
          <w:tab w:val="num" w:pos="425"/>
        </w:tabs>
        <w:spacing w:before="0" w:after="0"/>
        <w:ind w:left="284" w:hanging="284"/>
        <w:rPr>
          <w:rFonts w:asciiTheme="minorHAnsi" w:hAnsiTheme="minorHAnsi" w:cstheme="minorHAnsi"/>
          <w:color w:val="000000" w:themeColor="text1"/>
          <w:szCs w:val="24"/>
        </w:rPr>
      </w:pPr>
      <w:r w:rsidRPr="00580403">
        <w:rPr>
          <w:rFonts w:asciiTheme="minorHAnsi" w:hAnsiTheme="minorHAnsi" w:cstheme="minorHAnsi"/>
          <w:color w:val="000000" w:themeColor="text1"/>
          <w:szCs w:val="24"/>
        </w:rPr>
        <w:t>Instytucja Pośrednicząca dokonuje weryfikacji wydatków objętych wnioskiem o płatność w szczególności poprzez:</w:t>
      </w:r>
    </w:p>
    <w:p w14:paraId="14037E15" w14:textId="77777777" w:rsidR="007716D6" w:rsidRPr="00580403" w:rsidRDefault="007716D6" w:rsidP="007716D6">
      <w:pPr>
        <w:pStyle w:val="Akapitzlist"/>
        <w:widowControl w:val="0"/>
        <w:tabs>
          <w:tab w:val="left" w:pos="284"/>
        </w:tabs>
        <w:suppressAutoHyphens w:val="0"/>
        <w:autoSpaceDE w:val="0"/>
        <w:autoSpaceDN w:val="0"/>
        <w:spacing w:before="0" w:after="0"/>
        <w:ind w:left="283"/>
        <w:rPr>
          <w:rFonts w:asciiTheme="minorHAnsi" w:hAnsiTheme="minorHAnsi" w:cstheme="minorHAnsi"/>
          <w:color w:val="000000" w:themeColor="text1"/>
        </w:rPr>
      </w:pPr>
      <w:r w:rsidRPr="00580403">
        <w:rPr>
          <w:rFonts w:asciiTheme="minorHAnsi" w:hAnsiTheme="minorHAnsi" w:cstheme="minorHAnsi"/>
          <w:color w:val="000000" w:themeColor="text1"/>
        </w:rPr>
        <w:t>1) weryfikację dokumentacji dotyczącej kompletu wydatków objętych wnioskiem o płatność lub;</w:t>
      </w:r>
    </w:p>
    <w:p w14:paraId="6508A8D8" w14:textId="77777777" w:rsidR="007716D6" w:rsidRPr="00580403" w:rsidRDefault="007716D6" w:rsidP="007716D6">
      <w:pPr>
        <w:pStyle w:val="Akapitzlist"/>
        <w:widowControl w:val="0"/>
        <w:tabs>
          <w:tab w:val="left" w:pos="284"/>
        </w:tabs>
        <w:suppressAutoHyphens w:val="0"/>
        <w:autoSpaceDE w:val="0"/>
        <w:autoSpaceDN w:val="0"/>
        <w:spacing w:before="0" w:after="0"/>
        <w:ind w:left="283"/>
        <w:rPr>
          <w:rFonts w:asciiTheme="minorHAnsi" w:hAnsiTheme="minorHAnsi" w:cstheme="minorHAnsi"/>
          <w:color w:val="000000" w:themeColor="text1"/>
        </w:rPr>
      </w:pPr>
      <w:r w:rsidRPr="00580403">
        <w:rPr>
          <w:rFonts w:asciiTheme="minorHAnsi" w:hAnsiTheme="minorHAnsi" w:cstheme="minorHAnsi"/>
        </w:rPr>
        <w:t>2</w:t>
      </w:r>
      <w:r w:rsidRPr="00580403">
        <w:rPr>
          <w:rFonts w:asciiTheme="minorHAnsi" w:hAnsiTheme="minorHAnsi" w:cstheme="minorHAnsi"/>
          <w:color w:val="000000" w:themeColor="text1"/>
        </w:rPr>
        <w:t>) weryfikację części wydatków objętych wnioskiem poprzez dobór próby dokumentów.</w:t>
      </w:r>
    </w:p>
    <w:p w14:paraId="18424FAC" w14:textId="4BD1BE0B" w:rsidR="007716D6" w:rsidRPr="00580403" w:rsidRDefault="007716D6" w:rsidP="00266189">
      <w:pPr>
        <w:pStyle w:val="Akapitzlist"/>
        <w:widowControl w:val="0"/>
        <w:numPr>
          <w:ilvl w:val="0"/>
          <w:numId w:val="9"/>
        </w:numPr>
        <w:tabs>
          <w:tab w:val="left" w:pos="284"/>
        </w:tabs>
        <w:suppressAutoHyphens w:val="0"/>
        <w:autoSpaceDE w:val="0"/>
        <w:autoSpaceDN w:val="0"/>
        <w:spacing w:before="0" w:after="0"/>
        <w:rPr>
          <w:rFonts w:asciiTheme="minorHAnsi" w:hAnsiTheme="minorHAnsi" w:cstheme="minorHAnsi"/>
          <w:color w:val="000000" w:themeColor="text1"/>
        </w:rPr>
      </w:pPr>
      <w:r w:rsidRPr="00580403">
        <w:rPr>
          <w:rFonts w:asciiTheme="minorHAnsi" w:hAnsiTheme="minorHAnsi" w:cstheme="minorHAnsi"/>
          <w:color w:val="000000" w:themeColor="text1"/>
        </w:rPr>
        <w:t xml:space="preserve">Instytucja Pośrednicząca może </w:t>
      </w:r>
      <w:r w:rsidR="00F433BB">
        <w:rPr>
          <w:rFonts w:asciiTheme="minorHAnsi" w:hAnsiTheme="minorHAnsi" w:cstheme="minorHAnsi"/>
          <w:color w:val="000000" w:themeColor="text1"/>
        </w:rPr>
        <w:t xml:space="preserve">podjąć decyzję o </w:t>
      </w:r>
      <w:r w:rsidRPr="00580403">
        <w:rPr>
          <w:rFonts w:asciiTheme="minorHAnsi" w:hAnsiTheme="minorHAnsi" w:cstheme="minorHAnsi"/>
          <w:color w:val="000000" w:themeColor="text1"/>
        </w:rPr>
        <w:t>dołączeni</w:t>
      </w:r>
      <w:r w:rsidR="00F433BB">
        <w:rPr>
          <w:rFonts w:asciiTheme="minorHAnsi" w:hAnsiTheme="minorHAnsi" w:cstheme="minorHAnsi"/>
          <w:color w:val="000000" w:themeColor="text1"/>
        </w:rPr>
        <w:t>u</w:t>
      </w:r>
      <w:r w:rsidRPr="00580403">
        <w:rPr>
          <w:rFonts w:asciiTheme="minorHAnsi" w:hAnsiTheme="minorHAnsi" w:cstheme="minorHAnsi"/>
          <w:color w:val="000000" w:themeColor="text1"/>
        </w:rPr>
        <w:t xml:space="preserve"> przez Beneficjenta do wniosku </w:t>
      </w:r>
      <w:r w:rsidRPr="00580403">
        <w:rPr>
          <w:rFonts w:asciiTheme="minorHAnsi" w:hAnsiTheme="minorHAnsi" w:cstheme="minorHAnsi"/>
          <w:color w:val="000000" w:themeColor="text1"/>
        </w:rPr>
        <w:lastRenderedPageBreak/>
        <w:t>o płatność jedynie zestawienia dokumentów potwierdzających poniesienie wydatków wraz z oświadczeniem Beneficjenta o prawdziwości i faktyczności poniesionych wydatków. O możliwości rozliczenia wydatków w formie zestawienia dokumentów Instytucja Pośrednicząca poinformuje Beneficjenta pisemnie.</w:t>
      </w:r>
    </w:p>
    <w:p w14:paraId="42F72DDC" w14:textId="77777777" w:rsidR="007716D6" w:rsidRPr="00580403" w:rsidRDefault="007716D6" w:rsidP="00266189">
      <w:pPr>
        <w:pStyle w:val="Akapitzlist"/>
        <w:widowControl w:val="0"/>
        <w:numPr>
          <w:ilvl w:val="0"/>
          <w:numId w:val="9"/>
        </w:numPr>
        <w:tabs>
          <w:tab w:val="left" w:pos="284"/>
        </w:tabs>
        <w:suppressAutoHyphens w:val="0"/>
        <w:autoSpaceDE w:val="0"/>
        <w:autoSpaceDN w:val="0"/>
        <w:spacing w:before="0" w:after="0"/>
        <w:rPr>
          <w:rFonts w:asciiTheme="minorHAnsi" w:hAnsiTheme="minorHAnsi" w:cstheme="minorHAnsi"/>
          <w:color w:val="000000" w:themeColor="text1"/>
        </w:rPr>
      </w:pPr>
      <w:r w:rsidRPr="00580403">
        <w:rPr>
          <w:rFonts w:asciiTheme="minorHAnsi" w:hAnsiTheme="minorHAnsi" w:cstheme="minorHAnsi"/>
        </w:rPr>
        <w:t>Instytucja Pośrednicząca weryfikuje wniosek o płatność w terminie 45 dni licząc od dnia jego złożenia przez Beneficjenta w systemie CST2021.</w:t>
      </w:r>
    </w:p>
    <w:p w14:paraId="1FA7297D" w14:textId="77777777" w:rsidR="007716D6" w:rsidRPr="00580403" w:rsidRDefault="007716D6" w:rsidP="00266189">
      <w:pPr>
        <w:pStyle w:val="Akapitzlist"/>
        <w:widowControl w:val="0"/>
        <w:numPr>
          <w:ilvl w:val="0"/>
          <w:numId w:val="9"/>
        </w:numPr>
        <w:tabs>
          <w:tab w:val="left" w:pos="284"/>
        </w:tabs>
        <w:suppressAutoHyphens w:val="0"/>
        <w:autoSpaceDE w:val="0"/>
        <w:autoSpaceDN w:val="0"/>
        <w:spacing w:before="0" w:after="0"/>
        <w:rPr>
          <w:rFonts w:asciiTheme="minorHAnsi" w:hAnsiTheme="minorHAnsi" w:cstheme="minorHAnsi"/>
          <w:color w:val="000000" w:themeColor="text1"/>
        </w:rPr>
      </w:pPr>
      <w:r w:rsidRPr="00580403">
        <w:rPr>
          <w:rFonts w:asciiTheme="minorHAnsi" w:hAnsiTheme="minorHAnsi" w:cstheme="minorHAnsi"/>
          <w:color w:val="000000" w:themeColor="text1"/>
        </w:rPr>
        <w:t>W przypadku, gdy wniosek o płatność zawiera braki lub błędy, Beneficjent na wezwanie Instytucji Pośredniczącej, jest zobowiązany do złożenia:</w:t>
      </w:r>
    </w:p>
    <w:p w14:paraId="6AEF6EB5" w14:textId="77777777" w:rsidR="007716D6" w:rsidRPr="00580403" w:rsidRDefault="007716D6" w:rsidP="007716D6">
      <w:pPr>
        <w:pStyle w:val="Akapitzlist"/>
        <w:widowControl w:val="0"/>
        <w:tabs>
          <w:tab w:val="left" w:pos="284"/>
        </w:tabs>
        <w:suppressAutoHyphens w:val="0"/>
        <w:autoSpaceDE w:val="0"/>
        <w:autoSpaceDN w:val="0"/>
        <w:spacing w:before="0" w:after="0"/>
        <w:ind w:left="283"/>
        <w:rPr>
          <w:rFonts w:asciiTheme="minorHAnsi" w:hAnsiTheme="minorHAnsi" w:cstheme="minorHAnsi"/>
          <w:color w:val="000000" w:themeColor="text1"/>
        </w:rPr>
      </w:pPr>
      <w:r w:rsidRPr="00580403">
        <w:rPr>
          <w:rFonts w:asciiTheme="minorHAnsi" w:hAnsiTheme="minorHAnsi" w:cstheme="minorHAnsi"/>
          <w:color w:val="000000" w:themeColor="text1"/>
        </w:rPr>
        <w:t>1) poprawionego lub uzupełnionego wniosku o płatność;</w:t>
      </w:r>
    </w:p>
    <w:p w14:paraId="7E770ED6" w14:textId="700E2F70" w:rsidR="007716D6" w:rsidRPr="00580403" w:rsidRDefault="007716D6" w:rsidP="007716D6">
      <w:pPr>
        <w:pStyle w:val="Akapitzlist"/>
        <w:widowControl w:val="0"/>
        <w:tabs>
          <w:tab w:val="left" w:pos="284"/>
        </w:tabs>
        <w:suppressAutoHyphens w:val="0"/>
        <w:autoSpaceDE w:val="0"/>
        <w:autoSpaceDN w:val="0"/>
        <w:spacing w:before="0" w:after="0"/>
        <w:ind w:left="283"/>
        <w:rPr>
          <w:rFonts w:asciiTheme="minorHAnsi" w:hAnsiTheme="minorHAnsi" w:cstheme="minorHAnsi"/>
          <w:color w:val="000000" w:themeColor="text1"/>
          <w:lang w:val="x-none"/>
        </w:rPr>
      </w:pPr>
      <w:r w:rsidRPr="00580403">
        <w:rPr>
          <w:rFonts w:asciiTheme="minorHAnsi" w:hAnsiTheme="minorHAnsi" w:cstheme="minorHAnsi"/>
          <w:color w:val="000000" w:themeColor="text1"/>
        </w:rPr>
        <w:t>2) dodatkowych wyjaśnień w tym zakresie;</w:t>
      </w:r>
      <w:r>
        <w:rPr>
          <w:rFonts w:asciiTheme="minorHAnsi" w:hAnsiTheme="minorHAnsi" w:cstheme="minorHAnsi"/>
          <w:color w:val="000000" w:themeColor="text1"/>
        </w:rPr>
        <w:br/>
      </w:r>
      <w:r w:rsidRPr="00580403">
        <w:rPr>
          <w:rFonts w:asciiTheme="minorHAnsi" w:hAnsiTheme="minorHAnsi" w:cstheme="minorHAnsi"/>
          <w:color w:val="000000" w:themeColor="text1"/>
        </w:rPr>
        <w:t>-</w:t>
      </w:r>
      <w:r w:rsidRPr="00580403">
        <w:rPr>
          <w:rFonts w:asciiTheme="minorHAnsi" w:hAnsiTheme="minorHAnsi" w:cstheme="minorHAnsi"/>
          <w:color w:val="000000" w:themeColor="text1"/>
          <w:lang w:val="x-none"/>
        </w:rPr>
        <w:t xml:space="preserve"> w terminie 7 dni od dnia </w:t>
      </w:r>
      <w:r w:rsidR="00F433BB">
        <w:rPr>
          <w:rFonts w:asciiTheme="minorHAnsi" w:hAnsiTheme="minorHAnsi" w:cstheme="minorHAnsi"/>
          <w:color w:val="000000" w:themeColor="text1"/>
          <w:lang w:val="x-none"/>
        </w:rPr>
        <w:t>wysłania</w:t>
      </w:r>
      <w:r w:rsidRPr="00580403">
        <w:rPr>
          <w:rFonts w:asciiTheme="minorHAnsi" w:hAnsiTheme="minorHAnsi" w:cstheme="minorHAnsi"/>
          <w:color w:val="000000" w:themeColor="text1"/>
          <w:lang w:val="x-none"/>
        </w:rPr>
        <w:t xml:space="preserve"> wezwania.</w:t>
      </w:r>
    </w:p>
    <w:p w14:paraId="388115F6" w14:textId="77777777" w:rsidR="007716D6" w:rsidRPr="00580403" w:rsidRDefault="007716D6" w:rsidP="00266189">
      <w:pPr>
        <w:pStyle w:val="Tekstpodstawowy2"/>
        <w:widowControl w:val="0"/>
        <w:numPr>
          <w:ilvl w:val="0"/>
          <w:numId w:val="9"/>
        </w:numPr>
        <w:spacing w:before="0" w:after="0" w:line="360" w:lineRule="auto"/>
        <w:rPr>
          <w:rFonts w:asciiTheme="minorHAnsi" w:hAnsiTheme="minorHAnsi" w:cstheme="minorHAnsi"/>
          <w:color w:val="000000" w:themeColor="text1"/>
          <w:szCs w:val="24"/>
          <w:lang w:val="x-none"/>
        </w:rPr>
      </w:pPr>
      <w:r w:rsidRPr="00580403">
        <w:rPr>
          <w:rFonts w:asciiTheme="minorHAnsi" w:hAnsiTheme="minorHAnsi" w:cstheme="minorHAnsi"/>
          <w:color w:val="000000" w:themeColor="text1"/>
          <w:szCs w:val="24"/>
          <w:lang w:val="x-none"/>
        </w:rPr>
        <w:t xml:space="preserve">Na czas złożenia dodatkowych wyjaśnień, bądź poprawy lub uzupełnienia wniosku o płatność przez Beneficjenta zgodnie z ust. </w:t>
      </w:r>
      <w:r>
        <w:rPr>
          <w:rFonts w:asciiTheme="minorHAnsi" w:hAnsiTheme="minorHAnsi" w:cstheme="minorHAnsi"/>
          <w:color w:val="000000" w:themeColor="text1"/>
          <w:szCs w:val="24"/>
          <w:lang w:val="x-none"/>
        </w:rPr>
        <w:t>9</w:t>
      </w:r>
      <w:r w:rsidRPr="00580403">
        <w:rPr>
          <w:rFonts w:asciiTheme="minorHAnsi" w:hAnsiTheme="minorHAnsi" w:cstheme="minorHAnsi"/>
          <w:color w:val="000000" w:themeColor="text1"/>
          <w:szCs w:val="24"/>
          <w:lang w:val="x-none"/>
        </w:rPr>
        <w:t xml:space="preserve">, termin weryfikacji wniosku o płatność, o którym mowa w ust. </w:t>
      </w:r>
      <w:r>
        <w:rPr>
          <w:rFonts w:asciiTheme="minorHAnsi" w:hAnsiTheme="minorHAnsi" w:cstheme="minorHAnsi"/>
          <w:color w:val="000000" w:themeColor="text1"/>
          <w:szCs w:val="24"/>
          <w:lang w:val="x-none"/>
        </w:rPr>
        <w:t>8</w:t>
      </w:r>
      <w:r w:rsidRPr="00580403">
        <w:rPr>
          <w:rFonts w:asciiTheme="minorHAnsi" w:hAnsiTheme="minorHAnsi" w:cstheme="minorHAnsi"/>
          <w:color w:val="000000" w:themeColor="text1"/>
          <w:szCs w:val="24"/>
          <w:lang w:val="x-none"/>
        </w:rPr>
        <w:t xml:space="preserve">, zostaje wstrzymany i wznawia bieg od dnia złożenia przez Beneficjenta zgodnie z ust. </w:t>
      </w:r>
      <w:r>
        <w:rPr>
          <w:rFonts w:asciiTheme="minorHAnsi" w:hAnsiTheme="minorHAnsi" w:cstheme="minorHAnsi"/>
          <w:color w:val="000000" w:themeColor="text1"/>
          <w:szCs w:val="24"/>
          <w:lang w:val="x-none"/>
        </w:rPr>
        <w:t>9</w:t>
      </w:r>
      <w:r w:rsidRPr="00580403">
        <w:rPr>
          <w:rFonts w:asciiTheme="minorHAnsi" w:hAnsiTheme="minorHAnsi" w:cstheme="minorHAnsi"/>
          <w:color w:val="000000" w:themeColor="text1"/>
          <w:szCs w:val="24"/>
          <w:lang w:val="x-none"/>
        </w:rPr>
        <w:t xml:space="preserve"> żądanych wyjaśnień lub dostarczenia poprawionego lub kompletnego wniosku o płatność.</w:t>
      </w:r>
    </w:p>
    <w:p w14:paraId="4B345FB3" w14:textId="77777777" w:rsidR="007716D6" w:rsidRPr="00580403" w:rsidRDefault="007716D6" w:rsidP="00266189">
      <w:pPr>
        <w:pStyle w:val="Tekstpodstawowy2"/>
        <w:widowControl w:val="0"/>
        <w:numPr>
          <w:ilvl w:val="0"/>
          <w:numId w:val="9"/>
        </w:numPr>
        <w:spacing w:before="0" w:after="0" w:line="360" w:lineRule="auto"/>
        <w:rPr>
          <w:rFonts w:asciiTheme="minorHAnsi" w:hAnsiTheme="minorHAnsi" w:cstheme="minorHAnsi"/>
          <w:color w:val="000000" w:themeColor="text1"/>
          <w:szCs w:val="24"/>
          <w:lang w:val="x-none"/>
        </w:rPr>
      </w:pPr>
      <w:r w:rsidRPr="00580403">
        <w:rPr>
          <w:rFonts w:asciiTheme="minorHAnsi" w:hAnsiTheme="minorHAnsi" w:cstheme="minorHAnsi"/>
          <w:color w:val="000000" w:themeColor="text1"/>
          <w:szCs w:val="24"/>
          <w:lang w:val="x-none"/>
        </w:rPr>
        <w:t>Niezłożenie przez Beneficjenta żądanych dodatkowych wyjaśnień lub niepoprawienie albo nieuzupełnienie wniosku o płatność</w:t>
      </w:r>
      <w:r w:rsidRPr="00580403">
        <w:rPr>
          <w:rFonts w:asciiTheme="minorHAnsi" w:hAnsiTheme="minorHAnsi" w:cstheme="minorHAnsi"/>
          <w:color w:val="000000" w:themeColor="text1"/>
          <w:szCs w:val="24"/>
        </w:rPr>
        <w:t xml:space="preserve"> zgodnie z ust. </w:t>
      </w:r>
      <w:r>
        <w:rPr>
          <w:rFonts w:asciiTheme="minorHAnsi" w:hAnsiTheme="minorHAnsi" w:cstheme="minorHAnsi"/>
          <w:color w:val="000000" w:themeColor="text1"/>
          <w:szCs w:val="24"/>
        </w:rPr>
        <w:t>9</w:t>
      </w:r>
      <w:r w:rsidRPr="00580403">
        <w:rPr>
          <w:rFonts w:asciiTheme="minorHAnsi" w:hAnsiTheme="minorHAnsi" w:cstheme="minorHAnsi"/>
          <w:color w:val="000000" w:themeColor="text1"/>
          <w:szCs w:val="24"/>
          <w:lang w:val="x-none"/>
        </w:rPr>
        <w:t xml:space="preserve">, bądź nieusunięcie przez Beneficjenta braków lub błędów zgodnie z wymogami i w terminie wyznaczonym przez Instytucję Pośredniczącą, </w:t>
      </w:r>
      <w:r w:rsidRPr="00580403">
        <w:rPr>
          <w:rFonts w:asciiTheme="minorHAnsi" w:hAnsiTheme="minorHAnsi" w:cstheme="minorHAnsi"/>
          <w:color w:val="000000" w:themeColor="text1"/>
          <w:szCs w:val="24"/>
        </w:rPr>
        <w:t xml:space="preserve">może </w:t>
      </w:r>
      <w:r w:rsidRPr="00580403">
        <w:rPr>
          <w:rFonts w:asciiTheme="minorHAnsi" w:hAnsiTheme="minorHAnsi" w:cstheme="minorHAnsi"/>
          <w:color w:val="000000" w:themeColor="text1"/>
          <w:szCs w:val="24"/>
          <w:lang w:val="x-none"/>
        </w:rPr>
        <w:t>powod</w:t>
      </w:r>
      <w:r w:rsidRPr="00580403">
        <w:rPr>
          <w:rFonts w:asciiTheme="minorHAnsi" w:hAnsiTheme="minorHAnsi" w:cstheme="minorHAnsi"/>
          <w:color w:val="000000" w:themeColor="text1"/>
          <w:szCs w:val="24"/>
        </w:rPr>
        <w:t>ować</w:t>
      </w:r>
      <w:r w:rsidRPr="00580403">
        <w:rPr>
          <w:rFonts w:asciiTheme="minorHAnsi" w:hAnsiTheme="minorHAnsi" w:cstheme="minorHAnsi"/>
          <w:color w:val="000000" w:themeColor="text1"/>
          <w:szCs w:val="24"/>
          <w:lang w:val="x-none"/>
        </w:rPr>
        <w:t>:</w:t>
      </w:r>
    </w:p>
    <w:p w14:paraId="33482DFF" w14:textId="77777777" w:rsidR="007716D6" w:rsidRPr="00580403" w:rsidRDefault="007716D6" w:rsidP="00266189">
      <w:pPr>
        <w:pStyle w:val="Tekstpodstawowy2"/>
        <w:widowControl w:val="0"/>
        <w:numPr>
          <w:ilvl w:val="0"/>
          <w:numId w:val="43"/>
        </w:numPr>
        <w:suppressAutoHyphens w:val="0"/>
        <w:spacing w:before="0" w:after="0" w:line="360" w:lineRule="auto"/>
        <w:ind w:left="567" w:hanging="284"/>
        <w:rPr>
          <w:rFonts w:asciiTheme="minorHAnsi" w:hAnsiTheme="minorHAnsi" w:cstheme="minorHAnsi"/>
          <w:color w:val="000000" w:themeColor="text1"/>
          <w:szCs w:val="24"/>
          <w:lang w:val="x-none"/>
        </w:rPr>
      </w:pPr>
      <w:r w:rsidRPr="00580403">
        <w:rPr>
          <w:rFonts w:asciiTheme="minorHAnsi" w:hAnsiTheme="minorHAnsi" w:cstheme="minorHAnsi"/>
          <w:color w:val="000000" w:themeColor="text1"/>
          <w:szCs w:val="24"/>
          <w:lang w:val="x-none"/>
        </w:rPr>
        <w:t xml:space="preserve">wstrzymanie procedury przeprowadzania weryfikacji i </w:t>
      </w:r>
      <w:r w:rsidRPr="00580403">
        <w:rPr>
          <w:rFonts w:asciiTheme="minorHAnsi" w:hAnsiTheme="minorHAnsi" w:cstheme="minorHAnsi"/>
          <w:color w:val="000000" w:themeColor="text1"/>
          <w:szCs w:val="24"/>
        </w:rPr>
        <w:t>zatwierdzenia</w:t>
      </w:r>
      <w:r w:rsidRPr="00580403">
        <w:rPr>
          <w:rFonts w:asciiTheme="minorHAnsi" w:hAnsiTheme="minorHAnsi" w:cstheme="minorHAnsi"/>
          <w:color w:val="000000" w:themeColor="text1"/>
          <w:szCs w:val="24"/>
          <w:lang w:val="x-none"/>
        </w:rPr>
        <w:t xml:space="preserve"> wniosku o płatność do momentu wypełnienia tych obowiązków, a wniosek do tego czasu pozostaje nierozliczony</w:t>
      </w:r>
      <w:r w:rsidRPr="00580403">
        <w:rPr>
          <w:rFonts w:asciiTheme="minorHAnsi" w:hAnsiTheme="minorHAnsi" w:cstheme="minorHAnsi"/>
          <w:color w:val="000000" w:themeColor="text1"/>
          <w:szCs w:val="24"/>
        </w:rPr>
        <w:t>, przy czym p</w:t>
      </w:r>
      <w:r w:rsidRPr="00580403">
        <w:rPr>
          <w:rFonts w:asciiTheme="minorHAnsi" w:hAnsiTheme="minorHAnsi" w:cstheme="minorHAnsi"/>
          <w:color w:val="000000" w:themeColor="text1"/>
          <w:szCs w:val="24"/>
          <w:lang w:val="x-none"/>
        </w:rPr>
        <w:t>o otrzymaniu przez Instytucję Pośredniczącą od Beneficjenta dodatkowych wyjaśnień lub poprawionego albo uzupełnionego wniosku o płatność, bądź usunięciu braków lub błędów, wniosek o płatność podlega ponownej weryfikacji</w:t>
      </w:r>
      <w:r w:rsidRPr="00580403">
        <w:rPr>
          <w:rFonts w:asciiTheme="minorHAnsi" w:hAnsiTheme="minorHAnsi" w:cstheme="minorHAnsi"/>
          <w:color w:val="000000" w:themeColor="text1"/>
          <w:szCs w:val="24"/>
        </w:rPr>
        <w:t xml:space="preserve"> lub;</w:t>
      </w:r>
    </w:p>
    <w:p w14:paraId="5322054A" w14:textId="3B0290AE" w:rsidR="00D301B8" w:rsidRPr="00D301B8" w:rsidRDefault="007716D6" w:rsidP="00266189">
      <w:pPr>
        <w:pStyle w:val="Tekstpodstawowy2"/>
        <w:widowControl w:val="0"/>
        <w:numPr>
          <w:ilvl w:val="0"/>
          <w:numId w:val="43"/>
        </w:numPr>
        <w:suppressAutoHyphens w:val="0"/>
        <w:spacing w:before="0" w:after="0" w:line="360" w:lineRule="auto"/>
        <w:ind w:left="567" w:hanging="284"/>
        <w:rPr>
          <w:rFonts w:asciiTheme="minorHAnsi" w:hAnsiTheme="minorHAnsi" w:cstheme="minorHAnsi"/>
          <w:color w:val="000000" w:themeColor="text1"/>
          <w:szCs w:val="24"/>
          <w:lang w:val="x-none"/>
        </w:rPr>
      </w:pPr>
      <w:r w:rsidRPr="00580403">
        <w:rPr>
          <w:rFonts w:asciiTheme="minorHAnsi" w:hAnsiTheme="minorHAnsi" w:cstheme="minorHAnsi"/>
          <w:color w:val="000000" w:themeColor="text1"/>
          <w:szCs w:val="24"/>
          <w:lang w:val="x-none"/>
        </w:rPr>
        <w:t>wyłączeni</w:t>
      </w:r>
      <w:r w:rsidRPr="00580403">
        <w:rPr>
          <w:rFonts w:asciiTheme="minorHAnsi" w:hAnsiTheme="minorHAnsi" w:cstheme="minorHAnsi"/>
          <w:color w:val="000000" w:themeColor="text1"/>
          <w:szCs w:val="24"/>
        </w:rPr>
        <w:t>e</w:t>
      </w:r>
      <w:r w:rsidRPr="00580403">
        <w:rPr>
          <w:rFonts w:asciiTheme="minorHAnsi" w:hAnsiTheme="minorHAnsi" w:cstheme="minorHAnsi"/>
          <w:color w:val="000000" w:themeColor="text1"/>
          <w:szCs w:val="24"/>
          <w:lang w:val="x-none"/>
        </w:rPr>
        <w:t xml:space="preserve"> z</w:t>
      </w:r>
      <w:r w:rsidRPr="00580403">
        <w:rPr>
          <w:rFonts w:asciiTheme="minorHAnsi" w:hAnsiTheme="minorHAnsi" w:cstheme="minorHAnsi"/>
          <w:color w:val="000000" w:themeColor="text1"/>
          <w:szCs w:val="24"/>
        </w:rPr>
        <w:t xml:space="preserve"> uznania za kwalifikowalne</w:t>
      </w:r>
      <w:r w:rsidRPr="00580403">
        <w:rPr>
          <w:rFonts w:asciiTheme="minorHAnsi" w:hAnsiTheme="minorHAnsi" w:cstheme="minorHAnsi"/>
          <w:color w:val="000000" w:themeColor="text1"/>
          <w:szCs w:val="24"/>
          <w:lang w:val="x-none"/>
        </w:rPr>
        <w:t xml:space="preserve"> wydatków</w:t>
      </w:r>
      <w:r w:rsidRPr="00580403">
        <w:rPr>
          <w:rFonts w:asciiTheme="minorHAnsi" w:hAnsiTheme="minorHAnsi" w:cstheme="minorHAnsi"/>
          <w:color w:val="000000" w:themeColor="text1"/>
          <w:szCs w:val="24"/>
        </w:rPr>
        <w:t xml:space="preserve">, które nie zostały skorygowane zgodnie z zaleceniami Instytucji Pośredniczącej, a które zostały objęte </w:t>
      </w:r>
      <w:r w:rsidRPr="00580403">
        <w:rPr>
          <w:rFonts w:asciiTheme="minorHAnsi" w:hAnsiTheme="minorHAnsi" w:cstheme="minorHAnsi"/>
          <w:color w:val="000000" w:themeColor="text1"/>
          <w:szCs w:val="24"/>
          <w:lang w:val="x-none"/>
        </w:rPr>
        <w:t>wnioskiem</w:t>
      </w:r>
      <w:r w:rsidRPr="00580403">
        <w:rPr>
          <w:rFonts w:asciiTheme="minorHAnsi" w:hAnsiTheme="minorHAnsi" w:cstheme="minorHAnsi"/>
          <w:color w:val="000000" w:themeColor="text1"/>
          <w:szCs w:val="24"/>
        </w:rPr>
        <w:t xml:space="preserve">, o którym mowa w ust. </w:t>
      </w:r>
      <w:r>
        <w:rPr>
          <w:rFonts w:asciiTheme="minorHAnsi" w:hAnsiTheme="minorHAnsi" w:cstheme="minorHAnsi"/>
          <w:color w:val="000000" w:themeColor="text1"/>
          <w:szCs w:val="24"/>
        </w:rPr>
        <w:t>2</w:t>
      </w:r>
      <w:r w:rsidRPr="00580403">
        <w:rPr>
          <w:rFonts w:asciiTheme="minorHAnsi" w:hAnsiTheme="minorHAnsi" w:cstheme="minorHAnsi"/>
          <w:color w:val="000000" w:themeColor="text1"/>
          <w:szCs w:val="24"/>
        </w:rPr>
        <w:t>, przy jednoczesnym nie</w:t>
      </w:r>
      <w:r w:rsidRPr="00580403">
        <w:rPr>
          <w:rFonts w:asciiTheme="minorHAnsi" w:hAnsiTheme="minorHAnsi" w:cstheme="minorHAnsi"/>
          <w:color w:val="000000" w:themeColor="text1"/>
          <w:szCs w:val="24"/>
          <w:lang w:val="x-none"/>
        </w:rPr>
        <w:t>wstrzym</w:t>
      </w:r>
      <w:r w:rsidRPr="00580403">
        <w:rPr>
          <w:rFonts w:asciiTheme="minorHAnsi" w:hAnsiTheme="minorHAnsi" w:cstheme="minorHAnsi"/>
          <w:color w:val="000000" w:themeColor="text1"/>
          <w:szCs w:val="24"/>
        </w:rPr>
        <w:t>ywaniu procedury jego weryfikacji i</w:t>
      </w:r>
      <w:r w:rsidRPr="00580403">
        <w:rPr>
          <w:rFonts w:asciiTheme="minorHAnsi" w:hAnsiTheme="minorHAnsi" w:cstheme="minorHAnsi"/>
          <w:color w:val="000000" w:themeColor="text1"/>
          <w:szCs w:val="24"/>
          <w:lang w:val="x-none"/>
        </w:rPr>
        <w:t xml:space="preserve"> zatwierdzenia</w:t>
      </w:r>
      <w:r w:rsidR="00D301B8">
        <w:rPr>
          <w:rFonts w:asciiTheme="minorHAnsi" w:hAnsiTheme="minorHAnsi" w:cstheme="minorHAnsi"/>
          <w:color w:val="000000" w:themeColor="text1"/>
          <w:szCs w:val="24"/>
        </w:rPr>
        <w:t xml:space="preserve"> </w:t>
      </w:r>
      <w:r w:rsidRPr="00580403">
        <w:rPr>
          <w:rFonts w:asciiTheme="minorHAnsi" w:hAnsiTheme="minorHAnsi" w:cstheme="minorHAnsi"/>
          <w:color w:val="000000" w:themeColor="text1"/>
          <w:szCs w:val="24"/>
        </w:rPr>
        <w:t>lub</w:t>
      </w:r>
      <w:r w:rsidR="00D301B8">
        <w:rPr>
          <w:rFonts w:asciiTheme="minorHAnsi" w:hAnsiTheme="minorHAnsi" w:cstheme="minorHAnsi"/>
          <w:color w:val="000000" w:themeColor="text1"/>
          <w:szCs w:val="24"/>
        </w:rPr>
        <w:t>;</w:t>
      </w:r>
      <w:r w:rsidRPr="00580403">
        <w:rPr>
          <w:rFonts w:asciiTheme="minorHAnsi" w:hAnsiTheme="minorHAnsi" w:cstheme="minorHAnsi"/>
          <w:color w:val="000000" w:themeColor="text1"/>
          <w:szCs w:val="24"/>
        </w:rPr>
        <w:t xml:space="preserve"> </w:t>
      </w:r>
    </w:p>
    <w:p w14:paraId="73194C8D" w14:textId="6C753E19" w:rsidR="007716D6" w:rsidRPr="00580403" w:rsidRDefault="007716D6" w:rsidP="00266189">
      <w:pPr>
        <w:pStyle w:val="Tekstpodstawowy2"/>
        <w:widowControl w:val="0"/>
        <w:numPr>
          <w:ilvl w:val="0"/>
          <w:numId w:val="43"/>
        </w:numPr>
        <w:suppressAutoHyphens w:val="0"/>
        <w:spacing w:before="0" w:after="0" w:line="360" w:lineRule="auto"/>
        <w:ind w:left="567" w:hanging="284"/>
        <w:rPr>
          <w:rFonts w:asciiTheme="minorHAnsi" w:hAnsiTheme="minorHAnsi" w:cstheme="minorHAnsi"/>
          <w:color w:val="000000" w:themeColor="text1"/>
          <w:szCs w:val="24"/>
          <w:lang w:val="x-none"/>
        </w:rPr>
      </w:pPr>
      <w:r w:rsidRPr="00580403">
        <w:rPr>
          <w:rFonts w:asciiTheme="minorHAnsi" w:hAnsiTheme="minorHAnsi" w:cstheme="minorHAnsi"/>
          <w:color w:val="000000" w:themeColor="text1"/>
          <w:szCs w:val="24"/>
        </w:rPr>
        <w:t>rozwiązani</w:t>
      </w:r>
      <w:r w:rsidR="00B26E06">
        <w:rPr>
          <w:rFonts w:asciiTheme="minorHAnsi" w:hAnsiTheme="minorHAnsi" w:cstheme="minorHAnsi"/>
          <w:color w:val="000000" w:themeColor="text1"/>
          <w:szCs w:val="24"/>
        </w:rPr>
        <w:t>e</w:t>
      </w:r>
      <w:r w:rsidRPr="00580403">
        <w:rPr>
          <w:rFonts w:asciiTheme="minorHAnsi" w:hAnsiTheme="minorHAnsi" w:cstheme="minorHAnsi"/>
          <w:color w:val="000000" w:themeColor="text1"/>
          <w:szCs w:val="24"/>
        </w:rPr>
        <w:t xml:space="preserve"> Porozumienia</w:t>
      </w:r>
      <w:r w:rsidRPr="00580403">
        <w:rPr>
          <w:rFonts w:asciiTheme="minorHAnsi" w:hAnsiTheme="minorHAnsi" w:cstheme="minorHAnsi"/>
          <w:color w:val="000000" w:themeColor="text1"/>
          <w:szCs w:val="24"/>
          <w:lang w:val="x-none"/>
        </w:rPr>
        <w:t xml:space="preserve"> zgodnie </w:t>
      </w:r>
      <w:r w:rsidRPr="00483D1F">
        <w:rPr>
          <w:rFonts w:asciiTheme="minorHAnsi" w:hAnsiTheme="minorHAnsi" w:cstheme="minorHAnsi"/>
          <w:color w:val="000000" w:themeColor="text1"/>
          <w:szCs w:val="24"/>
          <w:lang w:val="x-none"/>
        </w:rPr>
        <w:t xml:space="preserve">z § </w:t>
      </w:r>
      <w:r w:rsidRPr="00483D1F">
        <w:rPr>
          <w:rFonts w:asciiTheme="minorHAnsi" w:hAnsiTheme="minorHAnsi" w:cstheme="minorHAnsi"/>
          <w:color w:val="000000" w:themeColor="text1"/>
          <w:szCs w:val="24"/>
        </w:rPr>
        <w:t>20</w:t>
      </w:r>
      <w:r w:rsidRPr="00483D1F">
        <w:rPr>
          <w:rFonts w:asciiTheme="minorHAnsi" w:hAnsiTheme="minorHAnsi" w:cstheme="minorHAnsi"/>
          <w:color w:val="000000" w:themeColor="text1"/>
          <w:szCs w:val="24"/>
          <w:lang w:val="x-none"/>
        </w:rPr>
        <w:t xml:space="preserve"> ust. </w:t>
      </w:r>
      <w:r w:rsidRPr="00483D1F">
        <w:rPr>
          <w:rFonts w:asciiTheme="minorHAnsi" w:hAnsiTheme="minorHAnsi" w:cstheme="minorHAnsi"/>
          <w:color w:val="000000" w:themeColor="text1"/>
          <w:szCs w:val="24"/>
        </w:rPr>
        <w:t>3</w:t>
      </w:r>
      <w:r w:rsidRPr="00483D1F">
        <w:rPr>
          <w:rFonts w:asciiTheme="minorHAnsi" w:hAnsiTheme="minorHAnsi" w:cstheme="minorHAnsi"/>
          <w:color w:val="000000" w:themeColor="text1"/>
          <w:szCs w:val="24"/>
          <w:lang w:val="x-none"/>
        </w:rPr>
        <w:t xml:space="preserve"> pkt </w:t>
      </w:r>
      <w:r w:rsidRPr="00483D1F">
        <w:rPr>
          <w:rFonts w:asciiTheme="minorHAnsi" w:hAnsiTheme="minorHAnsi" w:cstheme="minorHAnsi"/>
          <w:color w:val="000000" w:themeColor="text1"/>
          <w:szCs w:val="24"/>
        </w:rPr>
        <w:t>18</w:t>
      </w:r>
      <w:r w:rsidRPr="00483D1F">
        <w:rPr>
          <w:rFonts w:asciiTheme="minorHAnsi" w:hAnsiTheme="minorHAnsi" w:cstheme="minorHAnsi"/>
          <w:color w:val="000000" w:themeColor="text1"/>
          <w:szCs w:val="24"/>
          <w:lang w:val="x-none"/>
        </w:rPr>
        <w:t>.</w:t>
      </w:r>
    </w:p>
    <w:p w14:paraId="2C9AB0EA" w14:textId="0CFFF355" w:rsidR="007716D6" w:rsidRPr="00580403" w:rsidRDefault="007716D6" w:rsidP="00266189">
      <w:pPr>
        <w:pStyle w:val="Tekstpodstawowy2"/>
        <w:widowControl w:val="0"/>
        <w:numPr>
          <w:ilvl w:val="0"/>
          <w:numId w:val="9"/>
        </w:numPr>
        <w:suppressAutoHyphens w:val="0"/>
        <w:spacing w:before="0" w:after="0" w:line="360" w:lineRule="auto"/>
        <w:rPr>
          <w:rFonts w:asciiTheme="minorHAnsi" w:hAnsiTheme="minorHAnsi" w:cstheme="minorHAnsi"/>
          <w:color w:val="000000" w:themeColor="text1"/>
          <w:szCs w:val="24"/>
          <w:lang w:val="x-none"/>
        </w:rPr>
      </w:pPr>
      <w:r w:rsidRPr="00580403">
        <w:rPr>
          <w:rFonts w:asciiTheme="minorHAnsi" w:hAnsiTheme="minorHAnsi" w:cstheme="minorHAnsi"/>
          <w:color w:val="000000" w:themeColor="text1"/>
          <w:szCs w:val="24"/>
        </w:rPr>
        <w:lastRenderedPageBreak/>
        <w:t>Instytucja Pośrednicząca może zlecić podmiotowi zewnętrznemu ocenę realizacji Projektu oraz dokumentacji przedstawionej przez Beneficjenta do rozlicz</w:t>
      </w:r>
      <w:r w:rsidR="00F433BB">
        <w:rPr>
          <w:rFonts w:asciiTheme="minorHAnsi" w:hAnsiTheme="minorHAnsi" w:cstheme="minorHAnsi"/>
          <w:color w:val="000000" w:themeColor="text1"/>
          <w:szCs w:val="24"/>
        </w:rPr>
        <w:t>a</w:t>
      </w:r>
      <w:r w:rsidRPr="00580403">
        <w:rPr>
          <w:rFonts w:asciiTheme="minorHAnsi" w:hAnsiTheme="minorHAnsi" w:cstheme="minorHAnsi"/>
          <w:color w:val="000000" w:themeColor="text1"/>
          <w:szCs w:val="24"/>
        </w:rPr>
        <w:t>nia Projektu w celu uzyskania opinii eksperckiej. W takim przypadku, termin weryfikacji wniosku Beneficjenta o płatność, ulega wydłużeniu o okres niezbędny do uzyskania ww. opinii.</w:t>
      </w:r>
    </w:p>
    <w:p w14:paraId="4581C5DE" w14:textId="77777777" w:rsidR="007716D6" w:rsidRPr="00580403" w:rsidRDefault="007716D6" w:rsidP="00266189">
      <w:pPr>
        <w:pStyle w:val="Tekstpodstawowy2"/>
        <w:widowControl w:val="0"/>
        <w:numPr>
          <w:ilvl w:val="0"/>
          <w:numId w:val="9"/>
        </w:numPr>
        <w:suppressAutoHyphens w:val="0"/>
        <w:spacing w:before="0" w:after="0" w:line="360" w:lineRule="auto"/>
        <w:rPr>
          <w:rFonts w:asciiTheme="minorHAnsi" w:hAnsiTheme="minorHAnsi" w:cstheme="minorHAnsi"/>
          <w:color w:val="000000" w:themeColor="text1"/>
          <w:szCs w:val="24"/>
          <w:lang w:val="x-none"/>
        </w:rPr>
      </w:pPr>
      <w:r w:rsidRPr="00580403">
        <w:rPr>
          <w:rFonts w:asciiTheme="minorHAnsi" w:hAnsiTheme="minorHAnsi" w:cstheme="minorHAnsi"/>
          <w:color w:val="000000" w:themeColor="text1"/>
          <w:szCs w:val="24"/>
          <w:lang w:val="x-none"/>
        </w:rPr>
        <w:t>W przypadku stwierdzenia braków lub błędów formalnych, merytorycznych lub rachunkowych w złożonym wniosku o płatność,</w:t>
      </w:r>
      <w:r w:rsidRPr="00580403">
        <w:rPr>
          <w:rFonts w:asciiTheme="minorHAnsi" w:hAnsiTheme="minorHAnsi" w:cstheme="minorHAnsi"/>
          <w:color w:val="000000" w:themeColor="text1"/>
          <w:szCs w:val="24"/>
        </w:rPr>
        <w:t xml:space="preserve"> o którym mowa w ust. </w:t>
      </w:r>
      <w:r>
        <w:rPr>
          <w:rFonts w:asciiTheme="minorHAnsi" w:hAnsiTheme="minorHAnsi" w:cstheme="minorHAnsi"/>
          <w:color w:val="000000" w:themeColor="text1"/>
          <w:szCs w:val="24"/>
        </w:rPr>
        <w:t>2</w:t>
      </w:r>
      <w:r w:rsidRPr="00580403">
        <w:rPr>
          <w:rFonts w:asciiTheme="minorHAnsi" w:hAnsiTheme="minorHAnsi" w:cstheme="minorHAnsi"/>
          <w:color w:val="000000" w:themeColor="text1"/>
          <w:szCs w:val="24"/>
        </w:rPr>
        <w:t>,</w:t>
      </w:r>
      <w:r w:rsidRPr="00580403">
        <w:rPr>
          <w:rFonts w:asciiTheme="minorHAnsi" w:hAnsiTheme="minorHAnsi" w:cstheme="minorHAnsi"/>
          <w:color w:val="000000" w:themeColor="text1"/>
          <w:szCs w:val="24"/>
          <w:lang w:val="x-none"/>
        </w:rPr>
        <w:t xml:space="preserve"> Instytucja Pośrednicząca może dokonać uzupełnienia lub poprawienia</w:t>
      </w:r>
      <w:r>
        <w:rPr>
          <w:rFonts w:asciiTheme="minorHAnsi" w:hAnsiTheme="minorHAnsi" w:cstheme="minorHAnsi"/>
          <w:color w:val="000000" w:themeColor="text1"/>
          <w:szCs w:val="24"/>
          <w:lang w:val="x-none"/>
        </w:rPr>
        <w:t xml:space="preserve"> </w:t>
      </w:r>
      <w:r w:rsidRPr="00580403">
        <w:rPr>
          <w:rFonts w:asciiTheme="minorHAnsi" w:hAnsiTheme="minorHAnsi" w:cstheme="minorHAnsi"/>
          <w:color w:val="000000" w:themeColor="text1"/>
          <w:szCs w:val="24"/>
          <w:lang w:val="x-none"/>
        </w:rPr>
        <w:t>wniosku o płatność, o czym pisemnie informuje Beneficjenta.</w:t>
      </w:r>
    </w:p>
    <w:p w14:paraId="1E90ACB8" w14:textId="77777777" w:rsidR="007716D6" w:rsidRPr="00580403" w:rsidRDefault="007716D6" w:rsidP="00266189">
      <w:pPr>
        <w:pStyle w:val="Tekstpodstawowy2"/>
        <w:widowControl w:val="0"/>
        <w:numPr>
          <w:ilvl w:val="0"/>
          <w:numId w:val="9"/>
        </w:numPr>
        <w:suppressAutoHyphens w:val="0"/>
        <w:spacing w:before="0" w:after="0" w:line="360" w:lineRule="auto"/>
        <w:rPr>
          <w:rFonts w:asciiTheme="minorHAnsi" w:hAnsiTheme="minorHAnsi" w:cstheme="minorHAnsi"/>
          <w:color w:val="000000" w:themeColor="text1"/>
          <w:szCs w:val="24"/>
          <w:lang w:val="x-none"/>
        </w:rPr>
      </w:pPr>
      <w:r w:rsidRPr="00580403">
        <w:rPr>
          <w:rFonts w:asciiTheme="minorHAnsi" w:hAnsiTheme="minorHAnsi" w:cstheme="minorHAnsi"/>
          <w:color w:val="000000" w:themeColor="text1"/>
          <w:szCs w:val="24"/>
          <w:lang w:val="x-none"/>
        </w:rPr>
        <w:t>Beneficjent zobowiązany jest do przekazania Instytucji Pośredniczącej lub podmiotom przez nią upoważnionym, na każde ich wezwanie, informacji i wyjaśnień na temat realizacji Projektu, w tym także do przedkładania dokumentów lub ich poświadczonych kopii, włączając w to wszystkie faktury i wyciągi bankowe dotyczące wszystkich wydatków związanych z realizacją Projektu w terminie 7 dni od dnia otrzymania żądania.</w:t>
      </w:r>
    </w:p>
    <w:p w14:paraId="2F3EC4DE" w14:textId="77777777" w:rsidR="007716D6" w:rsidRPr="00580403" w:rsidRDefault="007716D6" w:rsidP="00266189">
      <w:pPr>
        <w:pStyle w:val="Tekstpodstawowy2"/>
        <w:widowControl w:val="0"/>
        <w:numPr>
          <w:ilvl w:val="0"/>
          <w:numId w:val="9"/>
        </w:numPr>
        <w:suppressAutoHyphens w:val="0"/>
        <w:spacing w:before="0" w:after="0" w:line="360" w:lineRule="auto"/>
        <w:rPr>
          <w:rFonts w:asciiTheme="minorHAnsi" w:hAnsiTheme="minorHAnsi" w:cstheme="minorHAnsi"/>
          <w:color w:val="000000" w:themeColor="text1"/>
          <w:szCs w:val="24"/>
          <w:lang w:val="x-none"/>
        </w:rPr>
      </w:pPr>
      <w:r w:rsidRPr="00580403">
        <w:rPr>
          <w:rFonts w:asciiTheme="minorHAnsi" w:hAnsiTheme="minorHAnsi" w:cstheme="minorHAnsi"/>
          <w:color w:val="000000" w:themeColor="text1"/>
          <w:szCs w:val="24"/>
          <w:lang w:val="x-none"/>
        </w:rPr>
        <w:t>Instytucja Pośrednicząca nie może poprawiać lub uzupełniać:</w:t>
      </w:r>
    </w:p>
    <w:p w14:paraId="16135111" w14:textId="77777777" w:rsidR="007716D6" w:rsidRPr="00580403" w:rsidRDefault="007716D6" w:rsidP="00266189">
      <w:pPr>
        <w:pStyle w:val="Tekstpodstawowy2"/>
        <w:widowControl w:val="0"/>
        <w:numPr>
          <w:ilvl w:val="0"/>
          <w:numId w:val="41"/>
        </w:numPr>
        <w:tabs>
          <w:tab w:val="clear" w:pos="1440"/>
          <w:tab w:val="num" w:pos="425"/>
        </w:tabs>
        <w:suppressAutoHyphens w:val="0"/>
        <w:spacing w:before="0" w:after="0" w:line="360" w:lineRule="auto"/>
        <w:ind w:left="567" w:hanging="284"/>
        <w:rPr>
          <w:rFonts w:asciiTheme="minorHAnsi" w:hAnsiTheme="minorHAnsi" w:cstheme="minorHAnsi"/>
          <w:color w:val="000000" w:themeColor="text1"/>
          <w:szCs w:val="24"/>
        </w:rPr>
      </w:pPr>
      <w:r w:rsidRPr="00580403">
        <w:rPr>
          <w:rFonts w:asciiTheme="minorHAnsi" w:hAnsiTheme="minorHAnsi" w:cstheme="minorHAnsi"/>
          <w:color w:val="000000" w:themeColor="text1"/>
          <w:szCs w:val="24"/>
        </w:rPr>
        <w:t xml:space="preserve">zestawienia dokumentów potwierdzających poniesione wydatki objęte wnioskiem o płatność, o ile nie dotyczy to oczywistych omyłek pisarskich </w:t>
      </w:r>
      <w:r w:rsidRPr="00580403">
        <w:rPr>
          <w:rFonts w:asciiTheme="minorHAnsi" w:hAnsiTheme="minorHAnsi" w:cstheme="minorHAnsi"/>
          <w:color w:val="000000" w:themeColor="text1"/>
          <w:szCs w:val="24"/>
          <w:lang w:val="x-none"/>
        </w:rPr>
        <w:t>lub oczywistych</w:t>
      </w:r>
      <w:r w:rsidRPr="00580403">
        <w:rPr>
          <w:rFonts w:asciiTheme="minorHAnsi" w:hAnsiTheme="minorHAnsi" w:cstheme="minorHAnsi"/>
          <w:color w:val="000000" w:themeColor="text1"/>
          <w:szCs w:val="24"/>
        </w:rPr>
        <w:t xml:space="preserve"> omyłek rachunkowych;</w:t>
      </w:r>
    </w:p>
    <w:p w14:paraId="7E19B989" w14:textId="77777777" w:rsidR="007716D6" w:rsidRPr="00580403" w:rsidRDefault="007716D6" w:rsidP="00266189">
      <w:pPr>
        <w:pStyle w:val="Tekstpodstawowy2"/>
        <w:widowControl w:val="0"/>
        <w:numPr>
          <w:ilvl w:val="0"/>
          <w:numId w:val="41"/>
        </w:numPr>
        <w:tabs>
          <w:tab w:val="clear" w:pos="1440"/>
          <w:tab w:val="num" w:pos="425"/>
        </w:tabs>
        <w:suppressAutoHyphens w:val="0"/>
        <w:spacing w:before="0" w:after="0" w:line="360" w:lineRule="auto"/>
        <w:ind w:left="567" w:hanging="284"/>
        <w:rPr>
          <w:rFonts w:asciiTheme="minorHAnsi" w:hAnsiTheme="minorHAnsi" w:cstheme="minorHAnsi"/>
          <w:color w:val="000000" w:themeColor="text1"/>
          <w:szCs w:val="24"/>
        </w:rPr>
      </w:pPr>
      <w:r w:rsidRPr="00580403">
        <w:rPr>
          <w:rFonts w:asciiTheme="minorHAnsi" w:hAnsiTheme="minorHAnsi" w:cstheme="minorHAnsi"/>
          <w:color w:val="000000" w:themeColor="text1"/>
          <w:szCs w:val="24"/>
        </w:rPr>
        <w:t>kopii dokumentów potwierdzających poniesione wydatki załączonych do wniosku o płatność.</w:t>
      </w:r>
    </w:p>
    <w:p w14:paraId="3BEFBE19" w14:textId="77777777" w:rsidR="007716D6" w:rsidRPr="00580403" w:rsidRDefault="007716D6" w:rsidP="00266189">
      <w:pPr>
        <w:pStyle w:val="Tekstpodstawowy2"/>
        <w:widowControl w:val="0"/>
        <w:numPr>
          <w:ilvl w:val="0"/>
          <w:numId w:val="9"/>
        </w:numPr>
        <w:suppressAutoHyphens w:val="0"/>
        <w:spacing w:before="0" w:after="0" w:line="360" w:lineRule="auto"/>
        <w:rPr>
          <w:rFonts w:asciiTheme="minorHAnsi" w:hAnsiTheme="minorHAnsi" w:cstheme="minorHAnsi"/>
          <w:color w:val="000000" w:themeColor="text1"/>
          <w:szCs w:val="24"/>
          <w:lang w:val="x-none"/>
        </w:rPr>
      </w:pPr>
      <w:r w:rsidRPr="00580403">
        <w:rPr>
          <w:rFonts w:asciiTheme="minorHAnsi" w:hAnsiTheme="minorHAnsi" w:cstheme="minorHAnsi"/>
          <w:color w:val="000000" w:themeColor="text1"/>
          <w:szCs w:val="24"/>
          <w:lang w:val="x-none"/>
        </w:rPr>
        <w:t xml:space="preserve">Instytucja Pośrednicząca, po dokonaniu weryfikacji przekazanego przez Beneficjenta wniosku o płatność, w tym zaakceptowaniu części sprawozdawczej z realizacji Projektu w ramach wniosku o płatność, uznaniu wysokości i prawidłowości poniesionych, udokumentowanych i rozliczonych wydatków kwalifikowalnych w nim ujętych, </w:t>
      </w:r>
      <w:r w:rsidRPr="00580403">
        <w:rPr>
          <w:rFonts w:asciiTheme="minorHAnsi" w:hAnsiTheme="minorHAnsi" w:cstheme="minorHAnsi"/>
          <w:color w:val="000000" w:themeColor="text1"/>
          <w:szCs w:val="24"/>
        </w:rPr>
        <w:t xml:space="preserve"> </w:t>
      </w:r>
      <w:r w:rsidRPr="00580403">
        <w:rPr>
          <w:rFonts w:asciiTheme="minorHAnsi" w:hAnsiTheme="minorHAnsi" w:cstheme="minorHAnsi"/>
          <w:color w:val="000000" w:themeColor="text1"/>
          <w:szCs w:val="24"/>
          <w:lang w:val="x-none"/>
        </w:rPr>
        <w:t>zatwierdza wysokość rozliczonych wydatków i przekazuje Beneficjentowi pisemną informację w tym zakresie.</w:t>
      </w:r>
    </w:p>
    <w:p w14:paraId="775C8C56" w14:textId="1BEAD6B4" w:rsidR="007716D6" w:rsidRPr="00580403" w:rsidRDefault="007716D6" w:rsidP="00266189">
      <w:pPr>
        <w:pStyle w:val="Tekstpodstawowy2"/>
        <w:widowControl w:val="0"/>
        <w:numPr>
          <w:ilvl w:val="0"/>
          <w:numId w:val="9"/>
        </w:numPr>
        <w:suppressAutoHyphens w:val="0"/>
        <w:spacing w:before="0" w:after="0" w:line="360" w:lineRule="auto"/>
        <w:ind w:left="284"/>
        <w:rPr>
          <w:rFonts w:asciiTheme="minorHAnsi" w:hAnsiTheme="minorHAnsi" w:cstheme="minorHAnsi"/>
          <w:color w:val="000000" w:themeColor="text1"/>
          <w:szCs w:val="24"/>
          <w:lang w:val="x-none"/>
        </w:rPr>
      </w:pPr>
      <w:r w:rsidRPr="00580403">
        <w:rPr>
          <w:rFonts w:asciiTheme="minorHAnsi" w:hAnsiTheme="minorHAnsi" w:cstheme="minorHAnsi"/>
          <w:color w:val="000000" w:themeColor="text1"/>
          <w:szCs w:val="24"/>
          <w:lang w:val="x-none"/>
        </w:rPr>
        <w:t>W przypadku wystąpienia w trakcie weryfikacji wniosku o płatność rozbieżności między kwotą rozliczaną przez Beneficjenta we wniosku o płatność</w:t>
      </w:r>
      <w:r w:rsidRPr="00580403">
        <w:rPr>
          <w:rFonts w:asciiTheme="minorHAnsi" w:hAnsiTheme="minorHAnsi" w:cstheme="minorHAnsi"/>
          <w:color w:val="000000" w:themeColor="text1"/>
          <w:szCs w:val="24"/>
        </w:rPr>
        <w:t>,</w:t>
      </w:r>
      <w:r w:rsidRPr="00580403">
        <w:rPr>
          <w:rFonts w:asciiTheme="minorHAnsi" w:hAnsiTheme="minorHAnsi" w:cstheme="minorHAnsi"/>
          <w:color w:val="000000" w:themeColor="text1"/>
          <w:szCs w:val="24"/>
          <w:lang w:val="x-none"/>
        </w:rPr>
        <w:t xml:space="preserve"> a wysokością zatwierdzonego przez Instytucję Pośredniczącą rozliczenia wydatków wskazanych w tym wniosku</w:t>
      </w:r>
      <w:r w:rsidR="00F433BB">
        <w:rPr>
          <w:rFonts w:asciiTheme="minorHAnsi" w:hAnsiTheme="minorHAnsi" w:cstheme="minorHAnsi"/>
          <w:color w:val="000000" w:themeColor="text1"/>
          <w:szCs w:val="24"/>
          <w:lang w:val="x-none"/>
        </w:rPr>
        <w:t xml:space="preserve"> o płatność</w:t>
      </w:r>
      <w:r w:rsidRPr="00580403">
        <w:rPr>
          <w:rFonts w:asciiTheme="minorHAnsi" w:hAnsiTheme="minorHAnsi" w:cstheme="minorHAnsi"/>
          <w:color w:val="000000" w:themeColor="text1"/>
          <w:szCs w:val="24"/>
          <w:lang w:val="x-none"/>
        </w:rPr>
        <w:t xml:space="preserve">, wynikającą w szczególności z uznania poniesionych wydatków za niekwalifikowalne lub z ustalonych korekt finansowych, pisemna informacja, o której mowa w ust. </w:t>
      </w:r>
      <w:r w:rsidRPr="00580403">
        <w:rPr>
          <w:rFonts w:asciiTheme="minorHAnsi" w:hAnsiTheme="minorHAnsi" w:cstheme="minorHAnsi"/>
          <w:color w:val="000000" w:themeColor="text1"/>
          <w:szCs w:val="24"/>
        </w:rPr>
        <w:t>1</w:t>
      </w:r>
      <w:r>
        <w:rPr>
          <w:rFonts w:asciiTheme="minorHAnsi" w:hAnsiTheme="minorHAnsi" w:cstheme="minorHAnsi"/>
          <w:color w:val="000000" w:themeColor="text1"/>
          <w:szCs w:val="24"/>
        </w:rPr>
        <w:t>6</w:t>
      </w:r>
      <w:r w:rsidRPr="00580403">
        <w:rPr>
          <w:rFonts w:asciiTheme="minorHAnsi" w:hAnsiTheme="minorHAnsi" w:cstheme="minorHAnsi"/>
          <w:color w:val="000000" w:themeColor="text1"/>
          <w:szCs w:val="24"/>
          <w:lang w:val="x-none"/>
        </w:rPr>
        <w:t xml:space="preserve">, zawiera dodatkowo uzasadnienie stanowiska Instytucji Pośredniczącej w </w:t>
      </w:r>
      <w:r w:rsidRPr="00580403">
        <w:rPr>
          <w:rFonts w:asciiTheme="minorHAnsi" w:hAnsiTheme="minorHAnsi" w:cstheme="minorHAnsi"/>
          <w:color w:val="000000" w:themeColor="text1"/>
          <w:szCs w:val="24"/>
          <w:lang w:val="x-none"/>
        </w:rPr>
        <w:lastRenderedPageBreak/>
        <w:t>tym zakresie</w:t>
      </w:r>
      <w:r w:rsidRPr="00580403">
        <w:rPr>
          <w:rFonts w:asciiTheme="minorHAnsi" w:hAnsiTheme="minorHAnsi" w:cstheme="minorHAnsi"/>
          <w:color w:val="000000" w:themeColor="text1"/>
          <w:szCs w:val="24"/>
        </w:rPr>
        <w:t>.</w:t>
      </w:r>
    </w:p>
    <w:p w14:paraId="3480B57B" w14:textId="77777777" w:rsidR="007716D6" w:rsidRPr="00580403" w:rsidRDefault="007716D6" w:rsidP="00266189">
      <w:pPr>
        <w:pStyle w:val="Tekstpodstawowy2"/>
        <w:widowControl w:val="0"/>
        <w:numPr>
          <w:ilvl w:val="0"/>
          <w:numId w:val="9"/>
        </w:numPr>
        <w:suppressAutoHyphens w:val="0"/>
        <w:spacing w:before="0" w:after="0" w:line="360" w:lineRule="auto"/>
        <w:ind w:left="284"/>
        <w:rPr>
          <w:rFonts w:asciiTheme="minorHAnsi" w:hAnsiTheme="minorHAnsi" w:cstheme="minorHAnsi"/>
          <w:color w:val="000000" w:themeColor="text1"/>
          <w:szCs w:val="24"/>
          <w:lang w:val="x-none"/>
        </w:rPr>
      </w:pPr>
      <w:r w:rsidRPr="00580403">
        <w:rPr>
          <w:rFonts w:asciiTheme="minorHAnsi" w:hAnsiTheme="minorHAnsi" w:cstheme="minorHAnsi"/>
          <w:color w:val="000000" w:themeColor="text1"/>
          <w:szCs w:val="24"/>
          <w:lang w:val="x-none"/>
        </w:rPr>
        <w:t>Jeżeli zostanie stwierdzone, że Beneficjent wykorzystał całość lub część dofinansowania niezgodnie z przeznaczeniem, bez zachowania obowiązujących procedur, lub pobrał część lub całość dofinansowania w sposób nienależny albo w nadmiernej wysokości, Instytucja Pośrednicząca nie dokonuje uznania tych wydatków za kwalifikowane oraz informuje Beneficjenta jak i dysponenta odpowiedniej części budżetowej o wysokości kwoty nieprawidłowo wykorzystanej. Jeżeli przesłanki, o których mowa w zdaniu poprzednim wystąpią po zatwierdzeniu wniosku o płatność, Instytucja Pośrednicząca dokonuje korekty pierwotnie zatwierdzonych wydatków kwalifikowanych w ramach wniosku.</w:t>
      </w:r>
    </w:p>
    <w:p w14:paraId="48BEFB70" w14:textId="77777777" w:rsidR="007716D6" w:rsidRPr="00580403" w:rsidRDefault="007716D6" w:rsidP="00266189">
      <w:pPr>
        <w:pStyle w:val="Tekstpodstawowy2"/>
        <w:widowControl w:val="0"/>
        <w:numPr>
          <w:ilvl w:val="0"/>
          <w:numId w:val="9"/>
        </w:numPr>
        <w:suppressAutoHyphens w:val="0"/>
        <w:spacing w:before="0" w:after="0" w:line="360" w:lineRule="auto"/>
        <w:ind w:left="284"/>
        <w:rPr>
          <w:rFonts w:asciiTheme="minorHAnsi" w:hAnsiTheme="minorHAnsi" w:cstheme="minorHAnsi"/>
          <w:color w:val="000000" w:themeColor="text1"/>
          <w:szCs w:val="24"/>
          <w:lang w:val="x-none"/>
        </w:rPr>
      </w:pPr>
      <w:r w:rsidRPr="00580403">
        <w:rPr>
          <w:rFonts w:asciiTheme="minorHAnsi" w:hAnsiTheme="minorHAnsi" w:cstheme="minorHAnsi"/>
          <w:color w:val="000000" w:themeColor="text1"/>
          <w:szCs w:val="24"/>
        </w:rPr>
        <w:t>Beneficjent zobowiązuje się do potwierdzenia rozliczenia całości wydatków kwalifikowalnych w ostatnim wniosku o płatność (końcową) składanym w ramach Projektu wraz z prawidłowo wypełnioną częścią sprawozdawczą z realizacji Projektu.</w:t>
      </w:r>
    </w:p>
    <w:p w14:paraId="61C0C3AA" w14:textId="225D562E" w:rsidR="007716D6" w:rsidRPr="00580403" w:rsidRDefault="007716D6" w:rsidP="00266189">
      <w:pPr>
        <w:pStyle w:val="Tekstpodstawowy2"/>
        <w:widowControl w:val="0"/>
        <w:numPr>
          <w:ilvl w:val="0"/>
          <w:numId w:val="9"/>
        </w:numPr>
        <w:tabs>
          <w:tab w:val="clear" w:pos="360"/>
          <w:tab w:val="num" w:pos="76"/>
        </w:tabs>
        <w:suppressAutoHyphens w:val="0"/>
        <w:spacing w:before="0" w:after="0" w:line="360" w:lineRule="auto"/>
        <w:ind w:left="284"/>
        <w:rPr>
          <w:rFonts w:asciiTheme="minorHAnsi" w:hAnsiTheme="minorHAnsi" w:cstheme="minorHAnsi"/>
          <w:color w:val="000000" w:themeColor="text1"/>
          <w:szCs w:val="24"/>
          <w:lang w:val="x-none"/>
        </w:rPr>
      </w:pPr>
      <w:r w:rsidRPr="00580403">
        <w:rPr>
          <w:rFonts w:asciiTheme="minorHAnsi" w:hAnsiTheme="minorHAnsi" w:cstheme="minorHAnsi"/>
          <w:szCs w:val="24"/>
        </w:rPr>
        <w:t>Beneficjent składa ostatni wniosek o płatność (końcową) do Instytucji Pośredniczącej w terminie do 14 dni od dnia zakończenia okresu kwalifikowalności wydatków określonego w </w:t>
      </w:r>
      <w:r w:rsidRPr="00483D1F">
        <w:rPr>
          <w:rFonts w:asciiTheme="minorHAnsi" w:hAnsiTheme="minorHAnsi" w:cstheme="minorHAnsi"/>
          <w:szCs w:val="24"/>
        </w:rPr>
        <w:t>§ 3 ust. 2</w:t>
      </w:r>
      <w:r w:rsidR="00097BA7">
        <w:rPr>
          <w:rFonts w:asciiTheme="minorHAnsi" w:hAnsiTheme="minorHAnsi" w:cstheme="minorHAnsi"/>
          <w:szCs w:val="24"/>
        </w:rPr>
        <w:t xml:space="preserve"> z uwzględnieniem terminów składania wniosków o płatność określonych w ust. 3</w:t>
      </w:r>
      <w:r w:rsidRPr="00483D1F">
        <w:rPr>
          <w:rFonts w:asciiTheme="minorHAnsi" w:hAnsiTheme="minorHAnsi" w:cstheme="minorHAnsi"/>
          <w:szCs w:val="24"/>
        </w:rPr>
        <w:t>.</w:t>
      </w:r>
    </w:p>
    <w:p w14:paraId="3B1F31A4" w14:textId="77777777" w:rsidR="007716D6" w:rsidRPr="00580403" w:rsidRDefault="007716D6" w:rsidP="00266189">
      <w:pPr>
        <w:pStyle w:val="Tekstpodstawowy2"/>
        <w:widowControl w:val="0"/>
        <w:numPr>
          <w:ilvl w:val="0"/>
          <w:numId w:val="9"/>
        </w:numPr>
        <w:suppressAutoHyphens w:val="0"/>
        <w:spacing w:before="0" w:after="0" w:line="360" w:lineRule="auto"/>
        <w:ind w:left="284"/>
        <w:rPr>
          <w:rFonts w:asciiTheme="minorHAnsi" w:hAnsiTheme="minorHAnsi" w:cstheme="minorHAnsi"/>
          <w:color w:val="000000" w:themeColor="text1"/>
          <w:szCs w:val="24"/>
          <w:lang w:val="x-none"/>
        </w:rPr>
      </w:pPr>
      <w:r w:rsidRPr="00580403">
        <w:rPr>
          <w:rFonts w:asciiTheme="minorHAnsi" w:hAnsiTheme="minorHAnsi" w:cstheme="minorHAnsi"/>
          <w:color w:val="000000" w:themeColor="text1"/>
          <w:szCs w:val="24"/>
          <w:lang w:val="x-none"/>
        </w:rPr>
        <w:t>Wniosek o płatność końcową zostanie zatwierdzony po:</w:t>
      </w:r>
    </w:p>
    <w:p w14:paraId="36C03519" w14:textId="77777777" w:rsidR="007716D6" w:rsidRPr="00580403" w:rsidRDefault="007716D6" w:rsidP="00266189">
      <w:pPr>
        <w:pStyle w:val="Tekstpodstawowy2"/>
        <w:widowControl w:val="0"/>
        <w:numPr>
          <w:ilvl w:val="0"/>
          <w:numId w:val="40"/>
        </w:numPr>
        <w:suppressAutoHyphens w:val="0"/>
        <w:spacing w:before="0" w:after="0" w:line="360" w:lineRule="auto"/>
        <w:ind w:left="709"/>
        <w:rPr>
          <w:rFonts w:asciiTheme="minorHAnsi" w:hAnsiTheme="minorHAnsi" w:cstheme="minorHAnsi"/>
          <w:color w:val="000000" w:themeColor="text1"/>
          <w:szCs w:val="24"/>
          <w:lang w:val="x-none"/>
        </w:rPr>
      </w:pPr>
      <w:r>
        <w:rPr>
          <w:rFonts w:asciiTheme="minorHAnsi" w:hAnsiTheme="minorHAnsi" w:cstheme="minorHAnsi"/>
          <w:color w:val="000000" w:themeColor="text1"/>
          <w:szCs w:val="24"/>
        </w:rPr>
        <w:t>uznaniu</w:t>
      </w:r>
      <w:r w:rsidRPr="00580403">
        <w:rPr>
          <w:rFonts w:asciiTheme="minorHAnsi" w:hAnsiTheme="minorHAnsi" w:cstheme="minorHAnsi"/>
          <w:color w:val="000000" w:themeColor="text1"/>
          <w:szCs w:val="24"/>
          <w:lang w:val="x-none"/>
        </w:rPr>
        <w:t xml:space="preserve"> przez Instytucję Pośredniczącą faktycznego i prawidłowego poniesienia wydatków oraz ich kwalifikowalności</w:t>
      </w:r>
      <w:r w:rsidRPr="00580403">
        <w:rPr>
          <w:rFonts w:asciiTheme="minorHAnsi" w:hAnsiTheme="minorHAnsi" w:cstheme="minorHAnsi"/>
          <w:color w:val="000000" w:themeColor="text1"/>
          <w:szCs w:val="24"/>
        </w:rPr>
        <w:t>;</w:t>
      </w:r>
    </w:p>
    <w:p w14:paraId="06C1D5BB" w14:textId="77777777" w:rsidR="007716D6" w:rsidRPr="00580403" w:rsidRDefault="007716D6" w:rsidP="00266189">
      <w:pPr>
        <w:pStyle w:val="Tekstpodstawowy2"/>
        <w:widowControl w:val="0"/>
        <w:numPr>
          <w:ilvl w:val="0"/>
          <w:numId w:val="40"/>
        </w:numPr>
        <w:suppressAutoHyphens w:val="0"/>
        <w:spacing w:before="0" w:after="0" w:line="360" w:lineRule="auto"/>
        <w:ind w:left="709"/>
        <w:rPr>
          <w:rFonts w:asciiTheme="minorHAnsi" w:hAnsiTheme="minorHAnsi" w:cstheme="minorHAnsi"/>
          <w:color w:val="000000" w:themeColor="text1"/>
          <w:szCs w:val="24"/>
          <w:lang w:val="x-none"/>
        </w:rPr>
      </w:pPr>
      <w:r w:rsidRPr="00580403">
        <w:rPr>
          <w:rFonts w:asciiTheme="minorHAnsi" w:hAnsiTheme="minorHAnsi" w:cstheme="minorHAnsi"/>
          <w:color w:val="000000" w:themeColor="text1"/>
          <w:szCs w:val="24"/>
          <w:lang w:val="x-none"/>
        </w:rPr>
        <w:t>przeprowadzeniu przez Instytucję Pośredniczącą kontroli na zakończenie realizacji Projektu</w:t>
      </w:r>
      <w:r w:rsidRPr="00580403">
        <w:rPr>
          <w:rFonts w:asciiTheme="minorHAnsi" w:hAnsiTheme="minorHAnsi" w:cstheme="minorHAnsi"/>
          <w:color w:val="000000" w:themeColor="text1"/>
          <w:szCs w:val="24"/>
        </w:rPr>
        <w:t>.</w:t>
      </w:r>
    </w:p>
    <w:p w14:paraId="55310BA6" w14:textId="5EDA0E1B" w:rsidR="007716D6" w:rsidRPr="00580403" w:rsidRDefault="007716D6" w:rsidP="00266189">
      <w:pPr>
        <w:pStyle w:val="Tekstpodstawowy2"/>
        <w:widowControl w:val="0"/>
        <w:numPr>
          <w:ilvl w:val="0"/>
          <w:numId w:val="9"/>
        </w:numPr>
        <w:suppressAutoHyphens w:val="0"/>
        <w:spacing w:before="0" w:after="0" w:line="360" w:lineRule="auto"/>
        <w:ind w:left="284"/>
        <w:rPr>
          <w:rFonts w:asciiTheme="minorHAnsi" w:hAnsiTheme="minorHAnsi" w:cstheme="minorHAnsi"/>
          <w:color w:val="000000" w:themeColor="text1"/>
          <w:szCs w:val="24"/>
          <w:lang w:val="x-none"/>
        </w:rPr>
      </w:pPr>
      <w:r w:rsidRPr="00580403">
        <w:rPr>
          <w:rFonts w:asciiTheme="minorHAnsi" w:hAnsiTheme="minorHAnsi" w:cstheme="minorHAnsi"/>
          <w:color w:val="000000" w:themeColor="text1"/>
          <w:szCs w:val="24"/>
          <w:lang w:val="x-none"/>
        </w:rPr>
        <w:t>Instytucja Pośrednicząca nie ponosi wobec Beneficjenta, Partnerów</w:t>
      </w:r>
      <w:r w:rsidR="00097BA7">
        <w:rPr>
          <w:rFonts w:asciiTheme="minorHAnsi" w:hAnsiTheme="minorHAnsi" w:cstheme="minorHAnsi"/>
          <w:color w:val="000000" w:themeColor="text1"/>
          <w:szCs w:val="24"/>
          <w:lang w:val="x-none"/>
        </w:rPr>
        <w:t>/Podmiotów upoważnionych do ponoszenia wydatków</w:t>
      </w:r>
      <w:r w:rsidRPr="00580403">
        <w:rPr>
          <w:rFonts w:asciiTheme="minorHAnsi" w:hAnsiTheme="minorHAnsi" w:cstheme="minorHAnsi"/>
          <w:color w:val="000000" w:themeColor="text1"/>
          <w:szCs w:val="24"/>
          <w:lang w:val="x-none"/>
        </w:rPr>
        <w:t xml:space="preserve"> odpowiedzialności za szkodę wynikającą z opóźnienia lub niedokonania wypłaty przez B</w:t>
      </w:r>
      <w:r w:rsidR="004514C3">
        <w:rPr>
          <w:rFonts w:asciiTheme="minorHAnsi" w:hAnsiTheme="minorHAnsi" w:cstheme="minorHAnsi"/>
          <w:color w:val="000000" w:themeColor="text1"/>
          <w:szCs w:val="24"/>
          <w:lang w:val="x-none"/>
        </w:rPr>
        <w:t xml:space="preserve">ank </w:t>
      </w:r>
      <w:r w:rsidRPr="00580403">
        <w:rPr>
          <w:rFonts w:asciiTheme="minorHAnsi" w:hAnsiTheme="minorHAnsi" w:cstheme="minorHAnsi"/>
          <w:color w:val="000000" w:themeColor="text1"/>
          <w:szCs w:val="24"/>
          <w:lang w:val="x-none"/>
        </w:rPr>
        <w:t>G</w:t>
      </w:r>
      <w:r w:rsidR="004514C3">
        <w:rPr>
          <w:rFonts w:asciiTheme="minorHAnsi" w:hAnsiTheme="minorHAnsi" w:cstheme="minorHAnsi"/>
          <w:color w:val="000000" w:themeColor="text1"/>
          <w:szCs w:val="24"/>
          <w:lang w:val="x-none"/>
        </w:rPr>
        <w:t xml:space="preserve">ospodarstwa </w:t>
      </w:r>
      <w:r w:rsidRPr="00580403">
        <w:rPr>
          <w:rFonts w:asciiTheme="minorHAnsi" w:hAnsiTheme="minorHAnsi" w:cstheme="minorHAnsi"/>
          <w:color w:val="000000" w:themeColor="text1"/>
          <w:szCs w:val="24"/>
          <w:lang w:val="x-none"/>
        </w:rPr>
        <w:t>K</w:t>
      </w:r>
      <w:r w:rsidR="004514C3">
        <w:rPr>
          <w:rFonts w:asciiTheme="minorHAnsi" w:hAnsiTheme="minorHAnsi" w:cstheme="minorHAnsi"/>
          <w:color w:val="000000" w:themeColor="text1"/>
          <w:szCs w:val="24"/>
          <w:lang w:val="x-none"/>
        </w:rPr>
        <w:t>rajowego</w:t>
      </w:r>
      <w:r w:rsidRPr="00580403">
        <w:rPr>
          <w:rFonts w:asciiTheme="minorHAnsi" w:hAnsiTheme="minorHAnsi" w:cstheme="minorHAnsi"/>
          <w:color w:val="000000" w:themeColor="text1"/>
          <w:szCs w:val="24"/>
          <w:lang w:val="x-none"/>
        </w:rPr>
        <w:t xml:space="preserve"> i/lub N</w:t>
      </w:r>
      <w:r w:rsidR="004514C3">
        <w:rPr>
          <w:rFonts w:asciiTheme="minorHAnsi" w:hAnsiTheme="minorHAnsi" w:cstheme="minorHAnsi"/>
          <w:color w:val="000000" w:themeColor="text1"/>
          <w:szCs w:val="24"/>
          <w:lang w:val="x-none"/>
        </w:rPr>
        <w:t xml:space="preserve">arodowy </w:t>
      </w:r>
      <w:r w:rsidRPr="00580403">
        <w:rPr>
          <w:rFonts w:asciiTheme="minorHAnsi" w:hAnsiTheme="minorHAnsi" w:cstheme="minorHAnsi"/>
          <w:color w:val="000000" w:themeColor="text1"/>
          <w:szCs w:val="24"/>
          <w:lang w:val="x-none"/>
        </w:rPr>
        <w:t>B</w:t>
      </w:r>
      <w:r w:rsidR="004514C3">
        <w:rPr>
          <w:rFonts w:asciiTheme="minorHAnsi" w:hAnsiTheme="minorHAnsi" w:cstheme="minorHAnsi"/>
          <w:color w:val="000000" w:themeColor="text1"/>
          <w:szCs w:val="24"/>
          <w:lang w:val="x-none"/>
        </w:rPr>
        <w:t xml:space="preserve">ank </w:t>
      </w:r>
      <w:r w:rsidRPr="00580403">
        <w:rPr>
          <w:rFonts w:asciiTheme="minorHAnsi" w:hAnsiTheme="minorHAnsi" w:cstheme="minorHAnsi"/>
          <w:color w:val="000000" w:themeColor="text1"/>
          <w:szCs w:val="24"/>
          <w:lang w:val="x-none"/>
        </w:rPr>
        <w:t>P</w:t>
      </w:r>
      <w:r w:rsidR="004514C3">
        <w:rPr>
          <w:rFonts w:asciiTheme="minorHAnsi" w:hAnsiTheme="minorHAnsi" w:cstheme="minorHAnsi"/>
          <w:color w:val="000000" w:themeColor="text1"/>
          <w:szCs w:val="24"/>
          <w:lang w:val="x-none"/>
        </w:rPr>
        <w:t>olski</w:t>
      </w:r>
      <w:r w:rsidRPr="00580403">
        <w:rPr>
          <w:rFonts w:asciiTheme="minorHAnsi" w:hAnsiTheme="minorHAnsi" w:cstheme="minorHAnsi"/>
          <w:color w:val="000000" w:themeColor="text1"/>
          <w:szCs w:val="24"/>
          <w:lang w:val="x-none"/>
        </w:rPr>
        <w:t xml:space="preserve"> środków przeznaczonych na realizację Projektu, będącą rezultatem w szczególności:</w:t>
      </w:r>
    </w:p>
    <w:p w14:paraId="5598B94B" w14:textId="23B49643" w:rsidR="007716D6" w:rsidRPr="00580403" w:rsidRDefault="007716D6" w:rsidP="00266189">
      <w:pPr>
        <w:pStyle w:val="Tekstpodstawowy2"/>
        <w:widowControl w:val="0"/>
        <w:numPr>
          <w:ilvl w:val="0"/>
          <w:numId w:val="42"/>
        </w:numPr>
        <w:suppressAutoHyphens w:val="0"/>
        <w:spacing w:before="0" w:after="0" w:line="360" w:lineRule="auto"/>
        <w:ind w:left="709"/>
        <w:rPr>
          <w:rFonts w:asciiTheme="minorHAnsi" w:hAnsiTheme="minorHAnsi" w:cstheme="minorHAnsi"/>
          <w:color w:val="000000" w:themeColor="text1"/>
          <w:szCs w:val="24"/>
          <w:lang w:val="x-none"/>
        </w:rPr>
      </w:pPr>
      <w:r w:rsidRPr="00580403">
        <w:rPr>
          <w:rFonts w:asciiTheme="minorHAnsi" w:hAnsiTheme="minorHAnsi" w:cstheme="minorHAnsi"/>
          <w:color w:val="000000" w:themeColor="text1"/>
          <w:szCs w:val="24"/>
          <w:lang w:val="x-none"/>
        </w:rPr>
        <w:t>braku dostępności wystarczającej ilości środków na rachunku bankowym B</w:t>
      </w:r>
      <w:r w:rsidR="004514C3">
        <w:rPr>
          <w:rFonts w:asciiTheme="minorHAnsi" w:hAnsiTheme="minorHAnsi" w:cstheme="minorHAnsi"/>
          <w:color w:val="000000" w:themeColor="text1"/>
          <w:szCs w:val="24"/>
          <w:lang w:val="x-none"/>
        </w:rPr>
        <w:t xml:space="preserve">anku </w:t>
      </w:r>
      <w:r w:rsidRPr="00580403">
        <w:rPr>
          <w:rFonts w:asciiTheme="minorHAnsi" w:hAnsiTheme="minorHAnsi" w:cstheme="minorHAnsi"/>
          <w:color w:val="000000" w:themeColor="text1"/>
          <w:szCs w:val="24"/>
          <w:lang w:val="x-none"/>
        </w:rPr>
        <w:t>G</w:t>
      </w:r>
      <w:r w:rsidR="004514C3">
        <w:rPr>
          <w:rFonts w:asciiTheme="minorHAnsi" w:hAnsiTheme="minorHAnsi" w:cstheme="minorHAnsi"/>
          <w:color w:val="000000" w:themeColor="text1"/>
          <w:szCs w:val="24"/>
          <w:lang w:val="x-none"/>
        </w:rPr>
        <w:t xml:space="preserve">ospodarstwa </w:t>
      </w:r>
      <w:r w:rsidRPr="00580403">
        <w:rPr>
          <w:rFonts w:asciiTheme="minorHAnsi" w:hAnsiTheme="minorHAnsi" w:cstheme="minorHAnsi"/>
          <w:color w:val="000000" w:themeColor="text1"/>
          <w:szCs w:val="24"/>
          <w:lang w:val="x-none"/>
        </w:rPr>
        <w:t>K</w:t>
      </w:r>
      <w:r w:rsidR="004514C3">
        <w:rPr>
          <w:rFonts w:asciiTheme="minorHAnsi" w:hAnsiTheme="minorHAnsi" w:cstheme="minorHAnsi"/>
          <w:color w:val="000000" w:themeColor="text1"/>
          <w:szCs w:val="24"/>
          <w:lang w:val="x-none"/>
        </w:rPr>
        <w:t>rajowego</w:t>
      </w:r>
      <w:r w:rsidRPr="00580403">
        <w:rPr>
          <w:rFonts w:asciiTheme="minorHAnsi" w:hAnsiTheme="minorHAnsi" w:cstheme="minorHAnsi"/>
          <w:color w:val="000000" w:themeColor="text1"/>
          <w:szCs w:val="24"/>
        </w:rPr>
        <w:t xml:space="preserve"> i /lub N</w:t>
      </w:r>
      <w:r w:rsidR="004514C3">
        <w:rPr>
          <w:rFonts w:asciiTheme="minorHAnsi" w:hAnsiTheme="minorHAnsi" w:cstheme="minorHAnsi"/>
          <w:color w:val="000000" w:themeColor="text1"/>
          <w:szCs w:val="24"/>
        </w:rPr>
        <w:t xml:space="preserve">arodowego </w:t>
      </w:r>
      <w:r w:rsidRPr="00580403">
        <w:rPr>
          <w:rFonts w:asciiTheme="minorHAnsi" w:hAnsiTheme="minorHAnsi" w:cstheme="minorHAnsi"/>
          <w:color w:val="000000" w:themeColor="text1"/>
          <w:szCs w:val="24"/>
        </w:rPr>
        <w:t>B</w:t>
      </w:r>
      <w:r w:rsidR="004514C3">
        <w:rPr>
          <w:rFonts w:asciiTheme="minorHAnsi" w:hAnsiTheme="minorHAnsi" w:cstheme="minorHAnsi"/>
          <w:color w:val="000000" w:themeColor="text1"/>
          <w:szCs w:val="24"/>
        </w:rPr>
        <w:t xml:space="preserve">anku </w:t>
      </w:r>
      <w:r w:rsidRPr="00580403">
        <w:rPr>
          <w:rFonts w:asciiTheme="minorHAnsi" w:hAnsiTheme="minorHAnsi" w:cstheme="minorHAnsi"/>
          <w:color w:val="000000" w:themeColor="text1"/>
          <w:szCs w:val="24"/>
        </w:rPr>
        <w:t>P</w:t>
      </w:r>
      <w:r w:rsidR="004514C3">
        <w:rPr>
          <w:rFonts w:asciiTheme="minorHAnsi" w:hAnsiTheme="minorHAnsi" w:cstheme="minorHAnsi"/>
          <w:color w:val="000000" w:themeColor="text1"/>
          <w:szCs w:val="24"/>
        </w:rPr>
        <w:t>olskiego</w:t>
      </w:r>
      <w:r w:rsidRPr="00580403">
        <w:rPr>
          <w:rFonts w:asciiTheme="minorHAnsi" w:hAnsiTheme="minorHAnsi" w:cstheme="minorHAnsi"/>
          <w:color w:val="000000" w:themeColor="text1"/>
          <w:szCs w:val="24"/>
          <w:lang w:val="x-none"/>
        </w:rPr>
        <w:t>;</w:t>
      </w:r>
    </w:p>
    <w:p w14:paraId="5F0951DA" w14:textId="77777777" w:rsidR="007716D6" w:rsidRPr="00580403" w:rsidRDefault="007716D6" w:rsidP="00266189">
      <w:pPr>
        <w:pStyle w:val="Tekstpodstawowy2"/>
        <w:widowControl w:val="0"/>
        <w:numPr>
          <w:ilvl w:val="0"/>
          <w:numId w:val="42"/>
        </w:numPr>
        <w:suppressAutoHyphens w:val="0"/>
        <w:spacing w:before="0" w:after="0" w:line="360" w:lineRule="auto"/>
        <w:ind w:left="709"/>
        <w:rPr>
          <w:rFonts w:asciiTheme="minorHAnsi" w:hAnsiTheme="minorHAnsi" w:cstheme="minorHAnsi"/>
          <w:color w:val="000000" w:themeColor="text1"/>
          <w:szCs w:val="24"/>
          <w:lang w:val="x-none"/>
        </w:rPr>
      </w:pPr>
      <w:r w:rsidRPr="00580403">
        <w:rPr>
          <w:rFonts w:asciiTheme="minorHAnsi" w:hAnsiTheme="minorHAnsi" w:cstheme="minorHAnsi"/>
          <w:color w:val="000000" w:themeColor="text1"/>
          <w:szCs w:val="24"/>
          <w:lang w:val="x-none"/>
        </w:rPr>
        <w:t xml:space="preserve">niewykonania lub nienależytego wykonania przez Beneficjenta obowiązków wynikających z </w:t>
      </w:r>
      <w:r w:rsidRPr="00580403">
        <w:rPr>
          <w:rFonts w:asciiTheme="minorHAnsi" w:hAnsiTheme="minorHAnsi" w:cstheme="minorHAnsi"/>
          <w:color w:val="000000" w:themeColor="text1"/>
          <w:szCs w:val="24"/>
        </w:rPr>
        <w:t>Porozumienia;</w:t>
      </w:r>
    </w:p>
    <w:p w14:paraId="03960FB6" w14:textId="77777777" w:rsidR="007716D6" w:rsidRPr="00580403" w:rsidRDefault="007716D6" w:rsidP="00266189">
      <w:pPr>
        <w:pStyle w:val="Tekstpodstawowy2"/>
        <w:widowControl w:val="0"/>
        <w:numPr>
          <w:ilvl w:val="0"/>
          <w:numId w:val="42"/>
        </w:numPr>
        <w:suppressAutoHyphens w:val="0"/>
        <w:spacing w:before="0" w:after="0" w:line="360" w:lineRule="auto"/>
        <w:ind w:left="709"/>
        <w:rPr>
          <w:rFonts w:asciiTheme="minorHAnsi" w:hAnsiTheme="minorHAnsi" w:cstheme="minorHAnsi"/>
          <w:color w:val="000000" w:themeColor="text1"/>
          <w:szCs w:val="24"/>
          <w:lang w:val="x-none"/>
        </w:rPr>
      </w:pPr>
      <w:r w:rsidRPr="00580403">
        <w:rPr>
          <w:rFonts w:asciiTheme="minorHAnsi" w:hAnsiTheme="minorHAnsi" w:cstheme="minorHAnsi"/>
          <w:color w:val="000000" w:themeColor="text1"/>
          <w:szCs w:val="24"/>
        </w:rPr>
        <w:t xml:space="preserve">wstrzymania procedury weryfikacji wniosku o płatność na </w:t>
      </w:r>
      <w:r w:rsidRPr="00483D1F">
        <w:rPr>
          <w:rFonts w:asciiTheme="minorHAnsi" w:hAnsiTheme="minorHAnsi" w:cstheme="minorHAnsi"/>
          <w:szCs w:val="24"/>
        </w:rPr>
        <w:t>podstawie ust. 11 pkt 1.</w:t>
      </w:r>
    </w:p>
    <w:p w14:paraId="2EE561BB" w14:textId="0545CA5F" w:rsidR="007716D6" w:rsidRPr="00580403" w:rsidRDefault="007716D6" w:rsidP="00266189">
      <w:pPr>
        <w:pStyle w:val="Akapitzlist"/>
        <w:numPr>
          <w:ilvl w:val="0"/>
          <w:numId w:val="9"/>
        </w:numPr>
        <w:suppressAutoHyphens w:val="0"/>
        <w:spacing w:before="0" w:after="200"/>
        <w:ind w:left="284"/>
        <w:contextualSpacing/>
        <w:rPr>
          <w:rFonts w:asciiTheme="minorHAnsi" w:hAnsiTheme="minorHAnsi" w:cstheme="minorHAnsi"/>
          <w:color w:val="000000" w:themeColor="text1"/>
          <w:lang w:val="x-none" w:eastAsia="pl-PL"/>
        </w:rPr>
      </w:pPr>
      <w:r w:rsidRPr="00580403">
        <w:rPr>
          <w:rFonts w:asciiTheme="minorHAnsi" w:hAnsiTheme="minorHAnsi" w:cstheme="minorHAnsi"/>
        </w:rPr>
        <w:lastRenderedPageBreak/>
        <w:t>Brak poniesionych wydatków w ramach Projektu nie zwalnia Beneficjenta z obowiązku przedkładania Instytucji Pośredniczącej, w terminie określonym</w:t>
      </w:r>
      <w:r>
        <w:rPr>
          <w:rFonts w:asciiTheme="minorHAnsi" w:hAnsiTheme="minorHAnsi" w:cstheme="minorHAnsi"/>
        </w:rPr>
        <w:t xml:space="preserve"> w ust. 3, </w:t>
      </w:r>
      <w:r w:rsidRPr="00580403">
        <w:rPr>
          <w:rFonts w:asciiTheme="minorHAnsi" w:hAnsiTheme="minorHAnsi" w:cstheme="minorHAnsi"/>
        </w:rPr>
        <w:t>wniosku o płatność wraz z wypełnioną częścią sprawozdawczą z realizacji Projektu</w:t>
      </w:r>
      <w:r w:rsidR="00735E22">
        <w:rPr>
          <w:rFonts w:asciiTheme="minorHAnsi" w:hAnsiTheme="minorHAnsi" w:cstheme="minorHAnsi"/>
        </w:rPr>
        <w:t>.</w:t>
      </w:r>
    </w:p>
    <w:p w14:paraId="30E307A5" w14:textId="77777777" w:rsidR="007716D6" w:rsidRDefault="007716D6" w:rsidP="00266189">
      <w:pPr>
        <w:pStyle w:val="Akapitzlist"/>
        <w:numPr>
          <w:ilvl w:val="0"/>
          <w:numId w:val="9"/>
        </w:numPr>
        <w:suppressAutoHyphens w:val="0"/>
        <w:spacing w:before="0" w:after="200"/>
        <w:ind w:left="284"/>
        <w:contextualSpacing/>
        <w:rPr>
          <w:rFonts w:asciiTheme="minorHAnsi" w:hAnsiTheme="minorHAnsi" w:cstheme="minorHAnsi"/>
          <w:color w:val="000000" w:themeColor="text1"/>
          <w:lang w:val="x-none" w:eastAsia="pl-PL"/>
        </w:rPr>
      </w:pPr>
      <w:r w:rsidRPr="00580403">
        <w:rPr>
          <w:rFonts w:asciiTheme="minorHAnsi" w:hAnsiTheme="minorHAnsi" w:cstheme="minorHAnsi"/>
          <w:color w:val="000000" w:themeColor="text1"/>
          <w:lang w:val="x-none" w:eastAsia="pl-PL"/>
        </w:rPr>
        <w:t xml:space="preserve">W przypadku zastrzeżeń, co do prawidłowości poniesienia wydatków kwalifikowalnych lub sposobu realizacji </w:t>
      </w:r>
      <w:r w:rsidRPr="00580403">
        <w:rPr>
          <w:rFonts w:asciiTheme="minorHAnsi" w:hAnsiTheme="minorHAnsi" w:cstheme="minorHAnsi"/>
          <w:color w:val="000000" w:themeColor="text1"/>
          <w:lang w:eastAsia="pl-PL"/>
        </w:rPr>
        <w:t>Porozumienia</w:t>
      </w:r>
      <w:r w:rsidRPr="00580403">
        <w:rPr>
          <w:rFonts w:asciiTheme="minorHAnsi" w:hAnsiTheme="minorHAnsi" w:cstheme="minorHAnsi"/>
          <w:color w:val="000000" w:themeColor="text1"/>
          <w:lang w:val="x-none" w:eastAsia="pl-PL"/>
        </w:rPr>
        <w:t xml:space="preserve">, Instytucja Pośrednicząca pisemnie informuje o tym Beneficjenta oraz jest uprawniona do wstrzymania </w:t>
      </w:r>
      <w:r w:rsidRPr="00580403">
        <w:rPr>
          <w:rFonts w:asciiTheme="minorHAnsi" w:hAnsiTheme="minorHAnsi" w:cstheme="minorHAnsi"/>
          <w:color w:val="000000" w:themeColor="text1"/>
          <w:lang w:eastAsia="pl-PL"/>
        </w:rPr>
        <w:t>zatwierdzenia</w:t>
      </w:r>
      <w:r w:rsidRPr="00580403">
        <w:rPr>
          <w:rFonts w:asciiTheme="minorHAnsi" w:hAnsiTheme="minorHAnsi" w:cstheme="minorHAnsi"/>
          <w:color w:val="000000" w:themeColor="text1"/>
          <w:lang w:val="x-none" w:eastAsia="pl-PL"/>
        </w:rPr>
        <w:t xml:space="preserve"> wydatków do czasu ostatecznego wyjaśnienia zastrzeżeń.</w:t>
      </w:r>
    </w:p>
    <w:p w14:paraId="10A90E13" w14:textId="77777777" w:rsidR="007716D6" w:rsidRPr="00580403" w:rsidRDefault="007716D6" w:rsidP="00266189">
      <w:pPr>
        <w:pStyle w:val="Akapitzlist"/>
        <w:numPr>
          <w:ilvl w:val="0"/>
          <w:numId w:val="9"/>
        </w:numPr>
        <w:suppressAutoHyphens w:val="0"/>
        <w:spacing w:before="0" w:after="200"/>
        <w:ind w:left="284"/>
        <w:contextualSpacing/>
        <w:rPr>
          <w:rFonts w:asciiTheme="minorHAnsi" w:hAnsiTheme="minorHAnsi" w:cstheme="minorHAnsi"/>
          <w:color w:val="000000" w:themeColor="text1"/>
          <w:lang w:val="x-none" w:eastAsia="pl-PL"/>
        </w:rPr>
      </w:pPr>
      <w:r w:rsidRPr="00580403">
        <w:rPr>
          <w:rFonts w:asciiTheme="minorHAnsi" w:hAnsiTheme="minorHAnsi" w:cstheme="minorHAnsi"/>
          <w:color w:val="000000" w:themeColor="text1"/>
          <w:lang w:val="x-none" w:eastAsia="pl-PL"/>
        </w:rPr>
        <w:t xml:space="preserve">Beneficjent jest zobowiązany do przedłożenia do Instytucji Pośredniczącej aktualizacji Harmonogramu rzeczowo-finansowego realizacji Projektu oraz Harmonogramu płatności stanowiących odpowiednio </w:t>
      </w:r>
      <w:r w:rsidRPr="00483D1F">
        <w:rPr>
          <w:rFonts w:asciiTheme="minorHAnsi" w:hAnsiTheme="minorHAnsi" w:cstheme="minorHAnsi"/>
          <w:color w:val="000000" w:themeColor="text1"/>
          <w:lang w:val="x-none" w:eastAsia="pl-PL"/>
        </w:rPr>
        <w:t>Załącznik nr 4 oraz nr 5 do Porozumienia, co</w:t>
      </w:r>
      <w:r w:rsidRPr="00580403">
        <w:rPr>
          <w:rFonts w:asciiTheme="minorHAnsi" w:hAnsiTheme="minorHAnsi" w:cstheme="minorHAnsi"/>
          <w:color w:val="000000" w:themeColor="text1"/>
          <w:lang w:val="x-none" w:eastAsia="pl-PL"/>
        </w:rPr>
        <w:t xml:space="preserve"> najmniej jeden raz na trzy miesiące, licząc od dnia zawarcia Porozumienia. W terminie 7 dni od dnia otrzymania informacji o akceptacji Harmonogramu płatności przedłożonego wraz z wnioskiem o płatność Beneficjent jest zobowiązany do zaktualizowania harmonogramu płatności w systemie CST2021. W przypadku niedostępności CST2021 stosuje się </w:t>
      </w:r>
      <w:r w:rsidRPr="00483D1F">
        <w:rPr>
          <w:rFonts w:asciiTheme="minorHAnsi" w:hAnsiTheme="minorHAnsi" w:cstheme="minorHAnsi"/>
          <w:color w:val="000000" w:themeColor="text1"/>
          <w:lang w:val="x-none" w:eastAsia="pl-PL"/>
        </w:rPr>
        <w:t>postanowienia § 10 ust. 7.</w:t>
      </w:r>
    </w:p>
    <w:p w14:paraId="408DAD2B" w14:textId="0EAFE1B7" w:rsidR="007716D6" w:rsidRPr="00580403" w:rsidRDefault="007716D6" w:rsidP="00266189">
      <w:pPr>
        <w:pStyle w:val="Akapitzlist"/>
        <w:numPr>
          <w:ilvl w:val="0"/>
          <w:numId w:val="9"/>
        </w:numPr>
        <w:suppressAutoHyphens w:val="0"/>
        <w:spacing w:before="0" w:after="200"/>
        <w:ind w:left="284"/>
        <w:contextualSpacing/>
        <w:rPr>
          <w:rFonts w:asciiTheme="minorHAnsi" w:hAnsiTheme="minorHAnsi" w:cstheme="minorHAnsi"/>
          <w:color w:val="000000" w:themeColor="text1"/>
          <w:lang w:val="x-none" w:eastAsia="pl-PL"/>
        </w:rPr>
      </w:pPr>
      <w:r w:rsidRPr="00580403">
        <w:rPr>
          <w:rFonts w:asciiTheme="minorHAnsi" w:hAnsiTheme="minorHAnsi" w:cstheme="minorHAnsi"/>
          <w:color w:val="000000" w:themeColor="text1"/>
          <w:lang w:val="x-none"/>
        </w:rPr>
        <w:t xml:space="preserve">Beneficjent zobowiązany jest do złożenia pierwszego Harmonogramu płatności, w dniu </w:t>
      </w:r>
      <w:r w:rsidR="00097BA7">
        <w:rPr>
          <w:rFonts w:asciiTheme="minorHAnsi" w:hAnsiTheme="minorHAnsi" w:cstheme="minorHAnsi"/>
          <w:color w:val="000000" w:themeColor="text1"/>
        </w:rPr>
        <w:t>zawarcia</w:t>
      </w:r>
      <w:r w:rsidRPr="00580403">
        <w:rPr>
          <w:rFonts w:asciiTheme="minorHAnsi" w:hAnsiTheme="minorHAnsi" w:cstheme="minorHAnsi"/>
          <w:color w:val="000000" w:themeColor="text1"/>
          <w:lang w:val="x-none"/>
        </w:rPr>
        <w:t xml:space="preserve"> </w:t>
      </w:r>
      <w:r w:rsidRPr="00580403">
        <w:rPr>
          <w:rFonts w:asciiTheme="minorHAnsi" w:hAnsiTheme="minorHAnsi" w:cstheme="minorHAnsi"/>
          <w:color w:val="000000" w:themeColor="text1"/>
        </w:rPr>
        <w:t>Porozumienia</w:t>
      </w:r>
      <w:r w:rsidRPr="00580403">
        <w:rPr>
          <w:rFonts w:asciiTheme="minorHAnsi" w:hAnsiTheme="minorHAnsi" w:cstheme="minorHAnsi"/>
          <w:color w:val="000000" w:themeColor="text1"/>
          <w:lang w:val="x-none"/>
        </w:rPr>
        <w:t xml:space="preserve">, według wzoru stanowiącego Załącznik nr </w:t>
      </w:r>
      <w:r w:rsidRPr="00580403">
        <w:rPr>
          <w:rFonts w:asciiTheme="minorHAnsi" w:hAnsiTheme="minorHAnsi" w:cstheme="minorHAnsi"/>
          <w:color w:val="000000" w:themeColor="text1"/>
        </w:rPr>
        <w:t>5</w:t>
      </w:r>
      <w:r w:rsidRPr="00580403">
        <w:rPr>
          <w:rFonts w:asciiTheme="minorHAnsi" w:hAnsiTheme="minorHAnsi" w:cstheme="minorHAnsi"/>
          <w:color w:val="000000" w:themeColor="text1"/>
          <w:lang w:val="x-none"/>
        </w:rPr>
        <w:t xml:space="preserve"> do </w:t>
      </w:r>
      <w:r w:rsidRPr="00580403">
        <w:rPr>
          <w:rFonts w:asciiTheme="minorHAnsi" w:hAnsiTheme="minorHAnsi" w:cstheme="minorHAnsi"/>
          <w:color w:val="000000" w:themeColor="text1"/>
        </w:rPr>
        <w:t>Porozumienia</w:t>
      </w:r>
      <w:r w:rsidRPr="00580403">
        <w:rPr>
          <w:rFonts w:asciiTheme="minorHAnsi" w:hAnsiTheme="minorHAnsi" w:cstheme="minorHAnsi"/>
          <w:color w:val="000000" w:themeColor="text1"/>
          <w:lang w:val="x-none"/>
        </w:rPr>
        <w:t xml:space="preserve">. Kolejne harmonogramy płatności są składane przez Beneficjenta za pomocą CST2021. W przypadku niedostępności CST2021 Beneficjent zobowiązany jest do wprowadzenia harmonogramu płatności do CST2021 w terminie </w:t>
      </w:r>
      <w:r w:rsidRPr="00580403">
        <w:rPr>
          <w:rFonts w:asciiTheme="minorHAnsi" w:hAnsiTheme="minorHAnsi" w:cstheme="minorHAnsi"/>
          <w:color w:val="000000" w:themeColor="text1"/>
        </w:rPr>
        <w:t>3</w:t>
      </w:r>
      <w:r w:rsidRPr="00580403">
        <w:rPr>
          <w:rFonts w:asciiTheme="minorHAnsi" w:hAnsiTheme="minorHAnsi" w:cstheme="minorHAnsi"/>
          <w:color w:val="000000" w:themeColor="text1"/>
          <w:lang w:val="x-none"/>
        </w:rPr>
        <w:t xml:space="preserve"> dni od </w:t>
      </w:r>
      <w:r w:rsidRPr="00580403">
        <w:rPr>
          <w:rFonts w:asciiTheme="minorHAnsi" w:hAnsiTheme="minorHAnsi" w:cstheme="minorHAnsi"/>
          <w:color w:val="000000" w:themeColor="text1"/>
        </w:rPr>
        <w:t xml:space="preserve">dnia </w:t>
      </w:r>
      <w:r w:rsidRPr="00580403">
        <w:rPr>
          <w:rFonts w:asciiTheme="minorHAnsi" w:hAnsiTheme="minorHAnsi" w:cstheme="minorHAnsi"/>
          <w:color w:val="000000" w:themeColor="text1"/>
          <w:lang w:val="x-none"/>
        </w:rPr>
        <w:t>nadania uprawnień lub usunięcia awarii</w:t>
      </w:r>
      <w:r w:rsidRPr="00580403">
        <w:rPr>
          <w:rFonts w:asciiTheme="minorHAnsi" w:hAnsiTheme="minorHAnsi" w:cstheme="minorHAnsi"/>
          <w:color w:val="000000" w:themeColor="text1"/>
        </w:rPr>
        <w:t xml:space="preserve"> CST2021</w:t>
      </w:r>
      <w:r w:rsidRPr="00580403">
        <w:rPr>
          <w:rFonts w:asciiTheme="minorHAnsi" w:hAnsiTheme="minorHAnsi" w:cstheme="minorHAnsi"/>
          <w:color w:val="000000" w:themeColor="text1"/>
          <w:lang w:val="x-none"/>
        </w:rPr>
        <w:t>.</w:t>
      </w:r>
    </w:p>
    <w:p w14:paraId="1639224A" w14:textId="77777777" w:rsidR="007716D6" w:rsidRPr="00580403" w:rsidRDefault="007716D6" w:rsidP="00266189">
      <w:pPr>
        <w:pStyle w:val="Akapitzlist"/>
        <w:numPr>
          <w:ilvl w:val="0"/>
          <w:numId w:val="9"/>
        </w:numPr>
        <w:suppressAutoHyphens w:val="0"/>
        <w:spacing w:before="0" w:after="200"/>
        <w:ind w:left="284"/>
        <w:contextualSpacing/>
        <w:rPr>
          <w:rFonts w:asciiTheme="minorHAnsi" w:hAnsiTheme="minorHAnsi" w:cstheme="minorHAnsi"/>
          <w:color w:val="000000" w:themeColor="text1"/>
          <w:lang w:val="x-none" w:eastAsia="pl-PL"/>
        </w:rPr>
      </w:pPr>
      <w:r w:rsidRPr="00580403">
        <w:rPr>
          <w:rFonts w:asciiTheme="minorHAnsi" w:hAnsiTheme="minorHAnsi" w:cstheme="minorHAnsi"/>
          <w:color w:val="000000" w:themeColor="text1"/>
          <w:lang w:val="x-none"/>
        </w:rPr>
        <w:t>Aktualizacja Harmonogramu płatności, jest skuteczna, pod warunkiem jej akceptacji przez Instytucję Pośredniczącą. Instytucja Pośrednicząca akceptuje lub odrzuca zmianę harmonogramu płatności w CST2021.</w:t>
      </w:r>
    </w:p>
    <w:p w14:paraId="28E5384B" w14:textId="77777777" w:rsidR="007716D6" w:rsidRPr="00580403" w:rsidRDefault="007716D6" w:rsidP="00266189">
      <w:pPr>
        <w:pStyle w:val="Akapitzlist"/>
        <w:numPr>
          <w:ilvl w:val="0"/>
          <w:numId w:val="9"/>
        </w:numPr>
        <w:contextualSpacing/>
        <w:rPr>
          <w:rFonts w:asciiTheme="minorHAnsi" w:hAnsiTheme="minorHAnsi" w:cstheme="minorHAnsi"/>
        </w:rPr>
      </w:pPr>
      <w:r w:rsidRPr="00580403">
        <w:rPr>
          <w:rFonts w:asciiTheme="minorHAnsi" w:hAnsiTheme="minorHAnsi" w:cstheme="minorHAnsi"/>
        </w:rPr>
        <w:t>Beneficjent prowadzi ewidencję księgową w sposób zgodny z zasadami rachunkowości.</w:t>
      </w:r>
    </w:p>
    <w:p w14:paraId="7CAD4CB1" w14:textId="77777777" w:rsidR="007716D6" w:rsidRPr="00580403" w:rsidRDefault="007716D6" w:rsidP="00266189">
      <w:pPr>
        <w:pStyle w:val="Akapitzlist"/>
        <w:numPr>
          <w:ilvl w:val="0"/>
          <w:numId w:val="9"/>
        </w:numPr>
        <w:contextualSpacing/>
        <w:rPr>
          <w:rFonts w:asciiTheme="minorHAnsi" w:hAnsiTheme="minorHAnsi" w:cstheme="minorHAnsi"/>
        </w:rPr>
      </w:pPr>
      <w:r w:rsidRPr="00580403">
        <w:rPr>
          <w:rFonts w:asciiTheme="minorHAnsi" w:hAnsiTheme="minorHAnsi" w:cstheme="minorHAnsi"/>
        </w:rPr>
        <w:t>Beneficjent zobowiązuje się do prowadzenia wyodrębnionej ewidencji wydatków Projektu w sposób przejrzysty, tak aby możliwa była identyfikacja poszczególnych operacji związanych z Projektem.</w:t>
      </w:r>
    </w:p>
    <w:p w14:paraId="1F640C07" w14:textId="542C6948" w:rsidR="007716D6" w:rsidRPr="00580403" w:rsidRDefault="007716D6" w:rsidP="00266189">
      <w:pPr>
        <w:pStyle w:val="Akapitzlist"/>
        <w:numPr>
          <w:ilvl w:val="0"/>
          <w:numId w:val="9"/>
        </w:numPr>
        <w:contextualSpacing/>
        <w:rPr>
          <w:rFonts w:asciiTheme="minorHAnsi" w:hAnsiTheme="minorHAnsi" w:cstheme="minorHAnsi"/>
          <w:b/>
          <w:bCs/>
          <w:color w:val="000000" w:themeColor="text1"/>
        </w:rPr>
      </w:pPr>
      <w:r w:rsidRPr="003C0CB5">
        <w:rPr>
          <w:rFonts w:asciiTheme="minorHAnsi" w:hAnsiTheme="minorHAnsi" w:cstheme="minorHAnsi"/>
        </w:rPr>
        <w:t>Ob</w:t>
      </w:r>
      <w:r w:rsidRPr="00580403">
        <w:rPr>
          <w:rFonts w:asciiTheme="minorHAnsi" w:hAnsiTheme="minorHAnsi" w:cstheme="minorHAnsi"/>
        </w:rPr>
        <w:t>owiązki, o których mowa w ust. 28 i 29, dotyczą każdego z Partnerów/ podmiotów upoważnionych do ponoszenia wydatków.</w:t>
      </w:r>
    </w:p>
    <w:p w14:paraId="5C2E2768" w14:textId="77777777" w:rsidR="007716D6" w:rsidRPr="00335CFA" w:rsidRDefault="007716D6" w:rsidP="007716D6">
      <w:pPr>
        <w:keepNext/>
        <w:spacing w:after="60"/>
        <w:rPr>
          <w:rFonts w:asciiTheme="minorHAnsi" w:hAnsiTheme="minorHAnsi" w:cstheme="minorHAnsi"/>
          <w:b/>
          <w:bCs/>
          <w:color w:val="000000" w:themeColor="text1"/>
          <w:szCs w:val="24"/>
        </w:rPr>
      </w:pPr>
      <w:r w:rsidRPr="00335CFA">
        <w:rPr>
          <w:rFonts w:asciiTheme="minorHAnsi" w:hAnsiTheme="minorHAnsi" w:cstheme="minorHAnsi"/>
          <w:b/>
          <w:bCs/>
          <w:color w:val="000000" w:themeColor="text1"/>
          <w:szCs w:val="24"/>
        </w:rPr>
        <w:lastRenderedPageBreak/>
        <w:t xml:space="preserve">§ </w:t>
      </w:r>
      <w:r>
        <w:rPr>
          <w:rFonts w:asciiTheme="minorHAnsi" w:hAnsiTheme="minorHAnsi" w:cstheme="minorHAnsi"/>
          <w:b/>
          <w:bCs/>
          <w:color w:val="000000" w:themeColor="text1"/>
          <w:szCs w:val="24"/>
        </w:rPr>
        <w:t>8</w:t>
      </w:r>
      <w:r w:rsidRPr="00335CFA">
        <w:rPr>
          <w:rFonts w:asciiTheme="minorHAnsi" w:hAnsiTheme="minorHAnsi" w:cstheme="minorHAnsi"/>
          <w:b/>
          <w:bCs/>
          <w:color w:val="000000" w:themeColor="text1"/>
          <w:szCs w:val="24"/>
        </w:rPr>
        <w:t>.</w:t>
      </w:r>
      <w:r>
        <w:rPr>
          <w:rFonts w:asciiTheme="minorHAnsi" w:hAnsiTheme="minorHAnsi" w:cstheme="minorHAnsi"/>
          <w:b/>
          <w:bCs/>
          <w:color w:val="000000" w:themeColor="text1"/>
          <w:szCs w:val="24"/>
        </w:rPr>
        <w:t xml:space="preserve"> </w:t>
      </w:r>
      <w:r w:rsidRPr="00335CFA">
        <w:rPr>
          <w:rFonts w:asciiTheme="minorHAnsi" w:hAnsiTheme="minorHAnsi" w:cstheme="minorHAnsi"/>
          <w:b/>
          <w:bCs/>
          <w:color w:val="000000" w:themeColor="text1"/>
          <w:szCs w:val="24"/>
        </w:rPr>
        <w:t>Wydatki niekwalifikowalne w toku weryfikacji wniosków o płatność</w:t>
      </w:r>
      <w:r>
        <w:rPr>
          <w:rFonts w:asciiTheme="minorHAnsi" w:hAnsiTheme="minorHAnsi" w:cstheme="minorHAnsi"/>
          <w:b/>
          <w:bCs/>
          <w:color w:val="000000" w:themeColor="text1"/>
          <w:szCs w:val="24"/>
        </w:rPr>
        <w:br/>
      </w:r>
    </w:p>
    <w:p w14:paraId="71AAA9D4" w14:textId="77777777" w:rsidR="007716D6" w:rsidRPr="00335CFA" w:rsidRDefault="007716D6" w:rsidP="00266189">
      <w:pPr>
        <w:numPr>
          <w:ilvl w:val="0"/>
          <w:numId w:val="13"/>
        </w:numPr>
        <w:tabs>
          <w:tab w:val="clear" w:pos="360"/>
          <w:tab w:val="num" w:pos="142"/>
        </w:tabs>
        <w:spacing w:before="0" w:after="0"/>
        <w:ind w:left="426" w:hanging="42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Jeżeli w toku weryfikacji wniosku o płatność, złożonego przez Beneficjenta zgodnie z § </w:t>
      </w:r>
      <w:r>
        <w:rPr>
          <w:rFonts w:asciiTheme="minorHAnsi" w:hAnsiTheme="minorHAnsi" w:cstheme="minorHAnsi"/>
          <w:color w:val="000000" w:themeColor="text1"/>
          <w:szCs w:val="24"/>
        </w:rPr>
        <w:t>7</w:t>
      </w:r>
      <w:r w:rsidRPr="00335CFA">
        <w:rPr>
          <w:rFonts w:asciiTheme="minorHAnsi" w:hAnsiTheme="minorHAnsi" w:cstheme="minorHAnsi"/>
          <w:color w:val="000000" w:themeColor="text1"/>
          <w:szCs w:val="24"/>
        </w:rPr>
        <w:t>, okaże się, przed jego zatwierdzeniem, że wydatki objęte takim wnioskiem są poniesione nieprawidłowo, to jest:</w:t>
      </w:r>
    </w:p>
    <w:p w14:paraId="3B421D2E" w14:textId="77777777" w:rsidR="007716D6" w:rsidRPr="00335CFA" w:rsidRDefault="007716D6" w:rsidP="00266189">
      <w:pPr>
        <w:pStyle w:val="Akapitzlist"/>
        <w:numPr>
          <w:ilvl w:val="0"/>
          <w:numId w:val="21"/>
        </w:numPr>
        <w:tabs>
          <w:tab w:val="left" w:pos="357"/>
        </w:tabs>
        <w:spacing w:before="0" w:after="120"/>
        <w:ind w:left="709" w:hanging="283"/>
        <w:contextualSpacing/>
        <w:rPr>
          <w:rFonts w:asciiTheme="minorHAnsi" w:hAnsiTheme="minorHAnsi" w:cstheme="minorHAnsi"/>
          <w:color w:val="000000" w:themeColor="text1"/>
        </w:rPr>
      </w:pPr>
      <w:r w:rsidRPr="00335CFA">
        <w:rPr>
          <w:rFonts w:asciiTheme="minorHAnsi" w:hAnsiTheme="minorHAnsi" w:cstheme="minorHAnsi"/>
          <w:color w:val="000000" w:themeColor="text1"/>
        </w:rPr>
        <w:t>niezgodnie z przeznaczeniem;</w:t>
      </w:r>
    </w:p>
    <w:p w14:paraId="72664E97" w14:textId="77777777" w:rsidR="007716D6" w:rsidRPr="00335CFA" w:rsidRDefault="007716D6" w:rsidP="00266189">
      <w:pPr>
        <w:pStyle w:val="Akapitzlist"/>
        <w:numPr>
          <w:ilvl w:val="0"/>
          <w:numId w:val="21"/>
        </w:numPr>
        <w:tabs>
          <w:tab w:val="left" w:pos="357"/>
        </w:tabs>
        <w:spacing w:before="0" w:after="120"/>
        <w:ind w:left="709" w:hanging="283"/>
        <w:contextualSpacing/>
        <w:rPr>
          <w:rFonts w:asciiTheme="minorHAnsi" w:hAnsiTheme="minorHAnsi" w:cstheme="minorHAnsi"/>
          <w:color w:val="000000" w:themeColor="text1"/>
        </w:rPr>
      </w:pPr>
      <w:r w:rsidRPr="00335CFA">
        <w:rPr>
          <w:rFonts w:asciiTheme="minorHAnsi" w:hAnsiTheme="minorHAnsi" w:cstheme="minorHAnsi"/>
          <w:color w:val="000000" w:themeColor="text1"/>
        </w:rPr>
        <w:t>z naruszeniem procedur, to jest m.in.: postanowień Porozumienia, wytycznych i innych dokumentów programowych dotyczących FERC;</w:t>
      </w:r>
    </w:p>
    <w:p w14:paraId="399B069C" w14:textId="77777777" w:rsidR="001628D1" w:rsidRDefault="007716D6" w:rsidP="00266189">
      <w:pPr>
        <w:pStyle w:val="Akapitzlist"/>
        <w:numPr>
          <w:ilvl w:val="0"/>
          <w:numId w:val="21"/>
        </w:numPr>
        <w:tabs>
          <w:tab w:val="left" w:pos="357"/>
        </w:tabs>
        <w:spacing w:before="0" w:after="120"/>
        <w:ind w:left="709" w:hanging="283"/>
        <w:contextualSpacing/>
        <w:rPr>
          <w:rFonts w:asciiTheme="minorHAnsi" w:hAnsiTheme="minorHAnsi" w:cstheme="minorHAnsi"/>
          <w:color w:val="000000" w:themeColor="text1"/>
        </w:rPr>
      </w:pPr>
      <w:r w:rsidRPr="00335CFA">
        <w:rPr>
          <w:rFonts w:asciiTheme="minorHAnsi" w:hAnsiTheme="minorHAnsi" w:cstheme="minorHAnsi"/>
          <w:color w:val="000000" w:themeColor="text1"/>
        </w:rPr>
        <w:t>pobrane nienależnie lub w nadmiernej wysokości;</w:t>
      </w:r>
    </w:p>
    <w:p w14:paraId="4C03B54E" w14:textId="657AF878" w:rsidR="007716D6" w:rsidRPr="001628D1" w:rsidRDefault="007716D6" w:rsidP="001628D1">
      <w:pPr>
        <w:pStyle w:val="Akapitzlist"/>
        <w:tabs>
          <w:tab w:val="left" w:pos="357"/>
        </w:tabs>
        <w:spacing w:before="0" w:after="120"/>
        <w:contextualSpacing/>
        <w:rPr>
          <w:rFonts w:asciiTheme="minorHAnsi" w:hAnsiTheme="minorHAnsi" w:cstheme="minorHAnsi"/>
          <w:color w:val="000000" w:themeColor="text1"/>
        </w:rPr>
      </w:pPr>
      <w:r w:rsidRPr="001628D1">
        <w:rPr>
          <w:rFonts w:asciiTheme="minorHAnsi" w:hAnsiTheme="minorHAnsi" w:cstheme="minorHAnsi"/>
          <w:color w:val="000000" w:themeColor="text1"/>
        </w:rPr>
        <w:t>- Instytucja Pośrednicząca dokonuje pomniejszenia wartości wydatków ujętych przez Beneficjenta w takim wniosku o płatność o całkowitą kwotę wydatków uznanych za poniesione nieprawidłowo, zawartych w tym wniosku o płatność. O dokonanym pomniejszeniu Instytucja Pośrednicząca powiadamia Beneficjenta w pisemnej informacji, o której mowa w § 7 ust. 16-17.</w:t>
      </w:r>
    </w:p>
    <w:p w14:paraId="454F3C6A" w14:textId="77777777" w:rsidR="007716D6" w:rsidRPr="00335CFA" w:rsidRDefault="007716D6" w:rsidP="00266189">
      <w:pPr>
        <w:numPr>
          <w:ilvl w:val="0"/>
          <w:numId w:val="13"/>
        </w:numPr>
        <w:tabs>
          <w:tab w:val="clear" w:pos="360"/>
          <w:tab w:val="num" w:pos="76"/>
        </w:tabs>
        <w:suppressAutoHyphens w:val="0"/>
        <w:spacing w:before="0" w:after="0"/>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Beneficjent ma prawo, w terminie 14 dni od dnia otrzymania informacji, o której mowa </w:t>
      </w:r>
      <w:bookmarkStart w:id="8" w:name="_Hlk135995763"/>
      <w:r w:rsidRPr="00335CFA">
        <w:rPr>
          <w:rFonts w:asciiTheme="minorHAnsi" w:hAnsiTheme="minorHAnsi" w:cstheme="minorHAnsi"/>
          <w:color w:val="000000" w:themeColor="text1"/>
          <w:szCs w:val="24"/>
        </w:rPr>
        <w:t xml:space="preserve">w § </w:t>
      </w:r>
      <w:r>
        <w:rPr>
          <w:rFonts w:asciiTheme="minorHAnsi" w:hAnsiTheme="minorHAnsi" w:cstheme="minorHAnsi"/>
          <w:color w:val="000000" w:themeColor="text1"/>
          <w:szCs w:val="24"/>
        </w:rPr>
        <w:t>7</w:t>
      </w:r>
      <w:r w:rsidRPr="00335CFA">
        <w:rPr>
          <w:rFonts w:asciiTheme="minorHAnsi" w:hAnsiTheme="minorHAnsi" w:cstheme="minorHAnsi"/>
          <w:color w:val="000000" w:themeColor="text1"/>
          <w:szCs w:val="24"/>
        </w:rPr>
        <w:t xml:space="preserve"> ust. </w:t>
      </w:r>
      <w:bookmarkEnd w:id="8"/>
      <w:r w:rsidRPr="00335CFA">
        <w:rPr>
          <w:rFonts w:asciiTheme="minorHAnsi" w:hAnsiTheme="minorHAnsi" w:cstheme="minorHAnsi"/>
          <w:color w:val="000000" w:themeColor="text1"/>
          <w:szCs w:val="24"/>
        </w:rPr>
        <w:t>1</w:t>
      </w:r>
      <w:r>
        <w:rPr>
          <w:rFonts w:asciiTheme="minorHAnsi" w:hAnsiTheme="minorHAnsi" w:cstheme="minorHAnsi"/>
          <w:color w:val="000000" w:themeColor="text1"/>
          <w:szCs w:val="24"/>
        </w:rPr>
        <w:t>6</w:t>
      </w:r>
      <w:r w:rsidRPr="00335CFA">
        <w:rPr>
          <w:rFonts w:asciiTheme="minorHAnsi" w:hAnsiTheme="minorHAnsi" w:cstheme="minorHAnsi"/>
          <w:color w:val="000000" w:themeColor="text1"/>
          <w:szCs w:val="24"/>
        </w:rPr>
        <w:t>-1</w:t>
      </w:r>
      <w:r>
        <w:rPr>
          <w:rFonts w:asciiTheme="minorHAnsi" w:hAnsiTheme="minorHAnsi" w:cstheme="minorHAnsi"/>
          <w:color w:val="000000" w:themeColor="text1"/>
          <w:szCs w:val="24"/>
        </w:rPr>
        <w:t>7</w:t>
      </w:r>
      <w:r w:rsidRPr="00335CFA">
        <w:rPr>
          <w:rFonts w:asciiTheme="minorHAnsi" w:hAnsiTheme="minorHAnsi" w:cstheme="minorHAnsi"/>
          <w:color w:val="000000" w:themeColor="text1"/>
          <w:szCs w:val="24"/>
        </w:rPr>
        <w:t>, wnieść zastrzeżenia do ustaleń Instytucji Pośredniczącej w zakresie wskazanym w uzasadnieniu przekazanej informacji.</w:t>
      </w:r>
    </w:p>
    <w:p w14:paraId="0BCD8880" w14:textId="77777777" w:rsidR="007716D6" w:rsidRPr="00335CFA" w:rsidRDefault="007716D6" w:rsidP="00266189">
      <w:pPr>
        <w:numPr>
          <w:ilvl w:val="0"/>
          <w:numId w:val="13"/>
        </w:numPr>
        <w:tabs>
          <w:tab w:val="clear" w:pos="360"/>
          <w:tab w:val="num" w:pos="76"/>
        </w:tabs>
        <w:suppressAutoHyphens w:val="0"/>
        <w:spacing w:before="0" w:after="0"/>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Termin, o którym mowa w ust. 2, na wniosek Beneficjenta może być przedłużony przez Instytucję Pośredniczącą na czas oznaczony. Wniosek o przedłużenie terminu, o którym mowa w ust. 2, musi zostać złożony przed upływem tego terminu pod rygorem utraty prawa do jego uwzględnienia.</w:t>
      </w:r>
    </w:p>
    <w:p w14:paraId="66FA4FBE" w14:textId="77777777" w:rsidR="007716D6" w:rsidRPr="00335CFA" w:rsidRDefault="007716D6" w:rsidP="00266189">
      <w:pPr>
        <w:numPr>
          <w:ilvl w:val="0"/>
          <w:numId w:val="13"/>
        </w:numPr>
        <w:tabs>
          <w:tab w:val="clear" w:pos="360"/>
          <w:tab w:val="num" w:pos="76"/>
        </w:tabs>
        <w:suppressAutoHyphens w:val="0"/>
        <w:spacing w:before="0" w:after="0"/>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Zastrzeżenia Beneficjenta, o których mowa w ust. 2, mogą zostać w każdym czasie wycofane. Zastrzeżenia, które zostały wycofane, Instytucja Pośrednicząca pozostawia bez rozpatrzenia.</w:t>
      </w:r>
    </w:p>
    <w:p w14:paraId="2BD22389" w14:textId="77777777" w:rsidR="007716D6" w:rsidRPr="00335CFA" w:rsidRDefault="007716D6" w:rsidP="00266189">
      <w:pPr>
        <w:numPr>
          <w:ilvl w:val="0"/>
          <w:numId w:val="13"/>
        </w:numPr>
        <w:tabs>
          <w:tab w:val="clear" w:pos="360"/>
          <w:tab w:val="num" w:pos="76"/>
        </w:tabs>
        <w:suppressAutoHyphens w:val="0"/>
        <w:spacing w:before="0" w:after="0"/>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Instytucja Pośrednicząca ma prawo poprawienia oczywistych omyłek w informacji o wynikach weryfikacji, o której mowa w § </w:t>
      </w:r>
      <w:r>
        <w:rPr>
          <w:rFonts w:asciiTheme="minorHAnsi" w:hAnsiTheme="minorHAnsi" w:cstheme="minorHAnsi"/>
          <w:color w:val="000000" w:themeColor="text1"/>
          <w:szCs w:val="24"/>
        </w:rPr>
        <w:t>7</w:t>
      </w:r>
      <w:r w:rsidRPr="00335CFA">
        <w:rPr>
          <w:rFonts w:asciiTheme="minorHAnsi" w:hAnsiTheme="minorHAnsi" w:cstheme="minorHAnsi"/>
          <w:color w:val="000000" w:themeColor="text1"/>
          <w:szCs w:val="24"/>
        </w:rPr>
        <w:t xml:space="preserve"> ust. 1</w:t>
      </w:r>
      <w:r>
        <w:rPr>
          <w:rFonts w:asciiTheme="minorHAnsi" w:hAnsiTheme="minorHAnsi" w:cstheme="minorHAnsi"/>
          <w:color w:val="000000" w:themeColor="text1"/>
          <w:szCs w:val="24"/>
        </w:rPr>
        <w:t>6</w:t>
      </w:r>
      <w:r w:rsidRPr="00335CFA">
        <w:rPr>
          <w:rFonts w:asciiTheme="minorHAnsi" w:hAnsiTheme="minorHAnsi" w:cstheme="minorHAnsi"/>
          <w:color w:val="000000" w:themeColor="text1"/>
          <w:szCs w:val="24"/>
        </w:rPr>
        <w:t>-1</w:t>
      </w:r>
      <w:r>
        <w:rPr>
          <w:rFonts w:asciiTheme="minorHAnsi" w:hAnsiTheme="minorHAnsi" w:cstheme="minorHAnsi"/>
          <w:color w:val="000000" w:themeColor="text1"/>
          <w:szCs w:val="24"/>
        </w:rPr>
        <w:t>7</w:t>
      </w:r>
      <w:r w:rsidRPr="00335CFA">
        <w:rPr>
          <w:rFonts w:asciiTheme="minorHAnsi" w:hAnsiTheme="minorHAnsi" w:cstheme="minorHAnsi"/>
          <w:color w:val="000000" w:themeColor="text1"/>
          <w:szCs w:val="24"/>
        </w:rPr>
        <w:t>, w każdym czasie, z urzędu lub na wniosek Beneficjenta. Informację o zakresie tych poprawek przekazuje się bez zbędnej zwłoki Beneficjentowi.</w:t>
      </w:r>
    </w:p>
    <w:p w14:paraId="37AA0DBF" w14:textId="77777777" w:rsidR="007716D6" w:rsidRPr="00335CFA" w:rsidRDefault="007716D6" w:rsidP="00266189">
      <w:pPr>
        <w:numPr>
          <w:ilvl w:val="0"/>
          <w:numId w:val="13"/>
        </w:numPr>
        <w:tabs>
          <w:tab w:val="clear" w:pos="360"/>
          <w:tab w:val="num" w:pos="76"/>
        </w:tabs>
        <w:suppressAutoHyphens w:val="0"/>
        <w:spacing w:before="0" w:after="0"/>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Instytucja Pośrednicząca rozpatruje zastrzeżenia do informacji o wynikach weryfikacji, o której mowa w </w:t>
      </w:r>
      <w:bookmarkStart w:id="9" w:name="_Hlk149115756"/>
      <w:r w:rsidRPr="00335CFA">
        <w:rPr>
          <w:rFonts w:asciiTheme="minorHAnsi" w:hAnsiTheme="minorHAnsi" w:cstheme="minorHAnsi"/>
          <w:color w:val="000000" w:themeColor="text1"/>
          <w:szCs w:val="24"/>
        </w:rPr>
        <w:t xml:space="preserve">§ </w:t>
      </w:r>
      <w:r>
        <w:rPr>
          <w:rFonts w:asciiTheme="minorHAnsi" w:hAnsiTheme="minorHAnsi" w:cstheme="minorHAnsi"/>
          <w:color w:val="000000" w:themeColor="text1"/>
          <w:szCs w:val="24"/>
        </w:rPr>
        <w:t>7</w:t>
      </w:r>
      <w:r w:rsidRPr="00335CFA">
        <w:rPr>
          <w:rFonts w:asciiTheme="minorHAnsi" w:hAnsiTheme="minorHAnsi" w:cstheme="minorHAnsi"/>
          <w:color w:val="000000" w:themeColor="text1"/>
          <w:szCs w:val="24"/>
        </w:rPr>
        <w:t xml:space="preserve"> ust. 1</w:t>
      </w:r>
      <w:r>
        <w:rPr>
          <w:rFonts w:asciiTheme="minorHAnsi" w:hAnsiTheme="minorHAnsi" w:cstheme="minorHAnsi"/>
          <w:color w:val="000000" w:themeColor="text1"/>
          <w:szCs w:val="24"/>
        </w:rPr>
        <w:t>6</w:t>
      </w:r>
      <w:r w:rsidRPr="00335CFA">
        <w:rPr>
          <w:rFonts w:asciiTheme="minorHAnsi" w:hAnsiTheme="minorHAnsi" w:cstheme="minorHAnsi"/>
          <w:color w:val="000000" w:themeColor="text1"/>
          <w:szCs w:val="24"/>
        </w:rPr>
        <w:t>-1</w:t>
      </w:r>
      <w:bookmarkEnd w:id="9"/>
      <w:r>
        <w:rPr>
          <w:rFonts w:asciiTheme="minorHAnsi" w:hAnsiTheme="minorHAnsi" w:cstheme="minorHAnsi"/>
          <w:color w:val="000000" w:themeColor="text1"/>
          <w:szCs w:val="24"/>
        </w:rPr>
        <w:t>7</w:t>
      </w:r>
      <w:r w:rsidRPr="00335CFA">
        <w:rPr>
          <w:rFonts w:asciiTheme="minorHAnsi" w:hAnsiTheme="minorHAnsi" w:cstheme="minorHAnsi"/>
          <w:color w:val="000000" w:themeColor="text1"/>
          <w:szCs w:val="24"/>
        </w:rPr>
        <w:t xml:space="preserve">, w terminie nie dłuższym niż 14 dni, licząc od dnia otrzymania tych zastrzeżeń. Podjęcie przez Instytucję Pośredniczącą w trakcie </w:t>
      </w:r>
      <w:r w:rsidRPr="00335CFA">
        <w:rPr>
          <w:rFonts w:asciiTheme="minorHAnsi" w:hAnsiTheme="minorHAnsi" w:cstheme="minorHAnsi"/>
          <w:color w:val="000000" w:themeColor="text1"/>
          <w:szCs w:val="24"/>
        </w:rPr>
        <w:lastRenderedPageBreak/>
        <w:t>rozpatrywania zastrzeżeń czynności lub działań, o których mowa w ust. 7, przerywa bieg tego terminu.</w:t>
      </w:r>
    </w:p>
    <w:p w14:paraId="11DE1D19" w14:textId="77777777" w:rsidR="007716D6" w:rsidRPr="00335CFA" w:rsidRDefault="007716D6" w:rsidP="00266189">
      <w:pPr>
        <w:numPr>
          <w:ilvl w:val="0"/>
          <w:numId w:val="13"/>
        </w:numPr>
        <w:tabs>
          <w:tab w:val="clear" w:pos="360"/>
          <w:tab w:val="num" w:pos="76"/>
        </w:tabs>
        <w:suppressAutoHyphens w:val="0"/>
        <w:spacing w:before="0" w:after="0"/>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W trakcie rozpatrywania zastrzeżeń Instytucja Pośrednicząca ma prawo przeprowadzić dodatkowe czynności kontrolne lub żądać przedstawienia przez Beneficjenta dokumentów związanych z realizacją Projektu, lub złożenia dodatkowych wyjaśnień.</w:t>
      </w:r>
    </w:p>
    <w:p w14:paraId="110F1137" w14:textId="77777777" w:rsidR="007716D6" w:rsidRPr="00335CFA" w:rsidRDefault="007716D6" w:rsidP="00266189">
      <w:pPr>
        <w:numPr>
          <w:ilvl w:val="0"/>
          <w:numId w:val="13"/>
        </w:numPr>
        <w:tabs>
          <w:tab w:val="clear" w:pos="360"/>
          <w:tab w:val="num" w:pos="76"/>
        </w:tabs>
        <w:suppressAutoHyphens w:val="0"/>
        <w:spacing w:before="0" w:after="0"/>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Instytucja Pośrednicząca, po rozpatrzeniu zastrzeżeń, o których mowa w ust. 2, sporządza i przekazuje Beneficjentowi w terminie nie dłuższym niż 10 dni od dnia zakończenia czynności, o których mowa w ust. 7, ostateczną informację o wynikach weryfikacji, o której mowa w § </w:t>
      </w:r>
      <w:r>
        <w:rPr>
          <w:rFonts w:asciiTheme="minorHAnsi" w:hAnsiTheme="minorHAnsi" w:cstheme="minorHAnsi"/>
          <w:color w:val="000000" w:themeColor="text1"/>
          <w:szCs w:val="24"/>
        </w:rPr>
        <w:t>7</w:t>
      </w:r>
      <w:r w:rsidRPr="00335CFA">
        <w:rPr>
          <w:rFonts w:asciiTheme="minorHAnsi" w:hAnsiTheme="minorHAnsi" w:cstheme="minorHAnsi"/>
          <w:color w:val="000000" w:themeColor="text1"/>
          <w:szCs w:val="24"/>
        </w:rPr>
        <w:t xml:space="preserve"> ust. 1</w:t>
      </w:r>
      <w:r>
        <w:rPr>
          <w:rFonts w:asciiTheme="minorHAnsi" w:hAnsiTheme="minorHAnsi" w:cstheme="minorHAnsi"/>
          <w:color w:val="000000" w:themeColor="text1"/>
          <w:szCs w:val="24"/>
        </w:rPr>
        <w:t>6</w:t>
      </w:r>
      <w:r w:rsidRPr="00335CFA">
        <w:rPr>
          <w:rFonts w:asciiTheme="minorHAnsi" w:hAnsiTheme="minorHAnsi" w:cstheme="minorHAnsi"/>
          <w:color w:val="000000" w:themeColor="text1"/>
          <w:szCs w:val="24"/>
        </w:rPr>
        <w:t>-1</w:t>
      </w:r>
      <w:r>
        <w:rPr>
          <w:rFonts w:asciiTheme="minorHAnsi" w:hAnsiTheme="minorHAnsi" w:cstheme="minorHAnsi"/>
          <w:color w:val="000000" w:themeColor="text1"/>
          <w:szCs w:val="24"/>
        </w:rPr>
        <w:t>7</w:t>
      </w:r>
      <w:r w:rsidRPr="00335CFA">
        <w:rPr>
          <w:rFonts w:asciiTheme="minorHAnsi" w:hAnsiTheme="minorHAnsi" w:cstheme="minorHAnsi"/>
          <w:color w:val="000000" w:themeColor="text1"/>
          <w:szCs w:val="24"/>
        </w:rPr>
        <w:t>, lub pisemne stanowisko wobec zgłoszonych zastrzeżeń wraz z uzasadnieniem odmowy skorygowania ustaleń.</w:t>
      </w:r>
    </w:p>
    <w:p w14:paraId="0A142940" w14:textId="77777777" w:rsidR="007716D6" w:rsidRDefault="007716D6" w:rsidP="00266189">
      <w:pPr>
        <w:pStyle w:val="Akapitzlist"/>
        <w:numPr>
          <w:ilvl w:val="0"/>
          <w:numId w:val="13"/>
        </w:numPr>
        <w:tabs>
          <w:tab w:val="clear" w:pos="360"/>
          <w:tab w:val="num" w:pos="76"/>
        </w:tabs>
        <w:suppressAutoHyphens w:val="0"/>
        <w:spacing w:before="0" w:after="0"/>
        <w:rPr>
          <w:rFonts w:asciiTheme="minorHAnsi" w:hAnsiTheme="minorHAnsi" w:cstheme="minorHAnsi"/>
          <w:color w:val="000000" w:themeColor="text1"/>
        </w:rPr>
      </w:pPr>
      <w:r w:rsidRPr="00335CFA">
        <w:rPr>
          <w:rFonts w:asciiTheme="minorHAnsi" w:hAnsiTheme="minorHAnsi" w:cstheme="minorHAnsi"/>
          <w:color w:val="000000" w:themeColor="text1"/>
        </w:rPr>
        <w:t xml:space="preserve">Beneficjentowi nie przysługuje prawo do złożenia zastrzeżeń do ostatecznej informacji o wynikach weryfikacji, o której mowa w § </w:t>
      </w:r>
      <w:r>
        <w:rPr>
          <w:rFonts w:asciiTheme="minorHAnsi" w:hAnsiTheme="minorHAnsi" w:cstheme="minorHAnsi"/>
          <w:color w:val="000000" w:themeColor="text1"/>
        </w:rPr>
        <w:t>7</w:t>
      </w:r>
      <w:r w:rsidRPr="00335CFA">
        <w:rPr>
          <w:rFonts w:asciiTheme="minorHAnsi" w:hAnsiTheme="minorHAnsi" w:cstheme="minorHAnsi"/>
          <w:color w:val="000000" w:themeColor="text1"/>
        </w:rPr>
        <w:t xml:space="preserve"> ust. 1</w:t>
      </w:r>
      <w:r>
        <w:rPr>
          <w:rFonts w:asciiTheme="minorHAnsi" w:hAnsiTheme="minorHAnsi" w:cstheme="minorHAnsi"/>
          <w:color w:val="000000" w:themeColor="text1"/>
        </w:rPr>
        <w:t>6</w:t>
      </w:r>
      <w:r w:rsidRPr="00335CFA">
        <w:rPr>
          <w:rFonts w:asciiTheme="minorHAnsi" w:hAnsiTheme="minorHAnsi" w:cstheme="minorHAnsi"/>
          <w:color w:val="000000" w:themeColor="text1"/>
        </w:rPr>
        <w:t>-1</w:t>
      </w:r>
      <w:r>
        <w:rPr>
          <w:rFonts w:asciiTheme="minorHAnsi" w:hAnsiTheme="minorHAnsi" w:cstheme="minorHAnsi"/>
          <w:color w:val="000000" w:themeColor="text1"/>
        </w:rPr>
        <w:t>7</w:t>
      </w:r>
      <w:r w:rsidRPr="00335CFA">
        <w:rPr>
          <w:rFonts w:asciiTheme="minorHAnsi" w:hAnsiTheme="minorHAnsi" w:cstheme="minorHAnsi"/>
          <w:color w:val="000000" w:themeColor="text1"/>
        </w:rPr>
        <w:t>, oraz do pisemnego stanowiska wobec zgłoszonych zastrzeżeń.</w:t>
      </w:r>
    </w:p>
    <w:p w14:paraId="1071F42A" w14:textId="683DC729" w:rsidR="00266189" w:rsidRDefault="00266189" w:rsidP="00266189">
      <w:pPr>
        <w:pStyle w:val="Akapitzlist"/>
        <w:numPr>
          <w:ilvl w:val="0"/>
          <w:numId w:val="13"/>
        </w:numPr>
        <w:contextualSpacing/>
        <w:rPr>
          <w:rFonts w:asciiTheme="minorHAnsi" w:hAnsiTheme="minorHAnsi" w:cstheme="minorHAnsi"/>
          <w:color w:val="000000" w:themeColor="text1"/>
        </w:rPr>
      </w:pPr>
      <w:r>
        <w:rPr>
          <w:rFonts w:asciiTheme="minorHAnsi" w:hAnsiTheme="minorHAnsi" w:cstheme="minorBidi"/>
          <w:color w:val="000000" w:themeColor="text1"/>
        </w:rPr>
        <w:t xml:space="preserve">Pozytywna weryfikacja wniosku o płatność nie wyklucza stwierdzenia </w:t>
      </w:r>
      <w:r>
        <w:rPr>
          <w:rFonts w:asciiTheme="minorHAnsi" w:hAnsiTheme="minorHAnsi" w:cstheme="minorHAnsi"/>
          <w:color w:val="000000" w:themeColor="text1"/>
        </w:rPr>
        <w:t xml:space="preserve">uznawania </w:t>
      </w:r>
      <w:r>
        <w:rPr>
          <w:rFonts w:asciiTheme="minorHAnsi" w:hAnsiTheme="minorHAnsi" w:cstheme="minorBidi"/>
          <w:color w:val="000000" w:themeColor="text1"/>
        </w:rPr>
        <w:t xml:space="preserve">wydatków </w:t>
      </w:r>
      <w:r>
        <w:rPr>
          <w:rFonts w:asciiTheme="minorHAnsi" w:hAnsiTheme="minorHAnsi" w:cstheme="minorHAnsi"/>
          <w:color w:val="000000" w:themeColor="text1"/>
        </w:rPr>
        <w:t>za poniesione nieprawidłowo</w:t>
      </w:r>
      <w:r>
        <w:rPr>
          <w:rFonts w:asciiTheme="minorHAnsi" w:hAnsiTheme="minorHAnsi" w:cstheme="minorBidi"/>
          <w:color w:val="000000" w:themeColor="text1"/>
        </w:rPr>
        <w:t xml:space="preserve"> w późniejszym okresie</w:t>
      </w:r>
      <w:r w:rsidR="00634FF2">
        <w:rPr>
          <w:rFonts w:asciiTheme="minorHAnsi" w:hAnsiTheme="minorHAnsi" w:cstheme="minorBidi"/>
          <w:color w:val="000000" w:themeColor="text1"/>
        </w:rPr>
        <w:t>,</w:t>
      </w:r>
      <w:r>
        <w:rPr>
          <w:rFonts w:asciiTheme="minorHAnsi" w:hAnsiTheme="minorHAnsi" w:cstheme="minorBidi"/>
          <w:color w:val="000000" w:themeColor="text1"/>
        </w:rPr>
        <w:t xml:space="preserve"> to samo dotyczy pozytywnych wyników kontroli lub innych działań podejmowanych na podstawie Porozumienia. </w:t>
      </w:r>
    </w:p>
    <w:p w14:paraId="427F2D8E" w14:textId="77777777" w:rsidR="007716D6" w:rsidRPr="00335CFA" w:rsidRDefault="007716D6" w:rsidP="007716D6">
      <w:pPr>
        <w:spacing w:after="60"/>
        <w:rPr>
          <w:rFonts w:asciiTheme="minorHAnsi" w:hAnsiTheme="minorHAnsi" w:cstheme="minorHAnsi"/>
          <w:b/>
          <w:bCs/>
          <w:color w:val="000000" w:themeColor="text1"/>
          <w:szCs w:val="24"/>
        </w:rPr>
      </w:pPr>
      <w:r w:rsidRPr="00335CFA">
        <w:rPr>
          <w:rFonts w:asciiTheme="minorHAnsi" w:hAnsiTheme="minorHAnsi" w:cstheme="minorHAnsi"/>
          <w:b/>
          <w:bCs/>
          <w:color w:val="000000" w:themeColor="text1"/>
          <w:szCs w:val="24"/>
        </w:rPr>
        <w:t xml:space="preserve">§ </w:t>
      </w:r>
      <w:r>
        <w:rPr>
          <w:rFonts w:asciiTheme="minorHAnsi" w:hAnsiTheme="minorHAnsi" w:cstheme="minorHAnsi"/>
          <w:b/>
          <w:bCs/>
          <w:color w:val="000000" w:themeColor="text1"/>
          <w:szCs w:val="24"/>
        </w:rPr>
        <w:t>9</w:t>
      </w:r>
      <w:r w:rsidRPr="00335CFA">
        <w:rPr>
          <w:rFonts w:asciiTheme="minorHAnsi" w:hAnsiTheme="minorHAnsi" w:cstheme="minorHAnsi"/>
          <w:b/>
          <w:bCs/>
          <w:color w:val="000000" w:themeColor="text1"/>
          <w:szCs w:val="24"/>
        </w:rPr>
        <w:t>.</w:t>
      </w:r>
      <w:r>
        <w:rPr>
          <w:rFonts w:asciiTheme="minorHAnsi" w:hAnsiTheme="minorHAnsi" w:cstheme="minorHAnsi"/>
          <w:b/>
          <w:bCs/>
          <w:color w:val="000000" w:themeColor="text1"/>
          <w:szCs w:val="24"/>
        </w:rPr>
        <w:t xml:space="preserve"> </w:t>
      </w:r>
      <w:r w:rsidRPr="00335CFA">
        <w:rPr>
          <w:rFonts w:asciiTheme="minorHAnsi" w:hAnsiTheme="minorHAnsi" w:cstheme="minorHAnsi"/>
          <w:b/>
          <w:bCs/>
          <w:color w:val="000000" w:themeColor="text1"/>
          <w:szCs w:val="24"/>
        </w:rPr>
        <w:t>Nieprawidłowości</w:t>
      </w:r>
      <w:r>
        <w:rPr>
          <w:rFonts w:asciiTheme="minorHAnsi" w:hAnsiTheme="minorHAnsi" w:cstheme="minorHAnsi"/>
          <w:b/>
          <w:bCs/>
          <w:color w:val="000000" w:themeColor="text1"/>
          <w:szCs w:val="24"/>
        </w:rPr>
        <w:br/>
      </w:r>
    </w:p>
    <w:p w14:paraId="240367FF" w14:textId="77777777" w:rsidR="007716D6" w:rsidRPr="00335CFA" w:rsidRDefault="007716D6" w:rsidP="00266189">
      <w:pPr>
        <w:numPr>
          <w:ilvl w:val="0"/>
          <w:numId w:val="26"/>
        </w:numPr>
        <w:tabs>
          <w:tab w:val="clear" w:pos="360"/>
        </w:tabs>
        <w:suppressAutoHyphens w:val="0"/>
        <w:spacing w:before="0" w:after="0"/>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W przypadku stwierdzenia w Projekcie nieprawidłowości, o której mowa w art. 2 pkt 31 Rozporządzenia 2021/1060, dotyczącej zatwierdzonych wniosków o płatność, wartość Projektu, o której mowa w § 2 ust. 2, ulega pomniejszeniu o kwotę nieprawidłowości. Pomniejszeniu ulega także wartość dofinansowania, w części, w jakiej nieprawidłowość została sfinansowana ze środków dofinansowania. Zmiany, o których mowa powyżej, nie wymagają formy aneksu do Porozumienia.</w:t>
      </w:r>
    </w:p>
    <w:p w14:paraId="31B95916" w14:textId="77777777" w:rsidR="007716D6" w:rsidRPr="00335CFA" w:rsidRDefault="007716D6" w:rsidP="00266189">
      <w:pPr>
        <w:pStyle w:val="Akapitzlist"/>
        <w:numPr>
          <w:ilvl w:val="0"/>
          <w:numId w:val="26"/>
        </w:numPr>
        <w:tabs>
          <w:tab w:val="clear" w:pos="360"/>
          <w:tab w:val="num" w:pos="76"/>
        </w:tabs>
        <w:spacing w:before="0" w:after="0"/>
        <w:rPr>
          <w:rFonts w:asciiTheme="minorHAnsi" w:hAnsiTheme="minorHAnsi" w:cstheme="minorHAnsi"/>
          <w:color w:val="000000" w:themeColor="text1"/>
        </w:rPr>
      </w:pPr>
      <w:r w:rsidRPr="00335CFA">
        <w:rPr>
          <w:rFonts w:asciiTheme="minorHAnsi" w:hAnsiTheme="minorHAnsi" w:cstheme="minorHAnsi"/>
          <w:color w:val="000000" w:themeColor="text1"/>
        </w:rPr>
        <w:t>Beneficjent zobowiązany jest do usuwania nieprawidłowości powstałych w wyniku realizowanego Projektu oraz niezwłocznego zgłaszania informacji o stwierdzonych nieprawidłowościach, w tym nadużyciach finansowych do Instytucji Pośredniczącej.</w:t>
      </w:r>
    </w:p>
    <w:p w14:paraId="2E9B645B" w14:textId="77777777" w:rsidR="007716D6" w:rsidRPr="00335CFA" w:rsidRDefault="007716D6" w:rsidP="007716D6">
      <w:pPr>
        <w:keepNext/>
        <w:spacing w:after="60"/>
        <w:rPr>
          <w:rFonts w:asciiTheme="minorHAnsi" w:hAnsiTheme="minorHAnsi" w:cstheme="minorHAnsi"/>
          <w:color w:val="000000" w:themeColor="text1"/>
          <w:szCs w:val="24"/>
        </w:rPr>
      </w:pPr>
      <w:r w:rsidRPr="00335CFA">
        <w:rPr>
          <w:rFonts w:asciiTheme="minorHAnsi" w:hAnsiTheme="minorHAnsi" w:cstheme="minorHAnsi"/>
          <w:b/>
          <w:color w:val="000000" w:themeColor="text1"/>
          <w:szCs w:val="24"/>
        </w:rPr>
        <w:lastRenderedPageBreak/>
        <w:t>§ 1</w:t>
      </w:r>
      <w:r>
        <w:rPr>
          <w:rFonts w:asciiTheme="minorHAnsi" w:hAnsiTheme="minorHAnsi" w:cstheme="minorHAnsi"/>
          <w:b/>
          <w:color w:val="000000" w:themeColor="text1"/>
          <w:szCs w:val="24"/>
        </w:rPr>
        <w:t>0</w:t>
      </w:r>
      <w:r w:rsidRPr="00335CFA">
        <w:rPr>
          <w:rFonts w:asciiTheme="minorHAnsi" w:hAnsiTheme="minorHAnsi" w:cstheme="minorHAnsi"/>
          <w:b/>
          <w:color w:val="000000" w:themeColor="text1"/>
          <w:szCs w:val="24"/>
        </w:rPr>
        <w:t>.</w:t>
      </w:r>
      <w:r>
        <w:rPr>
          <w:rFonts w:asciiTheme="minorHAnsi" w:hAnsiTheme="minorHAnsi" w:cstheme="minorHAnsi"/>
          <w:b/>
          <w:color w:val="000000" w:themeColor="text1"/>
          <w:szCs w:val="24"/>
        </w:rPr>
        <w:t xml:space="preserve"> </w:t>
      </w:r>
      <w:r w:rsidRPr="00335CFA">
        <w:rPr>
          <w:rFonts w:asciiTheme="minorHAnsi" w:hAnsiTheme="minorHAnsi" w:cstheme="minorHAnsi"/>
          <w:b/>
          <w:color w:val="000000" w:themeColor="text1"/>
          <w:szCs w:val="24"/>
        </w:rPr>
        <w:t>Zasady wykorzystywania CST2021</w:t>
      </w:r>
      <w:r>
        <w:rPr>
          <w:rFonts w:asciiTheme="minorHAnsi" w:hAnsiTheme="minorHAnsi" w:cstheme="minorHAnsi"/>
          <w:b/>
          <w:color w:val="000000" w:themeColor="text1"/>
          <w:szCs w:val="24"/>
        </w:rPr>
        <w:br/>
      </w:r>
    </w:p>
    <w:p w14:paraId="1A65B5DA" w14:textId="77777777" w:rsidR="007716D6" w:rsidRPr="00335CFA" w:rsidRDefault="007716D6" w:rsidP="00266189">
      <w:pPr>
        <w:keepNext/>
        <w:numPr>
          <w:ilvl w:val="0"/>
          <w:numId w:val="6"/>
        </w:numPr>
        <w:tabs>
          <w:tab w:val="clear" w:pos="708"/>
          <w:tab w:val="num" w:pos="140"/>
        </w:tabs>
        <w:spacing w:before="0" w:after="60"/>
        <w:ind w:left="425" w:hanging="425"/>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Beneficjent zobowiązuje się do wykorzystywania CST2021, w procesie rozliczania Projektu oraz komunikowania się z Instytucją Pośredniczącą. Wykorzystanie CST2021 obejmuje co najmniej przesyłanie:</w:t>
      </w:r>
    </w:p>
    <w:p w14:paraId="4AFE27EA" w14:textId="77777777" w:rsidR="007716D6" w:rsidRPr="00335CFA" w:rsidRDefault="007716D6" w:rsidP="00266189">
      <w:pPr>
        <w:pStyle w:val="Akapitzlist"/>
        <w:numPr>
          <w:ilvl w:val="0"/>
          <w:numId w:val="46"/>
        </w:numPr>
        <w:tabs>
          <w:tab w:val="left" w:pos="357"/>
          <w:tab w:val="left" w:pos="851"/>
        </w:tabs>
        <w:spacing w:before="0" w:after="120"/>
        <w:contextualSpacing/>
        <w:rPr>
          <w:rFonts w:asciiTheme="minorHAnsi" w:hAnsiTheme="minorHAnsi" w:cstheme="minorHAnsi"/>
          <w:color w:val="000000" w:themeColor="text1"/>
        </w:rPr>
      </w:pPr>
      <w:r w:rsidRPr="00335CFA">
        <w:rPr>
          <w:rFonts w:asciiTheme="minorHAnsi" w:hAnsiTheme="minorHAnsi" w:cstheme="minorHAnsi"/>
          <w:color w:val="000000" w:themeColor="text1"/>
        </w:rPr>
        <w:t>wniosków o płatność;</w:t>
      </w:r>
    </w:p>
    <w:p w14:paraId="134E0CEF" w14:textId="77777777" w:rsidR="007716D6" w:rsidRPr="00335CFA" w:rsidRDefault="007716D6" w:rsidP="00266189">
      <w:pPr>
        <w:pStyle w:val="Akapitzlist"/>
        <w:numPr>
          <w:ilvl w:val="0"/>
          <w:numId w:val="46"/>
        </w:numPr>
        <w:tabs>
          <w:tab w:val="left" w:pos="357"/>
          <w:tab w:val="left" w:pos="851"/>
        </w:tabs>
        <w:spacing w:before="0" w:after="120"/>
        <w:contextualSpacing/>
        <w:rPr>
          <w:rFonts w:asciiTheme="minorHAnsi" w:hAnsiTheme="minorHAnsi" w:cstheme="minorHAnsi"/>
          <w:color w:val="000000" w:themeColor="text1"/>
        </w:rPr>
      </w:pPr>
      <w:r w:rsidRPr="00335CFA">
        <w:rPr>
          <w:rFonts w:asciiTheme="minorHAnsi" w:hAnsiTheme="minorHAnsi" w:cstheme="minorHAnsi"/>
          <w:iCs/>
          <w:color w:val="000000" w:themeColor="text1"/>
          <w:lang w:eastAsia="en-GB"/>
        </w:rPr>
        <w:t>dokumentów potwierdzających kwalifikowalność wydatków ponoszonych w ramach Projektu i wykazywanych we wnioskach o płatność</w:t>
      </w:r>
      <w:r w:rsidRPr="00335CFA">
        <w:rPr>
          <w:rFonts w:asciiTheme="minorHAnsi" w:hAnsiTheme="minorHAnsi" w:cstheme="minorHAnsi"/>
          <w:color w:val="000000" w:themeColor="text1"/>
        </w:rPr>
        <w:t>;</w:t>
      </w:r>
    </w:p>
    <w:p w14:paraId="3452E6E5" w14:textId="54F94973" w:rsidR="007716D6" w:rsidRDefault="007716D6" w:rsidP="00266189">
      <w:pPr>
        <w:pStyle w:val="Akapitzlist"/>
        <w:numPr>
          <w:ilvl w:val="0"/>
          <w:numId w:val="46"/>
        </w:numPr>
        <w:tabs>
          <w:tab w:val="left" w:pos="357"/>
          <w:tab w:val="left" w:pos="851"/>
        </w:tabs>
        <w:spacing w:before="0" w:after="120"/>
        <w:contextualSpacing/>
        <w:rPr>
          <w:rFonts w:asciiTheme="minorHAnsi" w:hAnsiTheme="minorHAnsi" w:cstheme="minorHAnsi"/>
          <w:color w:val="000000" w:themeColor="text1"/>
        </w:rPr>
      </w:pPr>
      <w:r w:rsidRPr="00335CFA">
        <w:rPr>
          <w:rFonts w:asciiTheme="minorHAnsi" w:hAnsiTheme="minorHAnsi" w:cstheme="minorHAnsi"/>
          <w:color w:val="000000" w:themeColor="text1"/>
        </w:rPr>
        <w:t>harmonogramu płatności</w:t>
      </w:r>
      <w:r w:rsidR="00F411D7">
        <w:rPr>
          <w:rFonts w:asciiTheme="minorHAnsi" w:hAnsiTheme="minorHAnsi" w:cstheme="minorHAnsi"/>
          <w:color w:val="000000" w:themeColor="text1"/>
        </w:rPr>
        <w:t xml:space="preserve"> i harmonogramu rzeczowo-finansowego</w:t>
      </w:r>
      <w:r w:rsidRPr="00335CFA">
        <w:rPr>
          <w:rFonts w:asciiTheme="minorHAnsi" w:hAnsiTheme="minorHAnsi" w:cstheme="minorHAnsi"/>
          <w:color w:val="000000" w:themeColor="text1"/>
        </w:rPr>
        <w:t>;</w:t>
      </w:r>
    </w:p>
    <w:p w14:paraId="24960E3A" w14:textId="1F21EA6B" w:rsidR="00BD5436" w:rsidRDefault="00361121" w:rsidP="00BD5436">
      <w:pPr>
        <w:pStyle w:val="Akapitzlist"/>
        <w:numPr>
          <w:ilvl w:val="0"/>
          <w:numId w:val="46"/>
        </w:numPr>
        <w:tabs>
          <w:tab w:val="left" w:pos="357"/>
          <w:tab w:val="left" w:pos="851"/>
        </w:tabs>
        <w:spacing w:before="0" w:after="120"/>
        <w:contextualSpacing/>
        <w:rPr>
          <w:rFonts w:asciiTheme="minorHAnsi" w:hAnsiTheme="minorHAnsi" w:cstheme="minorHAnsi"/>
          <w:color w:val="000000" w:themeColor="text1"/>
        </w:rPr>
      </w:pPr>
      <w:r w:rsidRPr="00BD5436">
        <w:rPr>
          <w:rFonts w:asciiTheme="minorHAnsi" w:hAnsiTheme="minorHAnsi" w:cstheme="minorHAnsi"/>
          <w:color w:val="000000" w:themeColor="text1"/>
        </w:rPr>
        <w:t xml:space="preserve">informacji o zamówieniach publicznych o wartości równej lub wyższej niż progi unijne w rozumieniu art. 3 ustawy </w:t>
      </w:r>
      <w:proofErr w:type="spellStart"/>
      <w:r w:rsidRPr="00BD5436">
        <w:rPr>
          <w:rFonts w:asciiTheme="minorHAnsi" w:hAnsiTheme="minorHAnsi" w:cstheme="minorHAnsi"/>
          <w:color w:val="000000" w:themeColor="text1"/>
        </w:rPr>
        <w:t>Pzp</w:t>
      </w:r>
      <w:proofErr w:type="spellEnd"/>
      <w:r w:rsidRPr="00BD5436">
        <w:rPr>
          <w:rFonts w:asciiTheme="minorHAnsi" w:hAnsiTheme="minorHAnsi" w:cstheme="minorHAnsi"/>
          <w:color w:val="000000" w:themeColor="text1"/>
        </w:rPr>
        <w:t>;</w:t>
      </w:r>
    </w:p>
    <w:p w14:paraId="6B70B043" w14:textId="514D7BE0" w:rsidR="007716D6" w:rsidRPr="00BD5436" w:rsidRDefault="007716D6" w:rsidP="00BD5436">
      <w:pPr>
        <w:pStyle w:val="Akapitzlist"/>
        <w:numPr>
          <w:ilvl w:val="0"/>
          <w:numId w:val="46"/>
        </w:numPr>
        <w:tabs>
          <w:tab w:val="left" w:pos="357"/>
          <w:tab w:val="left" w:pos="851"/>
        </w:tabs>
        <w:spacing w:before="0" w:after="120"/>
        <w:contextualSpacing/>
        <w:rPr>
          <w:rFonts w:asciiTheme="minorHAnsi" w:hAnsiTheme="minorHAnsi" w:cstheme="minorHAnsi"/>
          <w:color w:val="000000" w:themeColor="text1"/>
        </w:rPr>
      </w:pPr>
      <w:r w:rsidRPr="00BD5436">
        <w:rPr>
          <w:rFonts w:asciiTheme="minorHAnsi" w:hAnsiTheme="minorHAnsi" w:cstheme="minorHAnsi"/>
          <w:color w:val="000000" w:themeColor="text1"/>
        </w:rPr>
        <w:t>innych dokumentów związanych z realizacją Projektu, w tym niezbędnych do przeprowadzenia kontroli Projektu oraz wymiany dokumentacji pokontrolnej.</w:t>
      </w:r>
    </w:p>
    <w:p w14:paraId="5D26E8B5" w14:textId="21522DB0" w:rsidR="007716D6" w:rsidRPr="00335CFA" w:rsidRDefault="007716D6" w:rsidP="007716D6">
      <w:pPr>
        <w:tabs>
          <w:tab w:val="left" w:pos="717"/>
        </w:tabs>
        <w:spacing w:after="60"/>
        <w:ind w:left="425"/>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Przekazanie drogą elektroniczną dokumentów, o których mowa w pkt 2</w:t>
      </w:r>
      <w:r w:rsidR="00735E22">
        <w:rPr>
          <w:rFonts w:asciiTheme="minorHAnsi" w:hAnsiTheme="minorHAnsi" w:cstheme="minorHAnsi"/>
          <w:color w:val="000000" w:themeColor="text1"/>
          <w:szCs w:val="24"/>
        </w:rPr>
        <w:t>,</w:t>
      </w:r>
      <w:r w:rsidRPr="00335CFA">
        <w:rPr>
          <w:rFonts w:asciiTheme="minorHAnsi" w:hAnsiTheme="minorHAnsi" w:cstheme="minorHAnsi"/>
          <w:color w:val="000000" w:themeColor="text1"/>
          <w:szCs w:val="24"/>
        </w:rPr>
        <w:t xml:space="preserve"> </w:t>
      </w:r>
      <w:r w:rsidR="00735E22">
        <w:rPr>
          <w:rFonts w:asciiTheme="minorHAnsi" w:hAnsiTheme="minorHAnsi" w:cstheme="minorHAnsi"/>
          <w:color w:val="000000" w:themeColor="text1"/>
          <w:szCs w:val="24"/>
        </w:rPr>
        <w:t xml:space="preserve">4 </w:t>
      </w:r>
      <w:r w:rsidRPr="00335CFA">
        <w:rPr>
          <w:rFonts w:asciiTheme="minorHAnsi" w:hAnsiTheme="minorHAnsi" w:cstheme="minorHAnsi"/>
          <w:color w:val="000000" w:themeColor="text1"/>
          <w:szCs w:val="24"/>
        </w:rPr>
        <w:t xml:space="preserve">i </w:t>
      </w:r>
      <w:r w:rsidR="00735E22">
        <w:rPr>
          <w:rFonts w:asciiTheme="minorHAnsi" w:hAnsiTheme="minorHAnsi" w:cstheme="minorHAnsi"/>
          <w:color w:val="000000" w:themeColor="text1"/>
          <w:szCs w:val="24"/>
        </w:rPr>
        <w:t>5</w:t>
      </w:r>
      <w:r w:rsidRPr="00335CFA">
        <w:rPr>
          <w:rFonts w:asciiTheme="minorHAnsi" w:hAnsiTheme="minorHAnsi" w:cstheme="minorHAnsi"/>
          <w:color w:val="000000" w:themeColor="text1"/>
          <w:szCs w:val="24"/>
        </w:rPr>
        <w:t xml:space="preserve">, nie zwalnia Beneficjenta, </w:t>
      </w:r>
      <w:r w:rsidRPr="00335CFA">
        <w:rPr>
          <w:rFonts w:asciiTheme="minorHAnsi" w:hAnsiTheme="minorHAnsi" w:cstheme="minorHAnsi"/>
          <w:iCs/>
          <w:color w:val="000000" w:themeColor="text1"/>
          <w:szCs w:val="24"/>
        </w:rPr>
        <w:t>Partnerów</w:t>
      </w:r>
      <w:r w:rsidRPr="00335CFA">
        <w:rPr>
          <w:rFonts w:asciiTheme="minorHAnsi" w:hAnsiTheme="minorHAnsi" w:cstheme="minorHAnsi"/>
          <w:i/>
          <w:color w:val="000000" w:themeColor="text1"/>
          <w:szCs w:val="24"/>
          <w:vertAlign w:val="superscript"/>
        </w:rPr>
        <w:footnoteReference w:id="6"/>
      </w:r>
      <w:r w:rsidRPr="00335CFA">
        <w:rPr>
          <w:rFonts w:asciiTheme="minorHAnsi" w:hAnsiTheme="minorHAnsi" w:cstheme="minorHAnsi"/>
          <w:iCs/>
          <w:color w:val="000000" w:themeColor="text1"/>
          <w:szCs w:val="24"/>
        </w:rPr>
        <w:t>i podmiotów upoważnionych do ponoszenia wydatków w Projekcie</w:t>
      </w:r>
      <w:r w:rsidRPr="00335CFA">
        <w:rPr>
          <w:rStyle w:val="Odwoanieprzypisudolnego"/>
          <w:rFonts w:asciiTheme="minorHAnsi" w:hAnsiTheme="minorHAnsi" w:cstheme="minorHAnsi"/>
          <w:iCs/>
          <w:color w:val="000000" w:themeColor="text1"/>
          <w:szCs w:val="24"/>
        </w:rPr>
        <w:footnoteReference w:id="7"/>
      </w:r>
      <w:r w:rsidRPr="00335CFA">
        <w:rPr>
          <w:rFonts w:asciiTheme="minorHAnsi" w:hAnsiTheme="minorHAnsi" w:cstheme="minorHAnsi"/>
          <w:color w:val="000000" w:themeColor="text1"/>
          <w:szCs w:val="24"/>
        </w:rPr>
        <w:t xml:space="preserve"> z obowiązku przechowywania oryginałów dokumentów i ich udostępniania podczas kontroli</w:t>
      </w:r>
      <w:r w:rsidR="00361121">
        <w:rPr>
          <w:rFonts w:asciiTheme="minorHAnsi" w:hAnsiTheme="minorHAnsi" w:cstheme="minorHAnsi"/>
          <w:color w:val="000000" w:themeColor="text1"/>
          <w:szCs w:val="24"/>
        </w:rPr>
        <w:t>, w szczególności kontroli</w:t>
      </w:r>
      <w:r w:rsidRPr="00335CFA">
        <w:rPr>
          <w:rFonts w:asciiTheme="minorHAnsi" w:hAnsiTheme="minorHAnsi" w:cstheme="minorHAnsi"/>
          <w:color w:val="000000" w:themeColor="text1"/>
          <w:szCs w:val="24"/>
        </w:rPr>
        <w:t xml:space="preserve"> na miejscu.</w:t>
      </w:r>
    </w:p>
    <w:p w14:paraId="38BA5706" w14:textId="77777777" w:rsidR="007716D6" w:rsidRPr="00335CFA" w:rsidRDefault="007716D6" w:rsidP="00266189">
      <w:pPr>
        <w:numPr>
          <w:ilvl w:val="0"/>
          <w:numId w:val="6"/>
        </w:numPr>
        <w:tabs>
          <w:tab w:val="clear" w:pos="708"/>
          <w:tab w:val="num" w:pos="140"/>
        </w:tabs>
        <w:spacing w:before="0" w:after="60"/>
        <w:ind w:left="442" w:hanging="357"/>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Strony uznają za prawnie wiążące przyjęte w Porozumieniu rozwiązania stosowane w zakresie komunikacji i wymiany danych w CST2021, bez możliwości kwestionowania skutków ich stosowania.</w:t>
      </w:r>
    </w:p>
    <w:p w14:paraId="5FA950E7" w14:textId="77777777" w:rsidR="007716D6" w:rsidRPr="00335CFA" w:rsidRDefault="007716D6" w:rsidP="00266189">
      <w:pPr>
        <w:numPr>
          <w:ilvl w:val="0"/>
          <w:numId w:val="6"/>
        </w:numPr>
        <w:tabs>
          <w:tab w:val="clear" w:pos="708"/>
          <w:tab w:val="num" w:pos="282"/>
        </w:tabs>
        <w:spacing w:before="0" w:after="60"/>
        <w:ind w:left="442" w:hanging="357"/>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   Beneficjent i Partner</w:t>
      </w:r>
      <w:r w:rsidRPr="00335CFA">
        <w:rPr>
          <w:rStyle w:val="Odwoanieprzypisudolnego"/>
          <w:rFonts w:asciiTheme="minorHAnsi" w:hAnsiTheme="minorHAnsi" w:cstheme="minorHAnsi"/>
          <w:color w:val="000000" w:themeColor="text1"/>
          <w:szCs w:val="24"/>
        </w:rPr>
        <w:footnoteReference w:id="8"/>
      </w:r>
      <w:r w:rsidRPr="00335CFA">
        <w:rPr>
          <w:rFonts w:asciiTheme="minorHAnsi" w:hAnsiTheme="minorHAnsi" w:cstheme="minorHAnsi"/>
          <w:color w:val="000000" w:themeColor="text1"/>
          <w:szCs w:val="24"/>
        </w:rPr>
        <w:t xml:space="preserve"> wyznaczają osoby uprawnione do wykonywania w jego/ich imieniu czynności związanych z realizacją Projektu, w tym – zgłoszenia do pracy w ramach CST2021 osoby upoważnionej do zarządzania uprawnieniami użytkowników CST2021 po stronie Beneficjenta i Partnera. Zgłoszenie osób zarządzających uprawnieniami użytkowników </w:t>
      </w:r>
      <w:r w:rsidRPr="00B24109">
        <w:rPr>
          <w:rFonts w:asciiTheme="minorHAnsi" w:hAnsiTheme="minorHAnsi" w:cstheme="minorHAnsi"/>
          <w:color w:val="000000" w:themeColor="text1"/>
          <w:szCs w:val="24"/>
        </w:rPr>
        <w:t xml:space="preserve">odbywa się </w:t>
      </w:r>
      <w:r w:rsidRPr="002A66B5">
        <w:rPr>
          <w:rFonts w:asciiTheme="minorHAnsi" w:hAnsiTheme="minorHAnsi" w:cstheme="minorHAnsi"/>
          <w:color w:val="000000" w:themeColor="text1"/>
          <w:szCs w:val="24"/>
        </w:rPr>
        <w:t>w oparciu o Wniosek o dodanie osoby zarządzającej Projektem, stanowiący Załącznik nr 9 do Porozumienia. Wszelkie</w:t>
      </w:r>
      <w:r w:rsidRPr="00335CFA">
        <w:rPr>
          <w:rFonts w:asciiTheme="minorHAnsi" w:hAnsiTheme="minorHAnsi" w:cstheme="minorHAnsi"/>
          <w:color w:val="000000" w:themeColor="text1"/>
          <w:szCs w:val="24"/>
        </w:rPr>
        <w:t xml:space="preserve"> działania </w:t>
      </w:r>
      <w:r w:rsidRPr="00335CFA">
        <w:rPr>
          <w:rFonts w:asciiTheme="minorHAnsi" w:hAnsiTheme="minorHAnsi" w:cstheme="minorHAnsi"/>
          <w:color w:val="000000" w:themeColor="text1"/>
          <w:szCs w:val="24"/>
        </w:rPr>
        <w:lastRenderedPageBreak/>
        <w:t>w CST2021 osób uprawnionych są traktowane pod względem skutków prawnych jak działanie Beneficjenta.</w:t>
      </w:r>
    </w:p>
    <w:p w14:paraId="7D9191F2" w14:textId="77777777" w:rsidR="007716D6" w:rsidRPr="00335CFA" w:rsidRDefault="007716D6" w:rsidP="00266189">
      <w:pPr>
        <w:numPr>
          <w:ilvl w:val="0"/>
          <w:numId w:val="6"/>
        </w:numPr>
        <w:tabs>
          <w:tab w:val="clear" w:pos="708"/>
          <w:tab w:val="num" w:pos="424"/>
        </w:tabs>
        <w:spacing w:before="0" w:after="60"/>
        <w:ind w:left="442" w:hanging="357"/>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Beneficjent zapewnia, że osoby, o których mowa w ust. 3, wykorzystują certyfikat niekwalifikowany generowany przez CST2021 (jako kod autoryzacyjny przesyłany na adres email danej osoby uprawnionej) lub kwalifikowany podpis elektroniczny w ramach uwierzytelniania czynności dokonywanych w ramach CST2021.</w:t>
      </w:r>
    </w:p>
    <w:p w14:paraId="5498DD8F" w14:textId="77777777" w:rsidR="007716D6" w:rsidRPr="00335CFA" w:rsidRDefault="007716D6" w:rsidP="00266189">
      <w:pPr>
        <w:numPr>
          <w:ilvl w:val="0"/>
          <w:numId w:val="6"/>
        </w:numPr>
        <w:tabs>
          <w:tab w:val="clear" w:pos="708"/>
          <w:tab w:val="num" w:pos="424"/>
        </w:tabs>
        <w:spacing w:before="0" w:after="60"/>
        <w:ind w:left="442" w:hanging="357"/>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Beneficjent zapewnia, że wszystkie osoby, o których mowa w ust. 3, przestrzegają regulaminu bezpieczeństwa informacji przetwarzanych w CST2021 oraz aktualnej wersji Instrukcji Użytkownika zewnętrznego udostępnionej przez Instytucję Pośredniczącą.</w:t>
      </w:r>
    </w:p>
    <w:p w14:paraId="07789F7A" w14:textId="77777777" w:rsidR="007716D6" w:rsidRPr="00335CFA" w:rsidRDefault="007716D6" w:rsidP="00266189">
      <w:pPr>
        <w:numPr>
          <w:ilvl w:val="0"/>
          <w:numId w:val="6"/>
        </w:numPr>
        <w:tabs>
          <w:tab w:val="clear" w:pos="708"/>
          <w:tab w:val="num" w:pos="1418"/>
        </w:tabs>
        <w:spacing w:before="0" w:after="60"/>
        <w:ind w:left="426" w:hanging="425"/>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Beneficjent zobowiązuje się do każdorazowego informowania Instytucji Pośredniczącej o nieautoryzowanym dostępie do danych Beneficjenta w CST2021.</w:t>
      </w:r>
    </w:p>
    <w:p w14:paraId="398ACDB5" w14:textId="77777777" w:rsidR="007716D6" w:rsidRPr="00335CFA" w:rsidRDefault="007716D6" w:rsidP="00266189">
      <w:pPr>
        <w:numPr>
          <w:ilvl w:val="0"/>
          <w:numId w:val="6"/>
        </w:numPr>
        <w:tabs>
          <w:tab w:val="clear" w:pos="708"/>
          <w:tab w:val="num" w:pos="1418"/>
        </w:tabs>
        <w:spacing w:before="0" w:after="60"/>
        <w:ind w:left="426" w:hanging="425"/>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W przypadku niedostępności CST2021 Beneficjent zgłasza Instytucji Pośredniczącej zaistniały problem na adres e-mail: </w:t>
      </w:r>
      <w:r w:rsidRPr="00335CFA">
        <w:rPr>
          <w:rFonts w:asciiTheme="minorHAnsi" w:hAnsiTheme="minorHAnsi" w:cstheme="minorHAnsi"/>
          <w:b/>
          <w:bCs/>
          <w:color w:val="000000" w:themeColor="text1"/>
          <w:szCs w:val="24"/>
        </w:rPr>
        <w:t>ami.ferc@cppc.gov.pl</w:t>
      </w:r>
      <w:r w:rsidRPr="00335CFA">
        <w:rPr>
          <w:rFonts w:asciiTheme="minorHAnsi" w:hAnsiTheme="minorHAnsi" w:cstheme="minorHAnsi"/>
          <w:color w:val="000000" w:themeColor="text1"/>
          <w:szCs w:val="24"/>
        </w:rPr>
        <w:t>. W przypadku potwierdzenia awarii CST2021 przez pracownika Instytucji Pośredniczącej proces rozliczania Projektu oraz komunikowania się z Instytucją Pośredniczącą jest zgodny z komunikatem zamieszczonym na stronie CPPC. O usunięciu awarii CST2021 Instytucja Pośrednicząca informuje Beneficjenta na adresy e-mail osób uprawnionych zgodnie z Załącznikiem nr 9 do Porozumienia, Beneficjent zaś zobowiązuje się uzupełnić dane w CST2021 w terminie 3 dni od usunięcia awarii w zakresie dokumentów przekazanych drogą pisemną.</w:t>
      </w:r>
    </w:p>
    <w:p w14:paraId="1D02700C" w14:textId="3E514EC6" w:rsidR="007716D6" w:rsidRPr="00335CFA" w:rsidRDefault="007716D6" w:rsidP="00266189">
      <w:pPr>
        <w:numPr>
          <w:ilvl w:val="0"/>
          <w:numId w:val="6"/>
        </w:numPr>
        <w:tabs>
          <w:tab w:val="clear" w:pos="708"/>
          <w:tab w:val="num" w:pos="1418"/>
        </w:tabs>
        <w:spacing w:before="0" w:after="60"/>
        <w:ind w:left="426" w:hanging="425"/>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Przedmiotem komunikacji wyłącznie przy wykorzystaniu CST2021 nie może być zmiana treści Porozumienia, z wyłączeniem zmiany, o której </w:t>
      </w:r>
      <w:r w:rsidRPr="00885385">
        <w:rPr>
          <w:rFonts w:asciiTheme="minorHAnsi" w:hAnsiTheme="minorHAnsi" w:cstheme="minorHAnsi"/>
          <w:color w:val="000000" w:themeColor="text1"/>
          <w:szCs w:val="24"/>
        </w:rPr>
        <w:t>mowa w § 7</w:t>
      </w:r>
      <w:r w:rsidR="009224BE">
        <w:rPr>
          <w:rFonts w:asciiTheme="minorHAnsi" w:hAnsiTheme="minorHAnsi" w:cstheme="minorHAnsi"/>
          <w:color w:val="000000" w:themeColor="text1"/>
          <w:szCs w:val="24"/>
        </w:rPr>
        <w:t xml:space="preserve"> </w:t>
      </w:r>
      <w:r w:rsidRPr="00885385">
        <w:rPr>
          <w:rFonts w:asciiTheme="minorHAnsi" w:hAnsiTheme="minorHAnsi" w:cstheme="minorHAnsi"/>
          <w:color w:val="000000" w:themeColor="text1"/>
          <w:szCs w:val="24"/>
        </w:rPr>
        <w:t>ust. 25.</w:t>
      </w:r>
    </w:p>
    <w:p w14:paraId="0191474B" w14:textId="77777777" w:rsidR="007716D6" w:rsidRPr="00335CFA" w:rsidRDefault="007716D6" w:rsidP="007716D6">
      <w:pPr>
        <w:spacing w:before="60" w:after="120"/>
        <w:rPr>
          <w:rFonts w:asciiTheme="minorHAnsi" w:hAnsiTheme="minorHAnsi" w:cstheme="minorHAnsi"/>
          <w:b/>
          <w:bCs/>
          <w:color w:val="000000" w:themeColor="text1"/>
          <w:szCs w:val="24"/>
        </w:rPr>
      </w:pPr>
      <w:r>
        <w:rPr>
          <w:rFonts w:asciiTheme="minorHAnsi" w:hAnsiTheme="minorHAnsi" w:cstheme="minorHAnsi"/>
          <w:b/>
          <w:color w:val="000000" w:themeColor="text1"/>
          <w:szCs w:val="24"/>
        </w:rPr>
        <w:br/>
      </w:r>
      <w:r w:rsidRPr="00335CFA">
        <w:rPr>
          <w:rFonts w:asciiTheme="minorHAnsi" w:hAnsiTheme="minorHAnsi" w:cstheme="minorHAnsi"/>
          <w:b/>
          <w:color w:val="000000" w:themeColor="text1"/>
          <w:szCs w:val="24"/>
        </w:rPr>
        <w:t>§ 1</w:t>
      </w:r>
      <w:r>
        <w:rPr>
          <w:rFonts w:asciiTheme="minorHAnsi" w:hAnsiTheme="minorHAnsi" w:cstheme="minorHAnsi"/>
          <w:b/>
          <w:color w:val="000000" w:themeColor="text1"/>
          <w:szCs w:val="24"/>
        </w:rPr>
        <w:t>1</w:t>
      </w:r>
      <w:r w:rsidRPr="00335CFA">
        <w:rPr>
          <w:rFonts w:asciiTheme="minorHAnsi" w:hAnsiTheme="minorHAnsi" w:cstheme="minorHAnsi"/>
          <w:b/>
          <w:color w:val="000000" w:themeColor="text1"/>
          <w:szCs w:val="24"/>
        </w:rPr>
        <w:t>.</w:t>
      </w:r>
      <w:r>
        <w:rPr>
          <w:rFonts w:asciiTheme="minorHAnsi" w:hAnsiTheme="minorHAnsi" w:cstheme="minorHAnsi"/>
          <w:b/>
          <w:color w:val="000000" w:themeColor="text1"/>
          <w:szCs w:val="24"/>
        </w:rPr>
        <w:t xml:space="preserve"> </w:t>
      </w:r>
      <w:r w:rsidRPr="00335CFA">
        <w:rPr>
          <w:rFonts w:asciiTheme="minorHAnsi" w:hAnsiTheme="minorHAnsi" w:cstheme="minorHAnsi"/>
          <w:b/>
          <w:bCs/>
          <w:color w:val="000000" w:themeColor="text1"/>
          <w:szCs w:val="24"/>
        </w:rPr>
        <w:t>Obowiązki w zakresie przechowywania i udostępniania dokumentów</w:t>
      </w:r>
      <w:r>
        <w:rPr>
          <w:rFonts w:asciiTheme="minorHAnsi" w:hAnsiTheme="minorHAnsi" w:cstheme="minorHAnsi"/>
          <w:b/>
          <w:bCs/>
          <w:color w:val="000000" w:themeColor="text1"/>
          <w:szCs w:val="24"/>
        </w:rPr>
        <w:br/>
      </w:r>
    </w:p>
    <w:p w14:paraId="3D68ADEF" w14:textId="08AB6DFB" w:rsidR="007716D6" w:rsidRPr="00335CFA" w:rsidRDefault="007716D6" w:rsidP="00266189">
      <w:pPr>
        <w:numPr>
          <w:ilvl w:val="0"/>
          <w:numId w:val="8"/>
        </w:numPr>
        <w:tabs>
          <w:tab w:val="clear" w:pos="360"/>
          <w:tab w:val="num" w:pos="142"/>
          <w:tab w:val="num" w:pos="926"/>
        </w:tabs>
        <w:spacing w:before="0" w:after="60"/>
        <w:ind w:left="284"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Beneficjent zobowiązuje się do przechowywania dokumentacji związanej z realizacją Projektu przez okres pięciu lat od dnia 31 grudnia roku, w którym został zatwierdzony wniosek o płatność końcową w ramach Projektu, o którym mowa </w:t>
      </w:r>
      <w:r w:rsidRPr="00B24109">
        <w:rPr>
          <w:rFonts w:asciiTheme="minorHAnsi" w:hAnsiTheme="minorHAnsi" w:cstheme="minorHAnsi"/>
          <w:color w:val="000000" w:themeColor="text1"/>
          <w:szCs w:val="24"/>
        </w:rPr>
        <w:t>w § 7 ust. 5.</w:t>
      </w:r>
      <w:r w:rsidRPr="00335CFA">
        <w:rPr>
          <w:rFonts w:asciiTheme="minorHAnsi" w:hAnsiTheme="minorHAnsi" w:cstheme="minorHAnsi"/>
          <w:color w:val="000000" w:themeColor="text1"/>
          <w:szCs w:val="24"/>
        </w:rPr>
        <w:t xml:space="preserve"> Bieg terminu, o którym mowa w zdaniu pierwszym, zostaje przerwany w przypadku wszczęcia postępowania administracyjnego lub sądowego dotyczącego wydatków rozliczonych w </w:t>
      </w:r>
      <w:r w:rsidRPr="00335CFA">
        <w:rPr>
          <w:rFonts w:asciiTheme="minorHAnsi" w:hAnsiTheme="minorHAnsi" w:cstheme="minorHAnsi"/>
          <w:color w:val="000000" w:themeColor="text1"/>
          <w:szCs w:val="24"/>
        </w:rPr>
        <w:lastRenderedPageBreak/>
        <w:t>Projekcie albo na należycie uzasadniony wniosek Komisji Europejskiej, o czym Beneficjent jest informowany pisemnie lub za pomocą CST2021.</w:t>
      </w:r>
    </w:p>
    <w:p w14:paraId="73E591AC" w14:textId="11379A4D" w:rsidR="007716D6" w:rsidRPr="00335CFA" w:rsidRDefault="007716D6" w:rsidP="00266189">
      <w:pPr>
        <w:numPr>
          <w:ilvl w:val="0"/>
          <w:numId w:val="8"/>
        </w:numPr>
        <w:tabs>
          <w:tab w:val="clear" w:pos="360"/>
          <w:tab w:val="num" w:pos="142"/>
          <w:tab w:val="num" w:pos="926"/>
        </w:tabs>
        <w:spacing w:before="0" w:after="60"/>
        <w:ind w:left="284"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W przypadku naruszenia przez Beneficjenta obowiązku, o którym mowa w ust. 1 Instytucja Pośrednicząca może uznać za niekwalifikowalne wydatki w zakresie niepotwierdzonym dokumentami, w tym </w:t>
      </w:r>
      <w:r w:rsidRPr="0080716D">
        <w:rPr>
          <w:rFonts w:asciiTheme="minorHAnsi" w:hAnsiTheme="minorHAnsi" w:cstheme="minorHAnsi"/>
          <w:color w:val="000000" w:themeColor="text1"/>
          <w:szCs w:val="24"/>
        </w:rPr>
        <w:t>dokonać zmiany informacji o wynikach weryfikacji wniosku o płatność, o któr</w:t>
      </w:r>
      <w:r w:rsidR="0059325E">
        <w:rPr>
          <w:rFonts w:asciiTheme="minorHAnsi" w:hAnsiTheme="minorHAnsi" w:cstheme="minorHAnsi"/>
          <w:color w:val="000000" w:themeColor="text1"/>
          <w:szCs w:val="24"/>
        </w:rPr>
        <w:t>ym</w:t>
      </w:r>
      <w:r w:rsidRPr="0080716D">
        <w:rPr>
          <w:rFonts w:asciiTheme="minorHAnsi" w:hAnsiTheme="minorHAnsi" w:cstheme="minorHAnsi"/>
          <w:color w:val="000000" w:themeColor="text1"/>
          <w:szCs w:val="24"/>
        </w:rPr>
        <w:t xml:space="preserve"> mowa w § 7 ust. </w:t>
      </w:r>
      <w:r w:rsidR="0059325E">
        <w:rPr>
          <w:rFonts w:asciiTheme="minorHAnsi" w:hAnsiTheme="minorHAnsi" w:cstheme="minorHAnsi"/>
          <w:color w:val="000000" w:themeColor="text1"/>
          <w:szCs w:val="24"/>
        </w:rPr>
        <w:t>21</w:t>
      </w:r>
    </w:p>
    <w:p w14:paraId="491275B6" w14:textId="3B38B75E" w:rsidR="007716D6" w:rsidRPr="00335CFA" w:rsidRDefault="007716D6" w:rsidP="00266189">
      <w:pPr>
        <w:numPr>
          <w:ilvl w:val="0"/>
          <w:numId w:val="8"/>
        </w:numPr>
        <w:tabs>
          <w:tab w:val="clear" w:pos="360"/>
          <w:tab w:val="num" w:pos="142"/>
          <w:tab w:val="num" w:pos="926"/>
        </w:tabs>
        <w:spacing w:before="0" w:after="60"/>
        <w:ind w:left="284"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Beneficjent przechowuje dokumentację związaną z realizacją Projektu w sposób zapewniający dostępność, poufność i bezpieczeństwo, oraz jest zobowiązany do poinformowania Instytucji Pośredniczącej o miejscu jej archiwizacji w terminie 7 dni od dnia </w:t>
      </w:r>
      <w:r w:rsidR="00D058DE">
        <w:rPr>
          <w:rFonts w:asciiTheme="minorHAnsi" w:hAnsiTheme="minorHAnsi" w:cstheme="minorHAnsi"/>
          <w:color w:val="000000" w:themeColor="text1"/>
          <w:szCs w:val="24"/>
        </w:rPr>
        <w:t>zawarcia</w:t>
      </w:r>
      <w:r w:rsidR="00D058DE" w:rsidRPr="00335CFA">
        <w:rPr>
          <w:rFonts w:asciiTheme="minorHAnsi" w:hAnsiTheme="minorHAnsi" w:cstheme="minorHAnsi"/>
          <w:color w:val="000000" w:themeColor="text1"/>
          <w:szCs w:val="24"/>
        </w:rPr>
        <w:t xml:space="preserve"> </w:t>
      </w:r>
      <w:r w:rsidRPr="00335CFA">
        <w:rPr>
          <w:rFonts w:asciiTheme="minorHAnsi" w:hAnsiTheme="minorHAnsi" w:cstheme="minorHAnsi"/>
          <w:color w:val="000000" w:themeColor="text1"/>
          <w:szCs w:val="24"/>
        </w:rPr>
        <w:t>Porozumienia, o ile dokumentacja jest przechowywana poza jego siedzibą.</w:t>
      </w:r>
    </w:p>
    <w:p w14:paraId="643A9544" w14:textId="77777777" w:rsidR="007716D6" w:rsidRPr="00335CFA" w:rsidRDefault="007716D6" w:rsidP="00266189">
      <w:pPr>
        <w:numPr>
          <w:ilvl w:val="0"/>
          <w:numId w:val="8"/>
        </w:numPr>
        <w:tabs>
          <w:tab w:val="clear" w:pos="360"/>
          <w:tab w:val="num" w:pos="142"/>
          <w:tab w:val="num" w:pos="926"/>
        </w:tabs>
        <w:spacing w:before="0" w:after="60"/>
        <w:ind w:left="284" w:hanging="284"/>
        <w:rPr>
          <w:rFonts w:asciiTheme="minorHAnsi" w:hAnsiTheme="minorHAnsi" w:cstheme="minorHAnsi"/>
          <w:i/>
          <w:color w:val="000000" w:themeColor="text1"/>
          <w:szCs w:val="24"/>
        </w:rPr>
      </w:pPr>
      <w:r w:rsidRPr="00335CFA">
        <w:rPr>
          <w:rFonts w:asciiTheme="minorHAnsi" w:hAnsiTheme="minorHAnsi" w:cstheme="minorHAnsi"/>
          <w:color w:val="000000" w:themeColor="text1"/>
          <w:szCs w:val="24"/>
        </w:rPr>
        <w:t>W przypadku zmiany miejsca archiwizacji dokumentów oraz w przypadku zawieszenia lub zaprzestania przez Beneficjenta działalności w okresie, o którym mowa w ust. 1, Beneficjent zobowiązuje się niezwłocznie, na piśmie poinformować Instytucję Pośredniczącą o miejscu archiwizacji dokumentów związanych z realizowanym Projektem.</w:t>
      </w:r>
    </w:p>
    <w:p w14:paraId="367D3CDA" w14:textId="58917AAE" w:rsidR="007716D6" w:rsidRPr="00335CFA" w:rsidRDefault="007716D6" w:rsidP="00266189">
      <w:pPr>
        <w:pStyle w:val="Akapitzlist"/>
        <w:numPr>
          <w:ilvl w:val="0"/>
          <w:numId w:val="8"/>
        </w:numPr>
        <w:tabs>
          <w:tab w:val="clear" w:pos="360"/>
          <w:tab w:val="num" w:pos="567"/>
          <w:tab w:val="num" w:pos="926"/>
        </w:tabs>
        <w:spacing w:before="0" w:after="0"/>
        <w:ind w:left="284" w:hanging="284"/>
        <w:rPr>
          <w:rFonts w:asciiTheme="minorHAnsi" w:hAnsiTheme="minorHAnsi" w:cstheme="minorHAnsi"/>
          <w:iCs/>
          <w:color w:val="000000" w:themeColor="text1"/>
        </w:rPr>
      </w:pPr>
      <w:r w:rsidRPr="00335CFA">
        <w:rPr>
          <w:rFonts w:asciiTheme="minorHAnsi" w:hAnsiTheme="minorHAnsi" w:cstheme="minorHAnsi"/>
          <w:iCs/>
          <w:color w:val="000000" w:themeColor="text1"/>
        </w:rPr>
        <w:t xml:space="preserve">Postanowienia ust. 1-4 stosuje się odpowiednio do Partnerów </w:t>
      </w:r>
      <w:r w:rsidRPr="00335CFA">
        <w:rPr>
          <w:rFonts w:asciiTheme="minorHAnsi" w:hAnsiTheme="minorHAnsi" w:cstheme="minorHAnsi"/>
          <w:color w:val="000000" w:themeColor="text1"/>
        </w:rPr>
        <w:t>i podmiotów upoważnionych do ponoszenia wydatków</w:t>
      </w:r>
      <w:r w:rsidRPr="00335CFA">
        <w:rPr>
          <w:rFonts w:asciiTheme="minorHAnsi" w:hAnsiTheme="minorHAnsi" w:cstheme="minorHAnsi"/>
          <w:iCs/>
          <w:color w:val="000000" w:themeColor="text1"/>
        </w:rPr>
        <w:t xml:space="preserve">, z zastrzeżeniem, że obowiązek informowania o miejscu przechowywania całej dokumentacji Projektu, w tym gromadzonej przez Partnerów </w:t>
      </w:r>
      <w:r w:rsidRPr="00335CFA">
        <w:rPr>
          <w:rFonts w:asciiTheme="minorHAnsi" w:hAnsiTheme="minorHAnsi" w:cstheme="minorHAnsi"/>
          <w:color w:val="000000" w:themeColor="text1"/>
        </w:rPr>
        <w:t>i podmiotów upoważnionych do ponoszenia wydatków</w:t>
      </w:r>
      <w:r w:rsidRPr="00335CFA">
        <w:rPr>
          <w:rFonts w:asciiTheme="minorHAnsi" w:hAnsiTheme="minorHAnsi" w:cstheme="minorHAnsi"/>
          <w:iCs/>
          <w:color w:val="000000" w:themeColor="text1"/>
        </w:rPr>
        <w:t xml:space="preserve"> </w:t>
      </w:r>
      <w:r w:rsidR="005D09A7">
        <w:rPr>
          <w:rFonts w:asciiTheme="minorHAnsi" w:hAnsiTheme="minorHAnsi" w:cstheme="minorHAnsi"/>
          <w:iCs/>
          <w:color w:val="000000" w:themeColor="text1"/>
        </w:rPr>
        <w:t>jest wypełniany</w:t>
      </w:r>
      <w:r w:rsidR="005D09A7" w:rsidRPr="00335CFA">
        <w:rPr>
          <w:rFonts w:asciiTheme="minorHAnsi" w:hAnsiTheme="minorHAnsi" w:cstheme="minorHAnsi"/>
          <w:iCs/>
          <w:color w:val="000000" w:themeColor="text1"/>
        </w:rPr>
        <w:t xml:space="preserve"> </w:t>
      </w:r>
      <w:r w:rsidR="005D09A7">
        <w:rPr>
          <w:rFonts w:asciiTheme="minorHAnsi" w:hAnsiTheme="minorHAnsi" w:cstheme="minorHAnsi"/>
          <w:iCs/>
          <w:color w:val="000000" w:themeColor="text1"/>
        </w:rPr>
        <w:t>przez</w:t>
      </w:r>
      <w:r w:rsidR="005D09A7" w:rsidRPr="00335CFA">
        <w:rPr>
          <w:rFonts w:asciiTheme="minorHAnsi" w:hAnsiTheme="minorHAnsi" w:cstheme="minorHAnsi"/>
          <w:iCs/>
          <w:color w:val="000000" w:themeColor="text1"/>
        </w:rPr>
        <w:t xml:space="preserve"> </w:t>
      </w:r>
      <w:r w:rsidRPr="00335CFA">
        <w:rPr>
          <w:rFonts w:asciiTheme="minorHAnsi" w:hAnsiTheme="minorHAnsi" w:cstheme="minorHAnsi"/>
          <w:iCs/>
          <w:color w:val="000000" w:themeColor="text1"/>
        </w:rPr>
        <w:t xml:space="preserve">Beneficjenta. </w:t>
      </w:r>
    </w:p>
    <w:p w14:paraId="7D94474A" w14:textId="77777777" w:rsidR="007716D6" w:rsidRPr="00335CFA" w:rsidRDefault="007716D6" w:rsidP="007716D6">
      <w:pPr>
        <w:keepNext/>
        <w:spacing w:before="60" w:after="120"/>
        <w:rPr>
          <w:rFonts w:asciiTheme="minorHAnsi" w:hAnsiTheme="minorHAnsi" w:cstheme="minorHAnsi"/>
          <w:b/>
          <w:color w:val="000000" w:themeColor="text1"/>
          <w:szCs w:val="24"/>
        </w:rPr>
      </w:pPr>
      <w:r>
        <w:rPr>
          <w:rFonts w:asciiTheme="minorHAnsi" w:hAnsiTheme="minorHAnsi" w:cstheme="minorHAnsi"/>
          <w:b/>
          <w:color w:val="000000" w:themeColor="text1"/>
          <w:szCs w:val="24"/>
        </w:rPr>
        <w:br/>
      </w:r>
      <w:r w:rsidRPr="00335CFA">
        <w:rPr>
          <w:rFonts w:asciiTheme="minorHAnsi" w:hAnsiTheme="minorHAnsi" w:cstheme="minorHAnsi"/>
          <w:b/>
          <w:color w:val="000000" w:themeColor="text1"/>
          <w:szCs w:val="24"/>
        </w:rPr>
        <w:t>§ 1</w:t>
      </w:r>
      <w:r>
        <w:rPr>
          <w:rFonts w:asciiTheme="minorHAnsi" w:hAnsiTheme="minorHAnsi" w:cstheme="minorHAnsi"/>
          <w:b/>
          <w:color w:val="000000" w:themeColor="text1"/>
          <w:szCs w:val="24"/>
        </w:rPr>
        <w:t>2</w:t>
      </w:r>
      <w:r w:rsidRPr="00335CFA">
        <w:rPr>
          <w:rFonts w:asciiTheme="minorHAnsi" w:hAnsiTheme="minorHAnsi" w:cstheme="minorHAnsi"/>
          <w:b/>
          <w:color w:val="000000" w:themeColor="text1"/>
          <w:szCs w:val="24"/>
        </w:rPr>
        <w:t>.</w:t>
      </w:r>
      <w:r>
        <w:rPr>
          <w:rFonts w:asciiTheme="minorHAnsi" w:hAnsiTheme="minorHAnsi" w:cstheme="minorHAnsi"/>
          <w:b/>
          <w:color w:val="000000" w:themeColor="text1"/>
          <w:szCs w:val="24"/>
        </w:rPr>
        <w:t xml:space="preserve"> </w:t>
      </w:r>
      <w:r w:rsidRPr="00335CFA">
        <w:rPr>
          <w:rFonts w:asciiTheme="minorHAnsi" w:hAnsiTheme="minorHAnsi" w:cstheme="minorHAnsi"/>
          <w:b/>
          <w:color w:val="000000" w:themeColor="text1"/>
          <w:szCs w:val="24"/>
        </w:rPr>
        <w:t>Trwałość Projektu</w:t>
      </w:r>
      <w:r w:rsidRPr="00335CFA">
        <w:rPr>
          <w:rStyle w:val="Odwoanieprzypisudolnego"/>
          <w:rFonts w:asciiTheme="minorHAnsi" w:hAnsiTheme="minorHAnsi" w:cstheme="minorHAnsi"/>
          <w:b/>
          <w:color w:val="000000" w:themeColor="text1"/>
          <w:szCs w:val="24"/>
        </w:rPr>
        <w:footnoteReference w:id="9"/>
      </w:r>
      <w:r>
        <w:rPr>
          <w:rFonts w:asciiTheme="minorHAnsi" w:hAnsiTheme="minorHAnsi" w:cstheme="minorHAnsi"/>
          <w:b/>
          <w:color w:val="000000" w:themeColor="text1"/>
          <w:szCs w:val="24"/>
        </w:rPr>
        <w:br/>
      </w:r>
    </w:p>
    <w:p w14:paraId="3C7FE8C1" w14:textId="77777777" w:rsidR="007716D6" w:rsidRPr="00335CFA" w:rsidRDefault="007716D6" w:rsidP="00266189">
      <w:pPr>
        <w:widowControl w:val="0"/>
        <w:numPr>
          <w:ilvl w:val="0"/>
          <w:numId w:val="37"/>
        </w:numPr>
        <w:tabs>
          <w:tab w:val="left" w:pos="426"/>
        </w:tabs>
        <w:suppressAutoHyphens w:val="0"/>
        <w:autoSpaceDE w:val="0"/>
        <w:autoSpaceDN w:val="0"/>
        <w:adjustRightInd w:val="0"/>
        <w:spacing w:before="0" w:after="0"/>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lang w:eastAsia="pl-PL"/>
        </w:rPr>
        <w:t xml:space="preserve">Beneficjent jest zobowiązany do zapewnienia trwałości Projektu w rozumieniu art. 65 ust. 1 Rozporządzenia </w:t>
      </w:r>
      <w:r w:rsidRPr="00335CFA">
        <w:rPr>
          <w:rFonts w:asciiTheme="minorHAnsi" w:hAnsiTheme="minorHAnsi" w:cstheme="minorHAnsi"/>
          <w:color w:val="000000" w:themeColor="text1"/>
          <w:szCs w:val="24"/>
        </w:rPr>
        <w:t xml:space="preserve">Rady nr 2021/1060 </w:t>
      </w:r>
      <w:r w:rsidRPr="00335CFA">
        <w:rPr>
          <w:rFonts w:asciiTheme="minorHAnsi" w:hAnsiTheme="minorHAnsi" w:cstheme="minorHAnsi"/>
          <w:color w:val="000000" w:themeColor="text1"/>
          <w:szCs w:val="24"/>
          <w:lang w:eastAsia="pl-PL"/>
        </w:rPr>
        <w:t>w okresie 5 lat od daty płatności końcowej na rzecz Beneficjenta</w:t>
      </w:r>
      <w:r w:rsidRPr="00335CFA">
        <w:rPr>
          <w:rFonts w:asciiTheme="minorHAnsi" w:hAnsiTheme="minorHAnsi" w:cstheme="minorHAnsi"/>
          <w:color w:val="000000" w:themeColor="text1"/>
          <w:szCs w:val="24"/>
        </w:rPr>
        <w:t xml:space="preserve">, </w:t>
      </w:r>
      <w:r w:rsidRPr="00335CFA">
        <w:rPr>
          <w:rFonts w:asciiTheme="minorHAnsi" w:hAnsiTheme="minorHAnsi" w:cstheme="minorHAnsi"/>
          <w:color w:val="000000" w:themeColor="text1"/>
          <w:szCs w:val="24"/>
          <w:lang w:eastAsia="pl-PL"/>
        </w:rPr>
        <w:t xml:space="preserve">a w przypadku, gdy przepisy regulujące udzielanie pomocy publicznej wprowadzają </w:t>
      </w:r>
      <w:r>
        <w:rPr>
          <w:rFonts w:asciiTheme="minorHAnsi" w:hAnsiTheme="minorHAnsi" w:cstheme="minorHAnsi"/>
          <w:color w:val="000000" w:themeColor="text1"/>
          <w:szCs w:val="24"/>
          <w:lang w:eastAsia="pl-PL"/>
        </w:rPr>
        <w:t>ostrzejsze</w:t>
      </w:r>
      <w:r w:rsidRPr="00335CFA">
        <w:rPr>
          <w:rFonts w:asciiTheme="minorHAnsi" w:hAnsiTheme="minorHAnsi" w:cstheme="minorHAnsi"/>
          <w:color w:val="000000" w:themeColor="text1"/>
          <w:szCs w:val="24"/>
          <w:lang w:eastAsia="pl-PL"/>
        </w:rPr>
        <w:t xml:space="preserve"> wymogi w tym zakresie, wówczas stosuje się okres ustalony zgodnie z tymi przepisami. </w:t>
      </w:r>
    </w:p>
    <w:p w14:paraId="12110C28" w14:textId="77777777" w:rsidR="007716D6" w:rsidRPr="00335CFA" w:rsidRDefault="007716D6" w:rsidP="00266189">
      <w:pPr>
        <w:widowControl w:val="0"/>
        <w:numPr>
          <w:ilvl w:val="0"/>
          <w:numId w:val="37"/>
        </w:numPr>
        <w:tabs>
          <w:tab w:val="left" w:pos="426"/>
        </w:tabs>
        <w:suppressAutoHyphens w:val="0"/>
        <w:autoSpaceDE w:val="0"/>
        <w:autoSpaceDN w:val="0"/>
        <w:adjustRightInd w:val="0"/>
        <w:spacing w:before="0" w:after="0"/>
        <w:rPr>
          <w:rFonts w:asciiTheme="minorHAnsi" w:hAnsiTheme="minorHAnsi" w:cstheme="minorHAnsi"/>
          <w:color w:val="000000" w:themeColor="text1"/>
          <w:szCs w:val="24"/>
          <w:lang w:eastAsia="pl-PL"/>
        </w:rPr>
      </w:pPr>
      <w:r w:rsidRPr="00335CFA">
        <w:rPr>
          <w:rFonts w:asciiTheme="minorHAnsi" w:hAnsiTheme="minorHAnsi" w:cstheme="minorHAnsi"/>
          <w:color w:val="000000" w:themeColor="text1"/>
          <w:szCs w:val="24"/>
          <w:lang w:eastAsia="pl-PL"/>
        </w:rPr>
        <w:t xml:space="preserve">Do końca okresu trwałości Projektu, o którym mowa w ust. 1, Beneficjent niezwłocznie </w:t>
      </w:r>
      <w:r w:rsidRPr="00335CFA">
        <w:rPr>
          <w:rFonts w:asciiTheme="minorHAnsi" w:hAnsiTheme="minorHAnsi" w:cstheme="minorHAnsi"/>
          <w:color w:val="000000" w:themeColor="text1"/>
          <w:szCs w:val="24"/>
          <w:lang w:eastAsia="pl-PL"/>
        </w:rPr>
        <w:lastRenderedPageBreak/>
        <w:t>poinformuje Instytucję Pośredniczącą o każdym wystąpieniu okoliczności mogących powodować naruszenie trwałości Projektu, a w szczególności o:</w:t>
      </w:r>
    </w:p>
    <w:p w14:paraId="330C1E6B" w14:textId="77777777" w:rsidR="007716D6" w:rsidRPr="00335CFA" w:rsidRDefault="007716D6" w:rsidP="00266189">
      <w:pPr>
        <w:pStyle w:val="Akapitzlist"/>
        <w:numPr>
          <w:ilvl w:val="0"/>
          <w:numId w:val="38"/>
        </w:numPr>
        <w:tabs>
          <w:tab w:val="num" w:pos="360"/>
          <w:tab w:val="left" w:pos="426"/>
        </w:tabs>
        <w:suppressAutoHyphens w:val="0"/>
        <w:autoSpaceDE w:val="0"/>
        <w:autoSpaceDN w:val="0"/>
        <w:adjustRightInd w:val="0"/>
        <w:spacing w:before="0" w:after="60"/>
        <w:ind w:left="709"/>
        <w:rPr>
          <w:rFonts w:asciiTheme="minorHAnsi" w:hAnsiTheme="minorHAnsi" w:cstheme="minorHAnsi"/>
          <w:color w:val="000000" w:themeColor="text1"/>
          <w:lang w:eastAsia="pl-PL"/>
        </w:rPr>
      </w:pPr>
      <w:r w:rsidRPr="00335CFA">
        <w:rPr>
          <w:rFonts w:asciiTheme="minorHAnsi" w:hAnsiTheme="minorHAnsi" w:cstheme="minorHAnsi"/>
          <w:color w:val="000000" w:themeColor="text1"/>
          <w:lang w:eastAsia="pl-PL"/>
        </w:rPr>
        <w:t>zmianie własności elementu infrastruktury, która daje przedsiębiorstwu lub podmiotowi publicznemu nienależną korzyść;</w:t>
      </w:r>
    </w:p>
    <w:p w14:paraId="72F7B813" w14:textId="77777777" w:rsidR="007716D6" w:rsidRPr="00335CFA" w:rsidRDefault="007716D6" w:rsidP="00266189">
      <w:pPr>
        <w:pStyle w:val="Akapitzlist"/>
        <w:numPr>
          <w:ilvl w:val="0"/>
          <w:numId w:val="38"/>
        </w:numPr>
        <w:tabs>
          <w:tab w:val="num" w:pos="360"/>
          <w:tab w:val="left" w:pos="426"/>
        </w:tabs>
        <w:suppressAutoHyphens w:val="0"/>
        <w:autoSpaceDE w:val="0"/>
        <w:autoSpaceDN w:val="0"/>
        <w:adjustRightInd w:val="0"/>
        <w:spacing w:before="0" w:after="60"/>
        <w:ind w:left="709"/>
        <w:rPr>
          <w:rFonts w:asciiTheme="minorHAnsi" w:hAnsiTheme="minorHAnsi" w:cstheme="minorHAnsi"/>
          <w:color w:val="000000" w:themeColor="text1"/>
          <w:lang w:eastAsia="pl-PL"/>
        </w:rPr>
      </w:pPr>
      <w:r w:rsidRPr="00335CFA">
        <w:rPr>
          <w:rFonts w:asciiTheme="minorHAnsi" w:hAnsiTheme="minorHAnsi" w:cstheme="minorHAnsi"/>
          <w:color w:val="000000" w:themeColor="text1"/>
          <w:lang w:eastAsia="pl-PL"/>
        </w:rPr>
        <w:t>istotnej zmianie wpływającej na charakter Projektu, jego cele lub warunki wdrażania, mogącej doprowadzić do naruszenia pierwotnych celów Projektu.</w:t>
      </w:r>
    </w:p>
    <w:p w14:paraId="245D9C80" w14:textId="77777777" w:rsidR="007716D6" w:rsidRPr="00335CFA" w:rsidRDefault="007716D6" w:rsidP="00266189">
      <w:pPr>
        <w:widowControl w:val="0"/>
        <w:numPr>
          <w:ilvl w:val="0"/>
          <w:numId w:val="37"/>
        </w:numPr>
        <w:tabs>
          <w:tab w:val="left" w:pos="426"/>
        </w:tabs>
        <w:suppressAutoHyphens w:val="0"/>
        <w:autoSpaceDE w:val="0"/>
        <w:autoSpaceDN w:val="0"/>
        <w:adjustRightInd w:val="0"/>
        <w:spacing w:before="0" w:after="0"/>
        <w:rPr>
          <w:rFonts w:asciiTheme="minorHAnsi" w:hAnsiTheme="minorHAnsi" w:cstheme="minorHAnsi"/>
          <w:color w:val="000000" w:themeColor="text1"/>
          <w:szCs w:val="24"/>
          <w:lang w:eastAsia="pl-PL"/>
        </w:rPr>
      </w:pPr>
      <w:r w:rsidRPr="00335CFA">
        <w:rPr>
          <w:rFonts w:asciiTheme="minorHAnsi" w:hAnsiTheme="minorHAnsi" w:cstheme="minorHAnsi"/>
          <w:color w:val="000000" w:themeColor="text1"/>
          <w:szCs w:val="24"/>
          <w:lang w:eastAsia="pl-PL"/>
        </w:rPr>
        <w:t>W przypadku naruszenia zasady trwałości Projektu w rozumieniu art. 65 Rozporządzenia Rady nr 2021/1060, Instytucja Pośrednicząca ustala i nakłada względem Beneficjenta proporcjonalną korektę finansową.</w:t>
      </w:r>
    </w:p>
    <w:p w14:paraId="3649AE0C" w14:textId="650FE6D1" w:rsidR="007716D6" w:rsidRPr="00335CFA" w:rsidRDefault="007716D6" w:rsidP="00266189">
      <w:pPr>
        <w:widowControl w:val="0"/>
        <w:numPr>
          <w:ilvl w:val="0"/>
          <w:numId w:val="37"/>
        </w:numPr>
        <w:tabs>
          <w:tab w:val="left" w:pos="426"/>
        </w:tabs>
        <w:suppressAutoHyphens w:val="0"/>
        <w:autoSpaceDE w:val="0"/>
        <w:autoSpaceDN w:val="0"/>
        <w:adjustRightInd w:val="0"/>
        <w:spacing w:before="0" w:after="0"/>
        <w:rPr>
          <w:rFonts w:asciiTheme="minorHAnsi" w:hAnsiTheme="minorHAnsi" w:cstheme="minorHAnsi"/>
          <w:color w:val="000000" w:themeColor="text1"/>
          <w:szCs w:val="24"/>
          <w:lang w:eastAsia="pl-PL"/>
        </w:rPr>
      </w:pPr>
      <w:r w:rsidRPr="00335CFA">
        <w:rPr>
          <w:rFonts w:asciiTheme="minorHAnsi" w:hAnsiTheme="minorHAnsi" w:cstheme="minorHAnsi"/>
          <w:color w:val="000000" w:themeColor="text1"/>
          <w:szCs w:val="24"/>
          <w:lang w:eastAsia="pl-PL"/>
        </w:rPr>
        <w:t>Beneficjent jest zobowiązany do osiągnięcia wskaźników rezultatu Projektu w terminie 12 miesięcy od</w:t>
      </w:r>
      <w:r w:rsidR="00634FF2">
        <w:rPr>
          <w:rFonts w:asciiTheme="minorHAnsi" w:hAnsiTheme="minorHAnsi" w:cstheme="minorHAnsi"/>
          <w:color w:val="000000" w:themeColor="text1"/>
          <w:szCs w:val="24"/>
          <w:lang w:eastAsia="pl-PL"/>
        </w:rPr>
        <w:t xml:space="preserve"> dnia</w:t>
      </w:r>
      <w:r w:rsidRPr="00335CFA">
        <w:rPr>
          <w:rFonts w:asciiTheme="minorHAnsi" w:hAnsiTheme="minorHAnsi" w:cstheme="minorHAnsi"/>
          <w:color w:val="000000" w:themeColor="text1"/>
          <w:szCs w:val="24"/>
          <w:lang w:eastAsia="pl-PL"/>
        </w:rPr>
        <w:t xml:space="preserve"> zakończenia rzeczowej realizacji Projektu.</w:t>
      </w:r>
    </w:p>
    <w:p w14:paraId="43A6CA24" w14:textId="2E16DA5C" w:rsidR="007716D6" w:rsidRPr="00335CFA" w:rsidRDefault="007716D6" w:rsidP="00266189">
      <w:pPr>
        <w:widowControl w:val="0"/>
        <w:numPr>
          <w:ilvl w:val="0"/>
          <w:numId w:val="37"/>
        </w:numPr>
        <w:tabs>
          <w:tab w:val="left" w:pos="426"/>
        </w:tabs>
        <w:suppressAutoHyphens w:val="0"/>
        <w:autoSpaceDE w:val="0"/>
        <w:autoSpaceDN w:val="0"/>
        <w:adjustRightInd w:val="0"/>
        <w:spacing w:before="0" w:after="0"/>
        <w:rPr>
          <w:rFonts w:asciiTheme="minorHAnsi" w:hAnsiTheme="minorHAnsi" w:cstheme="minorHAnsi"/>
          <w:color w:val="000000" w:themeColor="text1"/>
          <w:szCs w:val="24"/>
          <w:lang w:eastAsia="pl-PL"/>
        </w:rPr>
      </w:pPr>
      <w:r w:rsidRPr="00335CFA">
        <w:rPr>
          <w:rFonts w:asciiTheme="minorHAnsi" w:hAnsiTheme="minorHAnsi" w:cstheme="minorHAnsi"/>
          <w:color w:val="000000" w:themeColor="text1"/>
          <w:szCs w:val="24"/>
          <w:lang w:eastAsia="pl-PL"/>
        </w:rPr>
        <w:t>Instytucja Pośrednicząca ma prawo do nałożenia proporcjonalnej korekty finansowej z tytułu niezrealizowania wskaźników produktu i rezultatu</w:t>
      </w:r>
      <w:r w:rsidRPr="00335CFA">
        <w:rPr>
          <w:rStyle w:val="Odwoanieprzypisudolnego"/>
          <w:rFonts w:asciiTheme="minorHAnsi" w:hAnsiTheme="minorHAnsi" w:cstheme="minorHAnsi"/>
          <w:color w:val="000000" w:themeColor="text1"/>
          <w:szCs w:val="24"/>
          <w:lang w:eastAsia="pl-PL"/>
        </w:rPr>
        <w:footnoteReference w:id="10"/>
      </w:r>
      <w:r w:rsidRPr="00335CFA">
        <w:rPr>
          <w:rFonts w:asciiTheme="minorHAnsi" w:hAnsiTheme="minorHAnsi" w:cstheme="minorHAnsi"/>
          <w:color w:val="000000" w:themeColor="text1"/>
          <w:szCs w:val="24"/>
          <w:lang w:eastAsia="pl-PL"/>
        </w:rPr>
        <w:t>.</w:t>
      </w:r>
    </w:p>
    <w:p w14:paraId="70A5A15D" w14:textId="7EABED89" w:rsidR="007716D6" w:rsidRPr="00335CFA" w:rsidRDefault="007716D6" w:rsidP="00266189">
      <w:pPr>
        <w:widowControl w:val="0"/>
        <w:numPr>
          <w:ilvl w:val="0"/>
          <w:numId w:val="37"/>
        </w:numPr>
        <w:tabs>
          <w:tab w:val="left" w:pos="426"/>
        </w:tabs>
        <w:suppressAutoHyphens w:val="0"/>
        <w:autoSpaceDE w:val="0"/>
        <w:autoSpaceDN w:val="0"/>
        <w:adjustRightInd w:val="0"/>
        <w:spacing w:before="0" w:after="0"/>
        <w:ind w:left="357"/>
        <w:rPr>
          <w:rFonts w:asciiTheme="minorHAnsi" w:hAnsiTheme="minorHAnsi" w:cstheme="minorHAnsi"/>
          <w:color w:val="000000" w:themeColor="text1"/>
          <w:szCs w:val="24"/>
          <w:lang w:eastAsia="pl-PL"/>
        </w:rPr>
      </w:pPr>
      <w:r w:rsidRPr="00335CFA">
        <w:rPr>
          <w:rFonts w:asciiTheme="minorHAnsi" w:hAnsiTheme="minorHAnsi" w:cstheme="minorHAnsi"/>
          <w:color w:val="000000" w:themeColor="text1"/>
          <w:szCs w:val="24"/>
          <w:lang w:eastAsia="pl-PL"/>
        </w:rPr>
        <w:t>Korekta finansowa, o której mowa w ust. 5, zostanie określona jako stopień niezrealizowanego wskaźnika produktu</w:t>
      </w:r>
      <w:r w:rsidR="00FE57F7">
        <w:rPr>
          <w:rFonts w:asciiTheme="minorHAnsi" w:hAnsiTheme="minorHAnsi" w:cstheme="minorHAnsi"/>
          <w:color w:val="000000" w:themeColor="text1"/>
          <w:szCs w:val="24"/>
          <w:lang w:eastAsia="pl-PL"/>
        </w:rPr>
        <w:t xml:space="preserve"> i rezultatu</w:t>
      </w:r>
      <w:r w:rsidRPr="00335CFA">
        <w:rPr>
          <w:rFonts w:asciiTheme="minorHAnsi" w:hAnsiTheme="minorHAnsi" w:cstheme="minorHAnsi"/>
          <w:color w:val="000000" w:themeColor="text1"/>
          <w:szCs w:val="24"/>
          <w:lang w:eastAsia="pl-PL"/>
        </w:rPr>
        <w:t xml:space="preserve"> i wiązać się będzie z procentowym pomniejszeniem wydatków kwalifikowanych Projektu. Pomniejszenie wydatków kwalifikowanych z tytułu nieosiągnięcia wskaźnika dotyczyć będzie wydatków obejmujących wydatki związane z zadaniem merytorycznym związanym bezpośrednio ze wskaźnikiem, którego założenia nie zostały osiągnięte. Ponadto, wiązać się to będzie z pomniejszeniem kosztów pośrednich Projektu proporcjonalnie do udziału wydatków z zadań merytorycznych związanymi bezpośrednio z nieosiągniętym wskaźnikiem w stosunku do całkowitej kwoty wydatków kwalifikowanych Projektu (z wyłączeniem kosztów pośrednich) oraz biorąc pod uwagę stopień nieosiągnięcia wskaźnika. W przypadku wskaźników, które nie są bezpośrednio związane z wydatkami kwalifikowanymi Projektu, Instytucja Pośrednicząca może uznać za niekwalifikowalną część dofinansowania w związku z niezrealizowaniem wartości docelowych wskaźników zawartych we Wniosku, po dokonaniu szczegółowej analizy przyczyn braku pełnej </w:t>
      </w:r>
      <w:r w:rsidRPr="00335CFA">
        <w:rPr>
          <w:rFonts w:asciiTheme="minorHAnsi" w:hAnsiTheme="minorHAnsi" w:cstheme="minorHAnsi"/>
          <w:color w:val="000000" w:themeColor="text1"/>
          <w:szCs w:val="24"/>
          <w:lang w:eastAsia="pl-PL"/>
        </w:rPr>
        <w:lastRenderedPageBreak/>
        <w:t>realizacji wartości docelowych przedstawionych przez Beneficjenta, w tym oceny wpływu czynników od niego niezależnych, które uniemożliwiły pełną realizację wartości docelowych wskaźników.</w:t>
      </w:r>
    </w:p>
    <w:p w14:paraId="1D2C6845" w14:textId="77777777" w:rsidR="007716D6" w:rsidRPr="00335CFA" w:rsidRDefault="007716D6" w:rsidP="00266189">
      <w:pPr>
        <w:pStyle w:val="Akapitzlist"/>
        <w:numPr>
          <w:ilvl w:val="0"/>
          <w:numId w:val="37"/>
        </w:numPr>
        <w:spacing w:before="0" w:after="0"/>
        <w:rPr>
          <w:rFonts w:asciiTheme="minorHAnsi" w:hAnsiTheme="minorHAnsi" w:cstheme="minorHAnsi"/>
          <w:color w:val="000000" w:themeColor="text1"/>
          <w:lang w:eastAsia="pl-PL"/>
        </w:rPr>
      </w:pPr>
      <w:r w:rsidRPr="00335CFA">
        <w:rPr>
          <w:rFonts w:asciiTheme="minorHAnsi" w:hAnsiTheme="minorHAnsi" w:cstheme="minorHAnsi"/>
          <w:color w:val="000000" w:themeColor="text1"/>
          <w:lang w:eastAsia="pl-PL"/>
        </w:rPr>
        <w:t>Beneficjent zobowiązuje się do pomiaru wartości wskaźników osiągniętych w wyniku realizacji Projektu, zgodnie ze wskaźnikami zamieszczonymi we Wniosku. Beneficjent ma obowiązek przedkładania, w okresie utrzymania trwałości Projektu, na żądanie Instytucji Pośredniczącej, informacji o osiągniętych wskaźnikach. Beneficjent niezwłocznie informuje Instytucję Pośredniczącą o wszelkich zagrożeniach oraz nieprawidłowościach w realizacji Projektu, które mogą skutkować nieutrzymaniem osiągniętych wskaźników w wyniku realizacji Projektu.</w:t>
      </w:r>
    </w:p>
    <w:p w14:paraId="4BA8DFBB" w14:textId="23A6FDDB" w:rsidR="007716D6" w:rsidRPr="00335CFA" w:rsidRDefault="007716D6" w:rsidP="007716D6">
      <w:pPr>
        <w:keepNext/>
        <w:spacing w:after="60"/>
        <w:rPr>
          <w:rFonts w:asciiTheme="minorHAnsi" w:hAnsiTheme="minorHAnsi" w:cstheme="minorHAnsi"/>
          <w:color w:val="000000" w:themeColor="text1"/>
          <w:szCs w:val="24"/>
        </w:rPr>
      </w:pPr>
      <w:r w:rsidRPr="00335CFA">
        <w:rPr>
          <w:rFonts w:asciiTheme="minorHAnsi" w:hAnsiTheme="minorHAnsi" w:cstheme="minorHAnsi"/>
          <w:b/>
          <w:color w:val="000000" w:themeColor="text1"/>
          <w:szCs w:val="24"/>
        </w:rPr>
        <w:t>§ 1</w:t>
      </w:r>
      <w:r>
        <w:rPr>
          <w:rFonts w:asciiTheme="minorHAnsi" w:hAnsiTheme="minorHAnsi" w:cstheme="minorHAnsi"/>
          <w:b/>
          <w:color w:val="000000" w:themeColor="text1"/>
          <w:szCs w:val="24"/>
        </w:rPr>
        <w:t>3</w:t>
      </w:r>
      <w:r w:rsidRPr="00335CFA">
        <w:rPr>
          <w:rFonts w:asciiTheme="minorHAnsi" w:hAnsiTheme="minorHAnsi" w:cstheme="minorHAnsi"/>
          <w:b/>
          <w:color w:val="000000" w:themeColor="text1"/>
          <w:szCs w:val="24"/>
        </w:rPr>
        <w:t>.</w:t>
      </w:r>
      <w:r>
        <w:rPr>
          <w:rFonts w:asciiTheme="minorHAnsi" w:hAnsiTheme="minorHAnsi" w:cstheme="minorHAnsi"/>
          <w:b/>
          <w:color w:val="000000" w:themeColor="text1"/>
          <w:szCs w:val="24"/>
        </w:rPr>
        <w:t xml:space="preserve"> </w:t>
      </w:r>
      <w:r w:rsidRPr="00335CFA">
        <w:rPr>
          <w:rFonts w:asciiTheme="minorHAnsi" w:hAnsiTheme="minorHAnsi" w:cstheme="minorHAnsi"/>
          <w:b/>
          <w:bCs/>
          <w:color w:val="000000" w:themeColor="text1"/>
          <w:szCs w:val="24"/>
        </w:rPr>
        <w:t xml:space="preserve">Kontrola </w:t>
      </w:r>
      <w:r w:rsidR="002B0BCF">
        <w:rPr>
          <w:rFonts w:asciiTheme="minorHAnsi" w:hAnsiTheme="minorHAnsi" w:cstheme="minorHAnsi"/>
          <w:b/>
          <w:bCs/>
          <w:color w:val="000000" w:themeColor="text1"/>
          <w:szCs w:val="24"/>
        </w:rPr>
        <w:t>P</w:t>
      </w:r>
      <w:r>
        <w:rPr>
          <w:rFonts w:asciiTheme="minorHAnsi" w:hAnsiTheme="minorHAnsi" w:cstheme="minorHAnsi"/>
          <w:b/>
          <w:bCs/>
          <w:color w:val="000000" w:themeColor="text1"/>
          <w:szCs w:val="24"/>
        </w:rPr>
        <w:t>rojektu</w:t>
      </w:r>
      <w:r>
        <w:rPr>
          <w:rFonts w:asciiTheme="minorHAnsi" w:hAnsiTheme="minorHAnsi" w:cstheme="minorHAnsi"/>
          <w:b/>
          <w:bCs/>
          <w:color w:val="000000" w:themeColor="text1"/>
          <w:szCs w:val="24"/>
        </w:rPr>
        <w:br/>
      </w:r>
    </w:p>
    <w:p w14:paraId="289BD969" w14:textId="77777777" w:rsidR="007716D6" w:rsidRPr="00841C28" w:rsidRDefault="007716D6" w:rsidP="00266189">
      <w:pPr>
        <w:pStyle w:val="Akapitzlist"/>
        <w:numPr>
          <w:ilvl w:val="0"/>
          <w:numId w:val="48"/>
        </w:numPr>
        <w:tabs>
          <w:tab w:val="clear" w:pos="360"/>
          <w:tab w:val="num" w:pos="0"/>
        </w:tabs>
        <w:spacing w:before="0" w:after="60"/>
        <w:ind w:left="426" w:hanging="426"/>
        <w:rPr>
          <w:rFonts w:asciiTheme="minorHAnsi" w:hAnsiTheme="minorHAnsi" w:cstheme="minorHAnsi"/>
          <w:color w:val="000000" w:themeColor="text1"/>
        </w:rPr>
      </w:pPr>
      <w:r w:rsidRPr="00841C28">
        <w:rPr>
          <w:rFonts w:asciiTheme="minorHAnsi" w:hAnsiTheme="minorHAnsi" w:cstheme="minorHAnsi"/>
          <w:color w:val="000000" w:themeColor="text1"/>
        </w:rPr>
        <w:t>Kontrola może zostać przeprowadzona w siedzibie instytucji kontrolującej lub w innym miejscu świadczenia przez osoby kontrolujące pracy lub usług na rzecz instytucji kontrolującej, w siedzibie podmiotu kontrolowanego, jak również w każdym miejscu związanym z realizacją Projektu.</w:t>
      </w:r>
    </w:p>
    <w:p w14:paraId="7DF047C4" w14:textId="77777777" w:rsidR="007716D6" w:rsidRPr="00841C28" w:rsidRDefault="007716D6" w:rsidP="00266189">
      <w:pPr>
        <w:pStyle w:val="Akapitzlist"/>
        <w:numPr>
          <w:ilvl w:val="0"/>
          <w:numId w:val="48"/>
        </w:numPr>
        <w:tabs>
          <w:tab w:val="clear" w:pos="360"/>
          <w:tab w:val="num" w:pos="0"/>
        </w:tabs>
        <w:spacing w:before="0" w:after="60"/>
        <w:ind w:left="426" w:hanging="426"/>
        <w:rPr>
          <w:rFonts w:asciiTheme="minorHAnsi" w:hAnsiTheme="minorHAnsi" w:cstheme="minorHAnsi"/>
          <w:color w:val="000000" w:themeColor="text1"/>
        </w:rPr>
      </w:pPr>
      <w:r w:rsidRPr="00841C28">
        <w:rPr>
          <w:rFonts w:asciiTheme="minorHAnsi" w:hAnsiTheme="minorHAnsi" w:cstheme="minorHAnsi"/>
          <w:color w:val="000000" w:themeColor="text1"/>
        </w:rPr>
        <w:t>Niektóre czynności kontrolne mogą być prowadzone w siedzibie podmiotu kontrolującego na podstawie danych i dokumentów zamieszczonych w CST2021 i innych dokumentów przekazywanych przez Beneficjenta</w:t>
      </w:r>
      <w:r w:rsidRPr="00841C28">
        <w:rPr>
          <w:rFonts w:asciiTheme="minorHAnsi" w:hAnsiTheme="minorHAnsi" w:cstheme="minorHAnsi"/>
          <w:i/>
          <w:iCs/>
          <w:color w:val="000000" w:themeColor="text1"/>
        </w:rPr>
        <w:t>,</w:t>
      </w:r>
      <w:r w:rsidRPr="00841C28">
        <w:rPr>
          <w:rFonts w:asciiTheme="minorHAnsi" w:hAnsiTheme="minorHAnsi" w:cstheme="minorHAnsi"/>
          <w:color w:val="000000" w:themeColor="text1"/>
        </w:rPr>
        <w:t xml:space="preserve"> również w okresie, o którym mowa w § 11 ust. 1.</w:t>
      </w:r>
    </w:p>
    <w:p w14:paraId="05FE1401" w14:textId="77777777" w:rsidR="007716D6" w:rsidRPr="00841C28" w:rsidRDefault="007716D6" w:rsidP="00266189">
      <w:pPr>
        <w:pStyle w:val="Akapitzlist"/>
        <w:numPr>
          <w:ilvl w:val="0"/>
          <w:numId w:val="48"/>
        </w:numPr>
        <w:tabs>
          <w:tab w:val="clear" w:pos="360"/>
          <w:tab w:val="num" w:pos="0"/>
        </w:tabs>
        <w:spacing w:before="0" w:after="60"/>
        <w:ind w:left="426" w:hanging="426"/>
        <w:rPr>
          <w:rFonts w:asciiTheme="minorHAnsi" w:hAnsiTheme="minorHAnsi" w:cstheme="minorHAnsi"/>
          <w:color w:val="000000" w:themeColor="text1"/>
        </w:rPr>
      </w:pPr>
      <w:r w:rsidRPr="00841C28">
        <w:rPr>
          <w:rFonts w:asciiTheme="minorHAnsi" w:hAnsiTheme="minorHAnsi" w:cstheme="minorHAnsi"/>
          <w:color w:val="000000" w:themeColor="text1"/>
        </w:rPr>
        <w:t>Kontrole mogą być prowadzone do ostatniego dnia okresu, w którym upływa zobowiązanie Beneficjenta do przechowywania dokumentacji, zgodnie z § 11 ust. 1.</w:t>
      </w:r>
    </w:p>
    <w:p w14:paraId="7F52301E" w14:textId="77777777" w:rsidR="007716D6" w:rsidRPr="00841C28" w:rsidRDefault="007716D6" w:rsidP="00266189">
      <w:pPr>
        <w:pStyle w:val="Akapitzlist"/>
        <w:numPr>
          <w:ilvl w:val="0"/>
          <w:numId w:val="48"/>
        </w:numPr>
        <w:tabs>
          <w:tab w:val="clear" w:pos="360"/>
          <w:tab w:val="num" w:pos="0"/>
        </w:tabs>
        <w:spacing w:before="0" w:after="60"/>
        <w:ind w:left="426" w:hanging="426"/>
        <w:rPr>
          <w:rFonts w:asciiTheme="minorHAnsi" w:hAnsiTheme="minorHAnsi" w:cstheme="minorHAnsi"/>
          <w:color w:val="000000" w:themeColor="text1"/>
        </w:rPr>
      </w:pPr>
      <w:r w:rsidRPr="00841C28">
        <w:rPr>
          <w:rFonts w:asciiTheme="minorHAnsi" w:hAnsiTheme="minorHAnsi" w:cstheme="minorHAnsi"/>
          <w:color w:val="000000" w:themeColor="text1"/>
        </w:rPr>
        <w:t>Beneficjent zobowiązuje się niezwłocznie poinformować Instytucję Pośredniczącą o każdej kontroli prowadzonej w Projekcie przez inne niż Instytucja Pośrednicząca uprawnione podmioty, której zakres obejmuje realizowany Projekt. Beneficjent przekaże do Instytucji Pośredniczącej za pośrednictwem CST2021 skan wyników ww. kontroli w terminie 7 dni od dnia ich otrzymania oraz informację/dokumentację potwierdzającą wykonanie zaleceń pokontrolnych, jeśli zostaną takie wydane.</w:t>
      </w:r>
    </w:p>
    <w:p w14:paraId="0F0CF33A" w14:textId="6E6D8D8B" w:rsidR="007716D6" w:rsidRPr="00841C28" w:rsidRDefault="007716D6" w:rsidP="00266189">
      <w:pPr>
        <w:pStyle w:val="Akapitzlist"/>
        <w:numPr>
          <w:ilvl w:val="0"/>
          <w:numId w:val="48"/>
        </w:numPr>
        <w:tabs>
          <w:tab w:val="clear" w:pos="360"/>
          <w:tab w:val="num" w:pos="0"/>
        </w:tabs>
        <w:spacing w:before="0" w:after="60"/>
        <w:ind w:left="426" w:hanging="426"/>
        <w:rPr>
          <w:rFonts w:asciiTheme="minorHAnsi" w:hAnsiTheme="minorHAnsi" w:cstheme="minorHAnsi"/>
          <w:color w:val="000000" w:themeColor="text1"/>
        </w:rPr>
      </w:pPr>
      <w:r w:rsidRPr="00841C28">
        <w:rPr>
          <w:rFonts w:asciiTheme="minorHAnsi" w:hAnsiTheme="minorHAnsi" w:cstheme="minorHAnsi"/>
          <w:color w:val="000000" w:themeColor="text1"/>
        </w:rPr>
        <w:lastRenderedPageBreak/>
        <w:t>Ustalenia Instytucji Pośredniczącej oraz podmiotów, o których mowa w §</w:t>
      </w:r>
      <w:r w:rsidR="00AE0D04">
        <w:rPr>
          <w:rFonts w:asciiTheme="minorHAnsi" w:hAnsiTheme="minorHAnsi" w:cstheme="minorHAnsi"/>
          <w:color w:val="000000" w:themeColor="text1"/>
        </w:rPr>
        <w:t xml:space="preserve"> </w:t>
      </w:r>
      <w:r w:rsidRPr="00841C28">
        <w:rPr>
          <w:rFonts w:asciiTheme="minorHAnsi" w:hAnsiTheme="minorHAnsi" w:cstheme="minorHAnsi"/>
          <w:color w:val="000000" w:themeColor="text1"/>
        </w:rPr>
        <w:t>4 ust. 1 pkt 5, mogą prowadzić do korekty wydatków kwalifikowalnych rozliczonych w ramach Projektu zgodnie z § 9.</w:t>
      </w:r>
    </w:p>
    <w:p w14:paraId="7EDBA327" w14:textId="77777777" w:rsidR="007716D6" w:rsidRPr="00841C28" w:rsidRDefault="007716D6" w:rsidP="00266189">
      <w:pPr>
        <w:pStyle w:val="Akapitzlist"/>
        <w:numPr>
          <w:ilvl w:val="0"/>
          <w:numId w:val="48"/>
        </w:numPr>
        <w:tabs>
          <w:tab w:val="clear" w:pos="360"/>
          <w:tab w:val="num" w:pos="0"/>
        </w:tabs>
        <w:spacing w:before="0" w:after="60"/>
        <w:ind w:left="426" w:hanging="426"/>
        <w:rPr>
          <w:rFonts w:asciiTheme="minorHAnsi" w:hAnsiTheme="minorHAnsi" w:cstheme="minorHAnsi"/>
          <w:color w:val="000000" w:themeColor="text1"/>
        </w:rPr>
      </w:pPr>
      <w:r w:rsidRPr="00841C28">
        <w:rPr>
          <w:rFonts w:asciiTheme="minorHAnsi" w:hAnsiTheme="minorHAnsi" w:cstheme="minorHAnsi"/>
          <w:color w:val="000000" w:themeColor="text1"/>
        </w:rPr>
        <w:t xml:space="preserve">Pracownicy Instytucji Pośredniczącej lub upoważnione </w:t>
      </w:r>
      <w:r w:rsidRPr="00841C28">
        <w:rPr>
          <w:rStyle w:val="markedcontent"/>
          <w:rFonts w:asciiTheme="minorHAnsi" w:hAnsiTheme="minorHAnsi" w:cstheme="minorHAnsi"/>
          <w:color w:val="000000" w:themeColor="text1"/>
        </w:rPr>
        <w:t>osoby niebędące pracownikami Instytucji Pośredniczącej</w:t>
      </w:r>
      <w:r w:rsidRPr="00841C28">
        <w:rPr>
          <w:rFonts w:asciiTheme="minorHAnsi" w:hAnsiTheme="minorHAnsi" w:cstheme="minorHAnsi"/>
          <w:color w:val="000000" w:themeColor="text1"/>
        </w:rPr>
        <w:t xml:space="preserve"> przeprowadzają kontrole Projektu zgodnie z zasadami określonymi w Ustawie.</w:t>
      </w:r>
    </w:p>
    <w:p w14:paraId="4B0EFA04" w14:textId="77777777" w:rsidR="007716D6" w:rsidRPr="00841C28" w:rsidRDefault="007716D6" w:rsidP="00266189">
      <w:pPr>
        <w:pStyle w:val="Akapitzlist"/>
        <w:numPr>
          <w:ilvl w:val="0"/>
          <w:numId w:val="48"/>
        </w:numPr>
        <w:tabs>
          <w:tab w:val="clear" w:pos="360"/>
          <w:tab w:val="num" w:pos="0"/>
        </w:tabs>
        <w:spacing w:before="0" w:after="60"/>
        <w:ind w:left="426" w:hanging="426"/>
        <w:rPr>
          <w:rFonts w:asciiTheme="minorHAnsi" w:hAnsiTheme="minorHAnsi" w:cstheme="minorHAnsi"/>
          <w:color w:val="000000" w:themeColor="text1"/>
        </w:rPr>
      </w:pPr>
      <w:r w:rsidRPr="00841C28">
        <w:rPr>
          <w:rFonts w:asciiTheme="minorHAnsi" w:hAnsiTheme="minorHAnsi" w:cstheme="minorHAnsi"/>
          <w:color w:val="000000" w:themeColor="text1"/>
        </w:rPr>
        <w:t>Obowiązki Beneficjenta związane z kontrolą Projektu są określone w art. 25 ust. 8 – 9 Ustawy.</w:t>
      </w:r>
    </w:p>
    <w:p w14:paraId="189A4632" w14:textId="33A6DE32" w:rsidR="007716D6" w:rsidRPr="00841C28" w:rsidRDefault="007716D6" w:rsidP="00266189">
      <w:pPr>
        <w:pStyle w:val="Akapitzlist"/>
        <w:numPr>
          <w:ilvl w:val="0"/>
          <w:numId w:val="48"/>
        </w:numPr>
        <w:tabs>
          <w:tab w:val="clear" w:pos="360"/>
          <w:tab w:val="num" w:pos="0"/>
        </w:tabs>
        <w:spacing w:before="0" w:after="60"/>
        <w:ind w:left="426" w:hanging="426"/>
        <w:rPr>
          <w:rFonts w:asciiTheme="minorHAnsi" w:hAnsiTheme="minorHAnsi" w:cstheme="minorHAnsi"/>
          <w:color w:val="000000" w:themeColor="text1"/>
        </w:rPr>
      </w:pPr>
      <w:r w:rsidRPr="00841C28">
        <w:rPr>
          <w:rFonts w:asciiTheme="minorHAnsi" w:hAnsiTheme="minorHAnsi" w:cstheme="minorHAnsi"/>
          <w:color w:val="000000" w:themeColor="text1"/>
        </w:rPr>
        <w:t xml:space="preserve">Niezrealizowanie obowiązków, o których mowa w ust. </w:t>
      </w:r>
      <w:r w:rsidR="00517ADD">
        <w:rPr>
          <w:rFonts w:asciiTheme="minorHAnsi" w:hAnsiTheme="minorHAnsi" w:cstheme="minorHAnsi"/>
          <w:color w:val="000000" w:themeColor="text1"/>
        </w:rPr>
        <w:t>7</w:t>
      </w:r>
      <w:r w:rsidRPr="00841C28">
        <w:rPr>
          <w:rFonts w:asciiTheme="minorHAnsi" w:hAnsiTheme="minorHAnsi" w:cstheme="minorHAnsi"/>
          <w:color w:val="000000" w:themeColor="text1"/>
        </w:rPr>
        <w:t xml:space="preserve"> jest traktowane jako utrudnianie przeprowadzenia kontroli lub audytu.</w:t>
      </w:r>
    </w:p>
    <w:p w14:paraId="71839E5D" w14:textId="77777777" w:rsidR="007716D6" w:rsidRPr="00841C28" w:rsidRDefault="007716D6" w:rsidP="00266189">
      <w:pPr>
        <w:pStyle w:val="Akapitzlist"/>
        <w:numPr>
          <w:ilvl w:val="0"/>
          <w:numId w:val="48"/>
        </w:numPr>
        <w:tabs>
          <w:tab w:val="clear" w:pos="360"/>
          <w:tab w:val="num" w:pos="0"/>
        </w:tabs>
        <w:spacing w:before="0" w:after="60"/>
        <w:ind w:left="426" w:hanging="426"/>
        <w:rPr>
          <w:rFonts w:asciiTheme="minorHAnsi" w:hAnsiTheme="minorHAnsi" w:cstheme="minorHAnsi"/>
          <w:color w:val="000000" w:themeColor="text1"/>
        </w:rPr>
      </w:pPr>
      <w:r w:rsidRPr="00841C28">
        <w:rPr>
          <w:rFonts w:asciiTheme="minorHAnsi" w:hAnsiTheme="minorHAnsi" w:cstheme="minorHAnsi"/>
          <w:color w:val="000000" w:themeColor="text1"/>
        </w:rPr>
        <w:t>Instytucja Pośrednicząca przeprowadza kontrole w trybie planowym lub doraźnym. W przypadku kontroli w trybie planowym, instytucja kontrolująca przekazuje Beneficjentowi pisemne zawiadomienie o planowanej kontroli w terminie nie krótszym niż 5 dni przed planowanym terminem kontroli.</w:t>
      </w:r>
    </w:p>
    <w:p w14:paraId="615F4A72" w14:textId="77777777" w:rsidR="007716D6" w:rsidRPr="00841C28" w:rsidRDefault="007716D6" w:rsidP="00266189">
      <w:pPr>
        <w:pStyle w:val="Akapitzlist"/>
        <w:numPr>
          <w:ilvl w:val="0"/>
          <w:numId w:val="48"/>
        </w:numPr>
        <w:tabs>
          <w:tab w:val="clear" w:pos="360"/>
          <w:tab w:val="num" w:pos="0"/>
        </w:tabs>
        <w:spacing w:before="0" w:after="60"/>
        <w:ind w:left="426" w:hanging="426"/>
        <w:rPr>
          <w:rFonts w:asciiTheme="minorHAnsi" w:hAnsiTheme="minorHAnsi" w:cstheme="minorHAnsi"/>
          <w:color w:val="000000" w:themeColor="text1"/>
        </w:rPr>
      </w:pPr>
      <w:r w:rsidRPr="00841C28">
        <w:rPr>
          <w:rFonts w:asciiTheme="minorHAnsi" w:hAnsiTheme="minorHAnsi" w:cstheme="minorHAnsi"/>
          <w:color w:val="000000" w:themeColor="text1"/>
        </w:rPr>
        <w:t>Po zakończeniu kontroli zostanie przekazana Beneficjentowi informacja pokontrolna w terminie 30 dni od dnia zakończenia kontroli.</w:t>
      </w:r>
    </w:p>
    <w:p w14:paraId="1FB7F093" w14:textId="77777777" w:rsidR="007716D6" w:rsidRPr="00841C28" w:rsidRDefault="007716D6" w:rsidP="00266189">
      <w:pPr>
        <w:pStyle w:val="Akapitzlist"/>
        <w:numPr>
          <w:ilvl w:val="0"/>
          <w:numId w:val="48"/>
        </w:numPr>
        <w:tabs>
          <w:tab w:val="clear" w:pos="360"/>
          <w:tab w:val="num" w:pos="0"/>
        </w:tabs>
        <w:spacing w:before="0" w:after="60"/>
        <w:ind w:left="426" w:hanging="426"/>
        <w:rPr>
          <w:rFonts w:asciiTheme="minorHAnsi" w:hAnsiTheme="minorHAnsi" w:cstheme="minorHAnsi"/>
          <w:color w:val="000000" w:themeColor="text1"/>
        </w:rPr>
      </w:pPr>
      <w:r w:rsidRPr="00841C28">
        <w:rPr>
          <w:rFonts w:asciiTheme="minorHAnsi" w:hAnsiTheme="minorHAnsi" w:cstheme="minorHAnsi"/>
          <w:color w:val="000000" w:themeColor="text1"/>
        </w:rPr>
        <w:t>Jeżeli sporządzenie informacji pokontrolnej wymaga podjęcia dodatkowych czynności kontrolnych, uzyskania dodatkowych dokumentów lub dodatkowych wyjaśnień, polegających w szczególności na zasięgnięciu przez instytucję kontrolującą opinii prawnych, stanowiska innych organów i instytucji, bądź wyjaśnień ze strony kontrolowanego, bieg terminu rozpoczyna się od dnia otrzymania ostatniego dokumentu, wyjaśnień w sprawie.</w:t>
      </w:r>
    </w:p>
    <w:p w14:paraId="6E950639" w14:textId="77777777" w:rsidR="007716D6" w:rsidRPr="00841C28" w:rsidRDefault="007716D6" w:rsidP="00266189">
      <w:pPr>
        <w:pStyle w:val="Akapitzlist"/>
        <w:numPr>
          <w:ilvl w:val="0"/>
          <w:numId w:val="48"/>
        </w:numPr>
        <w:tabs>
          <w:tab w:val="clear" w:pos="360"/>
          <w:tab w:val="num" w:pos="0"/>
        </w:tabs>
        <w:spacing w:before="0" w:after="60"/>
        <w:ind w:left="426" w:hanging="426"/>
        <w:rPr>
          <w:rFonts w:asciiTheme="minorHAnsi" w:hAnsiTheme="minorHAnsi" w:cstheme="minorHAnsi"/>
          <w:color w:val="000000" w:themeColor="text1"/>
        </w:rPr>
      </w:pPr>
      <w:r w:rsidRPr="00841C28">
        <w:rPr>
          <w:rFonts w:asciiTheme="minorHAnsi" w:hAnsiTheme="minorHAnsi" w:cstheme="minorHAnsi"/>
          <w:color w:val="000000" w:themeColor="text1"/>
        </w:rPr>
        <w:t>Instytucja Pośrednicząca może wydłużyć termin na sporządzenie informacji pokontrolnej w sytuacji niezakończenia procesu weryfikacji dokumentacji kontrolnej, złożoności zakresu kontroli, wielkości obszaru kontroli. O wydłużeniu terminu sporządzenia informacji pokontrolnej instytucja kontrolująca informuje pisemnie Beneficjenta.</w:t>
      </w:r>
    </w:p>
    <w:p w14:paraId="661CBC34" w14:textId="77777777" w:rsidR="007716D6" w:rsidRPr="00841C28" w:rsidRDefault="007716D6" w:rsidP="00266189">
      <w:pPr>
        <w:pStyle w:val="Akapitzlist"/>
        <w:numPr>
          <w:ilvl w:val="0"/>
          <w:numId w:val="48"/>
        </w:numPr>
        <w:tabs>
          <w:tab w:val="clear" w:pos="360"/>
          <w:tab w:val="num" w:pos="0"/>
        </w:tabs>
        <w:spacing w:before="0" w:after="60"/>
        <w:ind w:left="426" w:hanging="426"/>
        <w:rPr>
          <w:rFonts w:asciiTheme="minorHAnsi" w:hAnsiTheme="minorHAnsi" w:cstheme="minorHAnsi"/>
          <w:color w:val="000000" w:themeColor="text1"/>
        </w:rPr>
      </w:pPr>
      <w:r w:rsidRPr="00841C28">
        <w:rPr>
          <w:rFonts w:asciiTheme="minorHAnsi" w:hAnsiTheme="minorHAnsi" w:cstheme="minorHAnsi"/>
          <w:color w:val="000000" w:themeColor="text1"/>
        </w:rPr>
        <w:t>Podmiot kontrolowany ma prawo do zgłoszenia na piśmie utrwalonym w postaci elektronicznej lub w postaci papierowej, w terminie 14 dni od dnia doręczenia mu informacji pokontrolnej, podpisanych, umotywowanych zastrzeżeń do tej informacji.</w:t>
      </w:r>
    </w:p>
    <w:p w14:paraId="776D0EB3" w14:textId="77777777" w:rsidR="007716D6" w:rsidRPr="00841C28" w:rsidRDefault="007716D6" w:rsidP="00266189">
      <w:pPr>
        <w:pStyle w:val="Akapitzlist"/>
        <w:numPr>
          <w:ilvl w:val="0"/>
          <w:numId w:val="48"/>
        </w:numPr>
        <w:tabs>
          <w:tab w:val="clear" w:pos="360"/>
          <w:tab w:val="num" w:pos="0"/>
        </w:tabs>
        <w:spacing w:before="0" w:after="60"/>
        <w:ind w:left="426" w:hanging="426"/>
        <w:rPr>
          <w:rFonts w:asciiTheme="minorHAnsi" w:hAnsiTheme="minorHAnsi" w:cstheme="minorHAnsi"/>
          <w:color w:val="000000" w:themeColor="text1"/>
        </w:rPr>
      </w:pPr>
      <w:r w:rsidRPr="00841C28">
        <w:rPr>
          <w:rFonts w:asciiTheme="minorHAnsi" w:hAnsiTheme="minorHAnsi" w:cstheme="minorHAnsi"/>
          <w:color w:val="000000" w:themeColor="text1"/>
        </w:rPr>
        <w:lastRenderedPageBreak/>
        <w:t>Instytucja Pośrednicząca rozpatruje zastrzeżenia do informacji pokontrolnej zgodnie z art. 27 ust. 3 – 7 Ustawy.</w:t>
      </w:r>
    </w:p>
    <w:p w14:paraId="2DD9D3E0" w14:textId="77777777" w:rsidR="007716D6" w:rsidRPr="00841C28" w:rsidRDefault="007716D6" w:rsidP="00266189">
      <w:pPr>
        <w:pStyle w:val="Akapitzlist"/>
        <w:numPr>
          <w:ilvl w:val="0"/>
          <w:numId w:val="48"/>
        </w:numPr>
        <w:tabs>
          <w:tab w:val="clear" w:pos="360"/>
          <w:tab w:val="num" w:pos="0"/>
          <w:tab w:val="left" w:pos="709"/>
        </w:tabs>
        <w:spacing w:before="0" w:after="60"/>
        <w:ind w:left="426" w:hanging="426"/>
        <w:rPr>
          <w:rFonts w:asciiTheme="minorHAnsi" w:hAnsiTheme="minorHAnsi" w:cstheme="minorHAnsi"/>
          <w:color w:val="000000" w:themeColor="text1"/>
        </w:rPr>
      </w:pPr>
      <w:r w:rsidRPr="00841C28">
        <w:rPr>
          <w:rFonts w:asciiTheme="minorHAnsi" w:hAnsiTheme="minorHAnsi" w:cstheme="minorHAnsi"/>
          <w:color w:val="000000" w:themeColor="text1"/>
        </w:rPr>
        <w:t>Po rozpatrzeniu zastrzeżeń do informacji pokontrolnej Instytucja Pośrednicząca sporządza ostateczną informację pokontrolną, zgodnie z art. 27 ust. 8 Ustawy.</w:t>
      </w:r>
    </w:p>
    <w:p w14:paraId="18A2131E" w14:textId="77777777" w:rsidR="007716D6" w:rsidRPr="00841C28" w:rsidRDefault="007716D6" w:rsidP="00266189">
      <w:pPr>
        <w:pStyle w:val="Akapitzlist"/>
        <w:numPr>
          <w:ilvl w:val="0"/>
          <w:numId w:val="48"/>
        </w:numPr>
        <w:tabs>
          <w:tab w:val="clear" w:pos="360"/>
          <w:tab w:val="num" w:pos="0"/>
          <w:tab w:val="left" w:pos="284"/>
        </w:tabs>
        <w:spacing w:before="0" w:after="60"/>
        <w:ind w:left="426" w:hanging="426"/>
        <w:rPr>
          <w:rFonts w:asciiTheme="minorHAnsi" w:hAnsiTheme="minorHAnsi" w:cstheme="minorHAnsi"/>
          <w:color w:val="000000" w:themeColor="text1"/>
        </w:rPr>
      </w:pPr>
      <w:r w:rsidRPr="00841C28">
        <w:rPr>
          <w:rFonts w:asciiTheme="minorHAnsi" w:hAnsiTheme="minorHAnsi" w:cstheme="minorHAnsi"/>
          <w:color w:val="000000" w:themeColor="text1"/>
        </w:rPr>
        <w:t xml:space="preserve">Do ostatecznej informacji pokontrolnej oraz do pisemnego stanowiska wobec zgłoszonych zastrzeżeń </w:t>
      </w:r>
      <w:r w:rsidRPr="00841C28">
        <w:rPr>
          <w:rFonts w:asciiTheme="minorHAnsi" w:hAnsiTheme="minorHAnsi" w:cstheme="minorHAnsi"/>
          <w:b/>
          <w:bCs/>
          <w:color w:val="000000" w:themeColor="text1"/>
        </w:rPr>
        <w:t>nie przysługuje prawo do złożenia kolejnych zastrzeżeń</w:t>
      </w:r>
      <w:r w:rsidRPr="00841C28">
        <w:rPr>
          <w:rFonts w:asciiTheme="minorHAnsi" w:hAnsiTheme="minorHAnsi" w:cstheme="minorHAnsi"/>
          <w:color w:val="000000" w:themeColor="text1"/>
        </w:rPr>
        <w:t>.</w:t>
      </w:r>
    </w:p>
    <w:p w14:paraId="1CC4181A" w14:textId="77777777" w:rsidR="007716D6" w:rsidRPr="00841C28" w:rsidRDefault="007716D6" w:rsidP="00266189">
      <w:pPr>
        <w:pStyle w:val="Akapitzlist"/>
        <w:numPr>
          <w:ilvl w:val="0"/>
          <w:numId w:val="48"/>
        </w:numPr>
        <w:tabs>
          <w:tab w:val="clear" w:pos="360"/>
          <w:tab w:val="num" w:pos="0"/>
          <w:tab w:val="left" w:pos="284"/>
        </w:tabs>
        <w:spacing w:before="0" w:after="60"/>
        <w:ind w:left="426" w:hanging="426"/>
        <w:rPr>
          <w:rFonts w:asciiTheme="minorHAnsi" w:hAnsiTheme="minorHAnsi" w:cstheme="minorHAnsi"/>
          <w:color w:val="000000" w:themeColor="text1"/>
        </w:rPr>
      </w:pPr>
      <w:r w:rsidRPr="00841C28">
        <w:rPr>
          <w:rFonts w:asciiTheme="minorHAnsi" w:hAnsiTheme="minorHAnsi" w:cstheme="minorHAnsi"/>
          <w:color w:val="000000" w:themeColor="text1"/>
        </w:rPr>
        <w:t>W uzasadnionych przypadkach w wyniku kontroli są wydawane zalecenia pokontrolne. Zasady dotyczące wykonania zaleceń pokontrolnych są określone w art. 27 ust. 9, 10, 12 Ustawy.</w:t>
      </w:r>
    </w:p>
    <w:p w14:paraId="29DD6BBF" w14:textId="3F5A426F" w:rsidR="007716D6" w:rsidRPr="00841C28" w:rsidRDefault="007716D6" w:rsidP="00266189">
      <w:pPr>
        <w:pStyle w:val="Akapitzlist"/>
        <w:numPr>
          <w:ilvl w:val="0"/>
          <w:numId w:val="48"/>
        </w:numPr>
        <w:tabs>
          <w:tab w:val="clear" w:pos="360"/>
          <w:tab w:val="num" w:pos="0"/>
          <w:tab w:val="num" w:pos="142"/>
        </w:tabs>
        <w:spacing w:before="0" w:after="60"/>
        <w:ind w:left="426" w:hanging="426"/>
        <w:rPr>
          <w:rFonts w:asciiTheme="minorHAnsi" w:hAnsiTheme="minorHAnsi" w:cstheme="minorHAnsi"/>
          <w:color w:val="000000" w:themeColor="text1"/>
        </w:rPr>
      </w:pPr>
      <w:r w:rsidRPr="00841C28">
        <w:rPr>
          <w:rFonts w:asciiTheme="minorHAnsi" w:hAnsiTheme="minorHAnsi" w:cstheme="minorHAnsi"/>
          <w:color w:val="000000" w:themeColor="text1"/>
        </w:rPr>
        <w:t xml:space="preserve">Postanowienia ust. 1-4, a także 6-10 stosuje się także do Partnerów i podmiotów upoważnionych </w:t>
      </w:r>
      <w:r w:rsidRPr="00841C28">
        <w:rPr>
          <w:rStyle w:val="ui-provider"/>
          <w:rFonts w:asciiTheme="minorHAnsi" w:hAnsiTheme="minorHAnsi" w:cstheme="minorHAnsi"/>
          <w:color w:val="000000" w:themeColor="text1"/>
        </w:rPr>
        <w:t>do ponoszenia wydatków w ramach Projektu nieposiadających statusu partnera</w:t>
      </w:r>
      <w:r w:rsidRPr="00841C28">
        <w:rPr>
          <w:rFonts w:asciiTheme="minorHAnsi" w:hAnsiTheme="minorHAnsi" w:cstheme="minorHAnsi"/>
          <w:color w:val="000000" w:themeColor="text1"/>
        </w:rPr>
        <w:t>.</w:t>
      </w:r>
    </w:p>
    <w:p w14:paraId="2E7B511C" w14:textId="77777777" w:rsidR="007716D6" w:rsidRPr="00335CFA" w:rsidRDefault="007716D6" w:rsidP="007716D6">
      <w:pPr>
        <w:spacing w:after="60"/>
        <w:rPr>
          <w:rFonts w:asciiTheme="minorHAnsi" w:hAnsiTheme="minorHAnsi" w:cstheme="minorHAnsi"/>
          <w:b/>
          <w:bCs/>
          <w:color w:val="000000" w:themeColor="text1"/>
          <w:szCs w:val="24"/>
        </w:rPr>
      </w:pPr>
      <w:r w:rsidRPr="00335CFA">
        <w:rPr>
          <w:rFonts w:asciiTheme="minorHAnsi" w:hAnsiTheme="minorHAnsi" w:cstheme="minorHAnsi"/>
          <w:b/>
          <w:color w:val="000000" w:themeColor="text1"/>
          <w:szCs w:val="24"/>
        </w:rPr>
        <w:t>§ 1</w:t>
      </w:r>
      <w:r>
        <w:rPr>
          <w:rFonts w:asciiTheme="minorHAnsi" w:hAnsiTheme="minorHAnsi" w:cstheme="minorHAnsi"/>
          <w:b/>
          <w:color w:val="000000" w:themeColor="text1"/>
          <w:szCs w:val="24"/>
        </w:rPr>
        <w:t>4</w:t>
      </w:r>
      <w:r w:rsidRPr="00335CFA">
        <w:rPr>
          <w:rFonts w:asciiTheme="minorHAnsi" w:hAnsiTheme="minorHAnsi" w:cstheme="minorHAnsi"/>
          <w:b/>
          <w:color w:val="000000" w:themeColor="text1"/>
          <w:szCs w:val="24"/>
        </w:rPr>
        <w:t>.</w:t>
      </w:r>
      <w:r>
        <w:rPr>
          <w:rFonts w:asciiTheme="minorHAnsi" w:hAnsiTheme="minorHAnsi" w:cstheme="minorHAnsi"/>
          <w:b/>
          <w:color w:val="000000" w:themeColor="text1"/>
          <w:szCs w:val="24"/>
        </w:rPr>
        <w:t xml:space="preserve"> </w:t>
      </w:r>
      <w:r w:rsidRPr="00335CFA">
        <w:rPr>
          <w:rFonts w:asciiTheme="minorHAnsi" w:hAnsiTheme="minorHAnsi" w:cstheme="minorHAnsi"/>
          <w:b/>
          <w:color w:val="000000" w:themeColor="text1"/>
          <w:szCs w:val="24"/>
        </w:rPr>
        <w:t>Przekazywanie informacji</w:t>
      </w:r>
      <w:r>
        <w:rPr>
          <w:rFonts w:asciiTheme="minorHAnsi" w:hAnsiTheme="minorHAnsi" w:cstheme="minorHAnsi"/>
          <w:b/>
          <w:color w:val="000000" w:themeColor="text1"/>
          <w:szCs w:val="24"/>
        </w:rPr>
        <w:br/>
      </w:r>
    </w:p>
    <w:p w14:paraId="4BE36707" w14:textId="77777777" w:rsidR="007716D6" w:rsidRPr="00335CFA" w:rsidRDefault="007716D6" w:rsidP="00266189">
      <w:pPr>
        <w:numPr>
          <w:ilvl w:val="0"/>
          <w:numId w:val="7"/>
        </w:numPr>
        <w:tabs>
          <w:tab w:val="clear" w:pos="360"/>
          <w:tab w:val="left" w:pos="0"/>
        </w:tabs>
        <w:spacing w:before="0" w:afterLines="60" w:after="144"/>
        <w:ind w:left="425" w:hanging="425"/>
        <w:contextualSpacing/>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Beneficjent zobowiązuje się do przedstawiania na wezwanie Instytucji Pośredniczącej wszelkich informacji i wyjaśnień związanych z realizacją Projektu, w terminie określonym w wezwaniu od dnia otrzymania przez niego takiego wezwania. </w:t>
      </w:r>
    </w:p>
    <w:p w14:paraId="6DF458CC" w14:textId="5A12EB31" w:rsidR="007716D6" w:rsidRPr="00335CFA" w:rsidRDefault="007716D6" w:rsidP="00266189">
      <w:pPr>
        <w:numPr>
          <w:ilvl w:val="0"/>
          <w:numId w:val="7"/>
        </w:numPr>
        <w:tabs>
          <w:tab w:val="clear" w:pos="360"/>
          <w:tab w:val="left" w:pos="0"/>
        </w:tabs>
        <w:spacing w:before="0" w:afterLines="60" w:after="144"/>
        <w:ind w:left="425" w:hanging="425"/>
        <w:contextualSpacing/>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Postanowienia ust. 1 stosuje się w okresie realizacji Projektu oraz w okresie wskazanym w § 3 ust. 3</w:t>
      </w:r>
      <w:r w:rsidR="00CA630F">
        <w:rPr>
          <w:rFonts w:asciiTheme="minorHAnsi" w:hAnsiTheme="minorHAnsi" w:cstheme="minorHAnsi"/>
          <w:color w:val="000000" w:themeColor="text1"/>
          <w:szCs w:val="24"/>
        </w:rPr>
        <w:t>.</w:t>
      </w:r>
    </w:p>
    <w:p w14:paraId="51FF8178" w14:textId="77777777" w:rsidR="007716D6" w:rsidRPr="00335CFA" w:rsidRDefault="007716D6" w:rsidP="00266189">
      <w:pPr>
        <w:numPr>
          <w:ilvl w:val="0"/>
          <w:numId w:val="7"/>
        </w:numPr>
        <w:tabs>
          <w:tab w:val="clear" w:pos="360"/>
          <w:tab w:val="left" w:pos="0"/>
        </w:tabs>
        <w:spacing w:before="0" w:afterLines="60" w:after="144"/>
        <w:ind w:left="425" w:hanging="425"/>
        <w:contextualSpacing/>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Beneficjent jest zobowiązany do współpracy z podmiotami zewnętrznymi, realizującymi badanie ewaluacyjne na zlecenie Instytucji Zarządzającej, Instytucji Pośredniczącej lub innego podmiotu, który zawarł umowę lub porozumienie na podstawie Planu ewaluacji. Beneficjent jest zobowiązany do udzielania każdorazowo na wniosek tych podmiotów dokumentów i informacji na temat realizacji Projektu, niezbędnych do przeprowadzenia badania ewaluacyjnego.</w:t>
      </w:r>
    </w:p>
    <w:p w14:paraId="5216C012" w14:textId="77777777" w:rsidR="007716D6" w:rsidRPr="00335CFA" w:rsidRDefault="007716D6" w:rsidP="00266189">
      <w:pPr>
        <w:numPr>
          <w:ilvl w:val="0"/>
          <w:numId w:val="7"/>
        </w:numPr>
        <w:tabs>
          <w:tab w:val="clear" w:pos="360"/>
          <w:tab w:val="left" w:pos="0"/>
        </w:tabs>
        <w:spacing w:before="0" w:afterLines="60" w:after="144"/>
        <w:ind w:left="425" w:hanging="425"/>
        <w:contextualSpacing/>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Beneficjent zobowiązuje się do: </w:t>
      </w:r>
    </w:p>
    <w:p w14:paraId="4DD34675" w14:textId="77777777" w:rsidR="007716D6" w:rsidRPr="00335CFA" w:rsidRDefault="007716D6" w:rsidP="00266189">
      <w:pPr>
        <w:numPr>
          <w:ilvl w:val="1"/>
          <w:numId w:val="18"/>
        </w:numPr>
        <w:tabs>
          <w:tab w:val="clear" w:pos="708"/>
          <w:tab w:val="left" w:pos="357"/>
        </w:tabs>
        <w:spacing w:before="0" w:after="120"/>
        <w:ind w:left="850" w:hanging="283"/>
        <w:contextualSpacing/>
        <w:rPr>
          <w:rFonts w:asciiTheme="minorHAnsi" w:eastAsia="Times New Roman" w:hAnsiTheme="minorHAnsi" w:cstheme="minorHAnsi"/>
          <w:color w:val="000000" w:themeColor="text1"/>
          <w:szCs w:val="24"/>
        </w:rPr>
      </w:pPr>
      <w:r w:rsidRPr="00335CFA">
        <w:rPr>
          <w:rFonts w:asciiTheme="minorHAnsi" w:eastAsia="Times New Roman" w:hAnsiTheme="minorHAnsi" w:cstheme="minorHAnsi"/>
          <w:color w:val="000000" w:themeColor="text1"/>
          <w:szCs w:val="24"/>
        </w:rPr>
        <w:t>pisemnego poinformowania Instytucji Pośredniczącej o złożeniu przez Beneficjenta lub inny podmiot do sądu upadłościowego i restrukturyzacyjnego:</w:t>
      </w:r>
    </w:p>
    <w:p w14:paraId="3D42E121" w14:textId="77777777" w:rsidR="007716D6" w:rsidRPr="00335CFA" w:rsidRDefault="007716D6" w:rsidP="00266189">
      <w:pPr>
        <w:pStyle w:val="Akapitzlist"/>
        <w:numPr>
          <w:ilvl w:val="0"/>
          <w:numId w:val="19"/>
        </w:numPr>
        <w:spacing w:before="0" w:after="60"/>
        <w:ind w:left="1275" w:hanging="425"/>
        <w:contextualSpacing/>
        <w:rPr>
          <w:rFonts w:asciiTheme="minorHAnsi" w:hAnsiTheme="minorHAnsi" w:cstheme="minorHAnsi"/>
          <w:color w:val="000000" w:themeColor="text1"/>
        </w:rPr>
      </w:pPr>
      <w:r w:rsidRPr="00335CFA">
        <w:rPr>
          <w:rFonts w:asciiTheme="minorHAnsi" w:hAnsiTheme="minorHAnsi" w:cstheme="minorHAnsi"/>
          <w:color w:val="000000" w:themeColor="text1"/>
        </w:rPr>
        <w:lastRenderedPageBreak/>
        <w:t>wniosku o ogłoszenie upadłości Beneficjenta, w tym informacji czy wraz z tym wnioskiem został złożony wniosek o zatwierdzenie warunków sprzedaży przedsiębiorstwa lub jego zorganizowanej części lub składników stanowiących znaczną część przedsiębiorstwa,</w:t>
      </w:r>
    </w:p>
    <w:p w14:paraId="49C374AC" w14:textId="77777777" w:rsidR="007716D6" w:rsidRPr="00335CFA" w:rsidRDefault="007716D6" w:rsidP="00266189">
      <w:pPr>
        <w:pStyle w:val="Akapitzlist"/>
        <w:numPr>
          <w:ilvl w:val="0"/>
          <w:numId w:val="19"/>
        </w:numPr>
        <w:spacing w:before="0" w:after="60"/>
        <w:ind w:left="1275" w:hanging="425"/>
        <w:contextualSpacing/>
        <w:rPr>
          <w:rFonts w:asciiTheme="minorHAnsi" w:hAnsiTheme="minorHAnsi" w:cstheme="minorHAnsi"/>
          <w:color w:val="000000" w:themeColor="text1"/>
        </w:rPr>
      </w:pPr>
      <w:r w:rsidRPr="00335CFA">
        <w:rPr>
          <w:rFonts w:asciiTheme="minorHAnsi" w:hAnsiTheme="minorHAnsi" w:cstheme="minorHAnsi"/>
          <w:color w:val="000000" w:themeColor="text1"/>
        </w:rPr>
        <w:t>wniosku o otwarcie postępowania restrukturyzacyjnego dla Beneficjenta,</w:t>
      </w:r>
    </w:p>
    <w:p w14:paraId="6A5FC179" w14:textId="22EC46F9" w:rsidR="007716D6" w:rsidRPr="00172DA3" w:rsidRDefault="007716D6" w:rsidP="00266189">
      <w:pPr>
        <w:pStyle w:val="Akapitzlist"/>
        <w:numPr>
          <w:ilvl w:val="0"/>
          <w:numId w:val="19"/>
        </w:numPr>
        <w:spacing w:before="0" w:after="0"/>
        <w:ind w:left="1275" w:hanging="425"/>
        <w:contextualSpacing/>
        <w:rPr>
          <w:rFonts w:asciiTheme="minorHAnsi" w:hAnsiTheme="minorHAnsi" w:cstheme="minorHAnsi"/>
          <w:color w:val="000000" w:themeColor="text1"/>
        </w:rPr>
      </w:pPr>
      <w:r w:rsidRPr="00335CFA">
        <w:rPr>
          <w:rFonts w:asciiTheme="minorHAnsi" w:hAnsiTheme="minorHAnsi" w:cstheme="minorHAnsi"/>
          <w:color w:val="000000" w:themeColor="text1"/>
        </w:rPr>
        <w:t>wniosku o zatwierdzeniu układu Beneficjenta</w:t>
      </w:r>
      <w:r w:rsidR="00634FF2">
        <w:rPr>
          <w:rFonts w:asciiTheme="minorHAnsi" w:hAnsiTheme="minorHAnsi" w:cstheme="minorHAnsi"/>
          <w:color w:val="000000" w:themeColor="text1"/>
        </w:rPr>
        <w:t>,</w:t>
      </w:r>
      <w:r>
        <w:rPr>
          <w:rFonts w:asciiTheme="minorHAnsi" w:hAnsiTheme="minorHAnsi" w:cstheme="minorHAnsi"/>
          <w:color w:val="000000" w:themeColor="text1"/>
        </w:rPr>
        <w:br/>
      </w:r>
      <w:r w:rsidRPr="00172DA3">
        <w:rPr>
          <w:rStyle w:val="normaltextrun"/>
          <w:rFonts w:asciiTheme="minorHAnsi" w:hAnsiTheme="minorHAnsi" w:cstheme="minorHAnsi"/>
          <w:color w:val="000000" w:themeColor="text1"/>
        </w:rPr>
        <w:t xml:space="preserve">– </w:t>
      </w:r>
      <w:r w:rsidRPr="00172DA3">
        <w:rPr>
          <w:rFonts w:asciiTheme="minorHAnsi" w:hAnsiTheme="minorHAnsi" w:cstheme="minorHAnsi"/>
          <w:color w:val="000000" w:themeColor="text1"/>
        </w:rPr>
        <w:t>w terminie 3 dni od dnia powzięcia wiedzy o powyższych okolicznościach;</w:t>
      </w:r>
    </w:p>
    <w:p w14:paraId="768E3ABC" w14:textId="77777777" w:rsidR="007716D6" w:rsidRPr="00335CFA" w:rsidRDefault="007716D6" w:rsidP="00266189">
      <w:pPr>
        <w:numPr>
          <w:ilvl w:val="1"/>
          <w:numId w:val="18"/>
        </w:numPr>
        <w:tabs>
          <w:tab w:val="clear" w:pos="708"/>
          <w:tab w:val="left" w:pos="357"/>
        </w:tabs>
        <w:spacing w:before="0" w:after="120"/>
        <w:ind w:left="850" w:hanging="283"/>
        <w:contextualSpacing/>
        <w:rPr>
          <w:rFonts w:asciiTheme="minorHAnsi" w:eastAsia="Times New Roman" w:hAnsiTheme="minorHAnsi" w:cstheme="minorHAnsi"/>
          <w:color w:val="000000" w:themeColor="text1"/>
          <w:szCs w:val="24"/>
        </w:rPr>
      </w:pPr>
      <w:r w:rsidRPr="00335CFA">
        <w:rPr>
          <w:rFonts w:asciiTheme="minorHAnsi" w:eastAsia="Times New Roman" w:hAnsiTheme="minorHAnsi" w:cstheme="minorHAnsi"/>
          <w:color w:val="000000" w:themeColor="text1"/>
          <w:szCs w:val="24"/>
        </w:rPr>
        <w:t>pisemnego poinformowania Instytucji Pośredniczącej o otwarciu likwidacji albo podleganiu zarządowi komisarycznemu, bądź zawieszeniu swej działalności - w terminie 3 dni od dnia wystąpienia powyższych okoliczności;</w:t>
      </w:r>
    </w:p>
    <w:p w14:paraId="49704132" w14:textId="77777777" w:rsidR="007716D6" w:rsidRPr="00335CFA" w:rsidRDefault="007716D6" w:rsidP="00266189">
      <w:pPr>
        <w:numPr>
          <w:ilvl w:val="1"/>
          <w:numId w:val="18"/>
        </w:numPr>
        <w:tabs>
          <w:tab w:val="clear" w:pos="708"/>
          <w:tab w:val="left" w:pos="357"/>
        </w:tabs>
        <w:spacing w:before="0" w:after="120"/>
        <w:ind w:left="850" w:hanging="283"/>
        <w:contextualSpacing/>
        <w:rPr>
          <w:rFonts w:asciiTheme="minorHAnsi" w:eastAsia="Times New Roman" w:hAnsiTheme="minorHAnsi" w:cstheme="minorHAnsi"/>
          <w:color w:val="000000" w:themeColor="text1"/>
          <w:szCs w:val="24"/>
        </w:rPr>
      </w:pPr>
      <w:r w:rsidRPr="00335CFA">
        <w:rPr>
          <w:rFonts w:asciiTheme="minorHAnsi" w:eastAsia="Times New Roman" w:hAnsiTheme="minorHAnsi" w:cstheme="minorHAnsi"/>
          <w:color w:val="000000" w:themeColor="text1"/>
          <w:szCs w:val="24"/>
        </w:rPr>
        <w:t xml:space="preserve">pisemnego poinformowania Instytucji Pośredniczącej o toczącym się wobec Beneficjenta jakimkolwiek postępowaniu egzekucyjnym, karnym skarbowym lub o zajęciu wierzytelności Beneficjenta oraz o każdej zmianie w tym zakresie – w terminie 3 dni od dnia powzięcia wiedzy o powyższych okolicznościach lub ich zmianie. </w:t>
      </w:r>
    </w:p>
    <w:p w14:paraId="72820197" w14:textId="77777777" w:rsidR="007716D6" w:rsidRPr="00335CFA" w:rsidRDefault="007716D6" w:rsidP="007716D6">
      <w:pPr>
        <w:pStyle w:val="Akapitzlist"/>
        <w:spacing w:after="60"/>
        <w:ind w:left="0"/>
        <w:rPr>
          <w:rFonts w:asciiTheme="minorHAnsi" w:hAnsiTheme="minorHAnsi" w:cstheme="minorHAnsi"/>
          <w:b/>
          <w:bCs/>
          <w:color w:val="000000" w:themeColor="text1"/>
        </w:rPr>
      </w:pPr>
      <w:r w:rsidRPr="00335CFA">
        <w:rPr>
          <w:rFonts w:asciiTheme="minorHAnsi" w:hAnsiTheme="minorHAnsi" w:cstheme="minorHAnsi"/>
          <w:b/>
          <w:bCs/>
          <w:color w:val="000000" w:themeColor="text1"/>
        </w:rPr>
        <w:t>§ 1</w:t>
      </w:r>
      <w:r>
        <w:rPr>
          <w:rFonts w:asciiTheme="minorHAnsi" w:hAnsiTheme="minorHAnsi" w:cstheme="minorHAnsi"/>
          <w:b/>
          <w:bCs/>
          <w:color w:val="000000" w:themeColor="text1"/>
        </w:rPr>
        <w:t>5</w:t>
      </w:r>
      <w:r w:rsidRPr="00335CFA">
        <w:rPr>
          <w:rFonts w:asciiTheme="minorHAnsi" w:hAnsiTheme="minorHAnsi" w:cstheme="minorHAnsi"/>
          <w:b/>
          <w:bCs/>
          <w:color w:val="000000" w:themeColor="text1"/>
        </w:rPr>
        <w:t>.</w:t>
      </w:r>
      <w:r>
        <w:rPr>
          <w:rFonts w:asciiTheme="minorHAnsi" w:hAnsiTheme="minorHAnsi" w:cstheme="minorHAnsi"/>
          <w:b/>
          <w:bCs/>
          <w:color w:val="000000" w:themeColor="text1"/>
        </w:rPr>
        <w:t xml:space="preserve"> </w:t>
      </w:r>
      <w:r w:rsidRPr="00335CFA">
        <w:rPr>
          <w:rFonts w:asciiTheme="minorHAnsi" w:hAnsiTheme="minorHAnsi" w:cstheme="minorHAnsi"/>
          <w:b/>
          <w:bCs/>
          <w:color w:val="000000" w:themeColor="text1"/>
        </w:rPr>
        <w:t>Udzielanie zamówień w ramach Projektu</w:t>
      </w:r>
      <w:r>
        <w:rPr>
          <w:rFonts w:asciiTheme="minorHAnsi" w:hAnsiTheme="minorHAnsi" w:cstheme="minorHAnsi"/>
          <w:b/>
          <w:bCs/>
          <w:color w:val="000000" w:themeColor="text1"/>
        </w:rPr>
        <w:br/>
      </w:r>
    </w:p>
    <w:p w14:paraId="0083E350" w14:textId="4A940308" w:rsidR="007716D6" w:rsidRPr="00335CFA" w:rsidRDefault="007716D6" w:rsidP="00266189">
      <w:pPr>
        <w:pStyle w:val="Akapitzlist"/>
        <w:numPr>
          <w:ilvl w:val="6"/>
          <w:numId w:val="7"/>
        </w:numPr>
        <w:tabs>
          <w:tab w:val="clear" w:pos="4680"/>
          <w:tab w:val="num" w:pos="4395"/>
        </w:tabs>
        <w:spacing w:before="0" w:after="60"/>
        <w:ind w:left="284" w:hanging="284"/>
        <w:rPr>
          <w:rFonts w:asciiTheme="minorHAnsi" w:hAnsiTheme="minorHAnsi" w:cstheme="minorHAnsi"/>
          <w:color w:val="000000" w:themeColor="text1"/>
        </w:rPr>
      </w:pPr>
      <w:r w:rsidRPr="00335CFA">
        <w:rPr>
          <w:rFonts w:asciiTheme="minorHAnsi" w:hAnsiTheme="minorHAnsi" w:cstheme="minorHAnsi"/>
          <w:color w:val="000000" w:themeColor="text1"/>
        </w:rPr>
        <w:t>Beneficjent/Partner/podmiot upoważniony do ponoszenia wydatków jest zobowiązany przestrzegać unijnych i krajowych przepisów oraz postanowień dokumentów, o których mowa w § 5 ust. 1, które regulują kwestie udzielania zamówień.</w:t>
      </w:r>
    </w:p>
    <w:p w14:paraId="5EB42570" w14:textId="30E2CDE2" w:rsidR="007716D6" w:rsidRPr="00335CFA" w:rsidRDefault="007716D6" w:rsidP="00266189">
      <w:pPr>
        <w:pStyle w:val="Akapitzlist"/>
        <w:numPr>
          <w:ilvl w:val="6"/>
          <w:numId w:val="7"/>
        </w:numPr>
        <w:tabs>
          <w:tab w:val="clear" w:pos="4680"/>
          <w:tab w:val="num" w:pos="4395"/>
        </w:tabs>
        <w:spacing w:before="0" w:after="60"/>
        <w:ind w:left="283" w:hanging="284"/>
        <w:rPr>
          <w:rFonts w:asciiTheme="minorHAnsi" w:hAnsiTheme="minorHAnsi" w:cstheme="minorHAnsi"/>
          <w:color w:val="000000" w:themeColor="text1"/>
        </w:rPr>
      </w:pPr>
      <w:r w:rsidRPr="00335CFA">
        <w:rPr>
          <w:rFonts w:asciiTheme="minorHAnsi" w:hAnsiTheme="minorHAnsi" w:cstheme="minorHAnsi"/>
          <w:color w:val="000000" w:themeColor="text1"/>
        </w:rPr>
        <w:t xml:space="preserve">Zamówienia w ramach Projektu udzielane są zgodnie z ustawą </w:t>
      </w:r>
      <w:proofErr w:type="spellStart"/>
      <w:r w:rsidRPr="00335CFA">
        <w:rPr>
          <w:rFonts w:asciiTheme="minorHAnsi" w:hAnsiTheme="minorHAnsi" w:cstheme="minorHAnsi"/>
          <w:color w:val="000000" w:themeColor="text1"/>
        </w:rPr>
        <w:t>Pzp</w:t>
      </w:r>
      <w:proofErr w:type="spellEnd"/>
      <w:r w:rsidRPr="00335CFA">
        <w:rPr>
          <w:rFonts w:asciiTheme="minorHAnsi" w:hAnsiTheme="minorHAnsi" w:cstheme="minorHAnsi"/>
          <w:color w:val="000000" w:themeColor="text1"/>
        </w:rPr>
        <w:t xml:space="preserve"> albo zgodnie z zasadami określonymi w </w:t>
      </w:r>
      <w:r w:rsidR="009C2E0D" w:rsidRPr="00335CFA">
        <w:rPr>
          <w:rFonts w:asciiTheme="minorHAnsi" w:hAnsiTheme="minorHAnsi" w:cstheme="minorHAnsi"/>
          <w:color w:val="000000" w:themeColor="text1"/>
        </w:rPr>
        <w:t>Wytycznych dot. kwalifikowalności</w:t>
      </w:r>
      <w:r w:rsidR="009C2E0D">
        <w:rPr>
          <w:rFonts w:asciiTheme="minorHAnsi" w:hAnsiTheme="minorHAnsi" w:cstheme="minorHAnsi"/>
          <w:color w:val="000000" w:themeColor="text1"/>
        </w:rPr>
        <w:t xml:space="preserve"> </w:t>
      </w:r>
      <w:r w:rsidR="00D41AAC">
        <w:rPr>
          <w:rFonts w:asciiTheme="minorHAnsi" w:hAnsiTheme="minorHAnsi" w:cstheme="minorHAnsi"/>
          <w:color w:val="000000" w:themeColor="text1"/>
        </w:rPr>
        <w:t>2021-2027</w:t>
      </w:r>
      <w:r>
        <w:rPr>
          <w:rFonts w:asciiTheme="minorHAnsi" w:hAnsiTheme="minorHAnsi" w:cstheme="minorHAnsi"/>
          <w:color w:val="000000" w:themeColor="text1"/>
        </w:rPr>
        <w:t>.</w:t>
      </w:r>
      <w:r w:rsidRPr="00335CFA">
        <w:rPr>
          <w:rFonts w:asciiTheme="minorHAnsi" w:hAnsiTheme="minorHAnsi" w:cstheme="minorHAnsi"/>
          <w:color w:val="000000" w:themeColor="text1"/>
        </w:rPr>
        <w:t xml:space="preserve"> </w:t>
      </w:r>
    </w:p>
    <w:p w14:paraId="400D2E6D" w14:textId="77777777" w:rsidR="007716D6" w:rsidRPr="00335CFA" w:rsidRDefault="007716D6" w:rsidP="00266189">
      <w:pPr>
        <w:pStyle w:val="Akapitzlist"/>
        <w:numPr>
          <w:ilvl w:val="6"/>
          <w:numId w:val="7"/>
        </w:numPr>
        <w:tabs>
          <w:tab w:val="clear" w:pos="4680"/>
          <w:tab w:val="num" w:pos="4395"/>
        </w:tabs>
        <w:spacing w:before="0" w:after="60"/>
        <w:ind w:left="284" w:hanging="284"/>
        <w:rPr>
          <w:rFonts w:asciiTheme="minorHAnsi" w:hAnsiTheme="minorHAnsi" w:cstheme="minorHAnsi"/>
          <w:color w:val="000000" w:themeColor="text1"/>
        </w:rPr>
      </w:pPr>
      <w:r w:rsidRPr="00335CFA">
        <w:rPr>
          <w:rFonts w:asciiTheme="minorHAnsi" w:hAnsiTheme="minorHAnsi" w:cstheme="minorHAnsi"/>
          <w:color w:val="000000" w:themeColor="text1"/>
        </w:rPr>
        <w:t>Beneficjent/Partner/podmiot upoważniony do ponoszenia wydatków (jeśli dotyczy) po zawarciu Umowy w sprawie zamówienia, poprzez system CST2021, niezwłocznie przesyłają do Instytucji Pośredniczącej dokumentację dotyczącą przeprowadzonego postępowania oraz Umowę w sprawie zamówienia wraz z załącznikami.</w:t>
      </w:r>
    </w:p>
    <w:p w14:paraId="54BAF0C0" w14:textId="237292A6" w:rsidR="007716D6" w:rsidRPr="00335CFA" w:rsidRDefault="007716D6" w:rsidP="00266189">
      <w:pPr>
        <w:pStyle w:val="Akapitzlist"/>
        <w:numPr>
          <w:ilvl w:val="6"/>
          <w:numId w:val="7"/>
        </w:numPr>
        <w:tabs>
          <w:tab w:val="clear" w:pos="4680"/>
          <w:tab w:val="num" w:pos="4395"/>
        </w:tabs>
        <w:spacing w:before="0" w:after="60"/>
        <w:ind w:left="284" w:hanging="284"/>
        <w:rPr>
          <w:rFonts w:asciiTheme="minorHAnsi" w:hAnsiTheme="minorHAnsi" w:cstheme="minorHAnsi"/>
          <w:color w:val="000000" w:themeColor="text1"/>
        </w:rPr>
      </w:pPr>
      <w:r w:rsidRPr="00335CFA">
        <w:rPr>
          <w:rFonts w:asciiTheme="minorHAnsi" w:hAnsiTheme="minorHAnsi" w:cstheme="minorHAnsi"/>
          <w:color w:val="000000" w:themeColor="text1"/>
        </w:rPr>
        <w:t xml:space="preserve">Beneficjent/Partner/podmiot upoważniony do ponoszenia wydatków (jeśli dotyczy) zobowiązani są gromadzić wszelką dokumentację związaną z realizacją Projektu w ramach Umowy w sprawie zamówienia, w tym wszelkie protokoły, aneksy, porozumienia, oświadczenia i umowy z podwykonawcami i udostępnić je na żądanie Instytucji </w:t>
      </w:r>
      <w:r w:rsidRPr="00335CFA">
        <w:rPr>
          <w:rFonts w:asciiTheme="minorHAnsi" w:hAnsiTheme="minorHAnsi" w:cstheme="minorHAnsi"/>
          <w:color w:val="000000" w:themeColor="text1"/>
        </w:rPr>
        <w:lastRenderedPageBreak/>
        <w:t xml:space="preserve">Pośredniczącej. W razie prowadzenia komunikacji z wykonawcą Umowy w sprawie zamówienia za pośrednictwem systemu teleinformatycznego, Beneficjent, Partner lub </w:t>
      </w:r>
      <w:r w:rsidR="005F6254">
        <w:rPr>
          <w:rFonts w:asciiTheme="minorHAnsi" w:hAnsiTheme="minorHAnsi" w:cstheme="minorHAnsi"/>
          <w:color w:val="000000" w:themeColor="text1"/>
        </w:rPr>
        <w:t>p</w:t>
      </w:r>
      <w:r w:rsidRPr="00335CFA">
        <w:rPr>
          <w:rFonts w:asciiTheme="minorHAnsi" w:hAnsiTheme="minorHAnsi" w:cstheme="minorHAnsi"/>
          <w:color w:val="000000" w:themeColor="text1"/>
        </w:rPr>
        <w:t>odmiot upoważniony do ponoszenia wydatków jest zobowiązany umożliwić Instytucji Pośredniczącej, na jej żądanie, dostęp do tego systemu teleinformatycznego. W przypadku konieczności pozyskania dokumentacji związanej z realizacją Projektu, Instytucja Pośrednicząca informuje Beneficjenta o konieczności oraz terminie jej przekazania.</w:t>
      </w:r>
    </w:p>
    <w:p w14:paraId="22B2D7D5" w14:textId="7D70B5FB" w:rsidR="007716D6" w:rsidRPr="00335CFA" w:rsidRDefault="007716D6" w:rsidP="00266189">
      <w:pPr>
        <w:pStyle w:val="Akapitzlist"/>
        <w:numPr>
          <w:ilvl w:val="6"/>
          <w:numId w:val="7"/>
        </w:numPr>
        <w:tabs>
          <w:tab w:val="clear" w:pos="4680"/>
          <w:tab w:val="num" w:pos="4395"/>
        </w:tabs>
        <w:spacing w:before="0" w:after="60"/>
        <w:ind w:left="284" w:hanging="284"/>
        <w:rPr>
          <w:rFonts w:asciiTheme="minorHAnsi" w:hAnsiTheme="minorHAnsi" w:cstheme="minorHAnsi"/>
          <w:color w:val="000000" w:themeColor="text1"/>
        </w:rPr>
      </w:pPr>
      <w:r w:rsidRPr="00335CFA">
        <w:rPr>
          <w:rFonts w:asciiTheme="minorHAnsi" w:hAnsiTheme="minorHAnsi" w:cstheme="minorHAnsi"/>
          <w:color w:val="000000" w:themeColor="text1"/>
        </w:rPr>
        <w:t xml:space="preserve">Beneficjent, Partner i </w:t>
      </w:r>
      <w:r w:rsidR="005F6254">
        <w:rPr>
          <w:rFonts w:asciiTheme="minorHAnsi" w:hAnsiTheme="minorHAnsi" w:cstheme="minorHAnsi"/>
          <w:color w:val="000000" w:themeColor="text1"/>
        </w:rPr>
        <w:t>p</w:t>
      </w:r>
      <w:r w:rsidRPr="00335CFA">
        <w:rPr>
          <w:rFonts w:asciiTheme="minorHAnsi" w:hAnsiTheme="minorHAnsi" w:cstheme="minorHAnsi"/>
          <w:color w:val="000000" w:themeColor="text1"/>
        </w:rPr>
        <w:t>odmiot upoważniony do ponoszenia wydatków który udziela zamówienia w trybie in-</w:t>
      </w:r>
      <w:proofErr w:type="spellStart"/>
      <w:r w:rsidRPr="00335CFA">
        <w:rPr>
          <w:rFonts w:asciiTheme="minorHAnsi" w:hAnsiTheme="minorHAnsi" w:cstheme="minorHAnsi"/>
          <w:color w:val="000000" w:themeColor="text1"/>
        </w:rPr>
        <w:t>house</w:t>
      </w:r>
      <w:proofErr w:type="spellEnd"/>
      <w:r w:rsidRPr="00335CFA">
        <w:rPr>
          <w:rStyle w:val="Odwoanieprzypisudolnego"/>
          <w:rFonts w:asciiTheme="minorHAnsi" w:hAnsiTheme="minorHAnsi" w:cstheme="minorHAnsi"/>
          <w:color w:val="000000" w:themeColor="text1"/>
        </w:rPr>
        <w:footnoteReference w:id="11"/>
      </w:r>
      <w:r w:rsidRPr="00335CFA">
        <w:rPr>
          <w:rFonts w:asciiTheme="minorHAnsi" w:hAnsiTheme="minorHAnsi" w:cstheme="minorHAnsi"/>
          <w:color w:val="000000" w:themeColor="text1"/>
        </w:rPr>
        <w:t>, zapewni w Umowie w sprawie zamówienia, zawartej w ramach trybu in-</w:t>
      </w:r>
      <w:proofErr w:type="spellStart"/>
      <w:r w:rsidRPr="00335CFA">
        <w:rPr>
          <w:rFonts w:asciiTheme="minorHAnsi" w:hAnsiTheme="minorHAnsi" w:cstheme="minorHAnsi"/>
          <w:color w:val="000000" w:themeColor="text1"/>
        </w:rPr>
        <w:t>house</w:t>
      </w:r>
      <w:proofErr w:type="spellEnd"/>
      <w:r w:rsidRPr="00335CFA">
        <w:rPr>
          <w:rFonts w:asciiTheme="minorHAnsi" w:hAnsiTheme="minorHAnsi" w:cstheme="minorHAnsi"/>
          <w:color w:val="000000" w:themeColor="text1"/>
        </w:rPr>
        <w:t>, że wydatki ponoszone przez wykonawcę będą dokonywane w sposób efektywny, oszczędny i terminowy oraz zobliguje wykonawcę do prowadzenia, w związku z realizowanym Projektem, wyodrębnionej ewidencji księgowej oraz ewidencji czasu zaangażowania pracowników wykonawcy w realizację Projektu.</w:t>
      </w:r>
    </w:p>
    <w:p w14:paraId="420ED74D" w14:textId="6DBA77D0" w:rsidR="007716D6" w:rsidRPr="00841C28" w:rsidRDefault="007716D6" w:rsidP="00266189">
      <w:pPr>
        <w:pStyle w:val="Akapitzlist"/>
        <w:numPr>
          <w:ilvl w:val="6"/>
          <w:numId w:val="7"/>
        </w:numPr>
        <w:tabs>
          <w:tab w:val="clear" w:pos="4680"/>
          <w:tab w:val="num" w:pos="4395"/>
        </w:tabs>
        <w:spacing w:before="0" w:after="60"/>
        <w:ind w:left="284" w:hanging="284"/>
        <w:rPr>
          <w:rFonts w:asciiTheme="minorHAnsi" w:hAnsiTheme="minorHAnsi" w:cstheme="minorHAnsi"/>
          <w:color w:val="000000" w:themeColor="text1"/>
        </w:rPr>
      </w:pPr>
      <w:r w:rsidRPr="00335CFA">
        <w:rPr>
          <w:rFonts w:asciiTheme="minorHAnsi" w:hAnsiTheme="minorHAnsi" w:cstheme="minorHAnsi"/>
          <w:color w:val="000000" w:themeColor="text1"/>
        </w:rPr>
        <w:t xml:space="preserve">Instytucja Pośrednicząca w przypadku stwierdzenia naruszenia przez Beneficjenta/Partnera lub podmiot upoważniony do ponoszenia wydatków postanowień ust. 1-5, może dokonywać korekt finansowych lub pomniejszyć kwotę dofinansowania środków, zgodnie z dokumentem, o którym </w:t>
      </w:r>
      <w:r w:rsidRPr="0078499D">
        <w:rPr>
          <w:rFonts w:asciiTheme="minorHAnsi" w:hAnsiTheme="minorHAnsi" w:cstheme="minorHAnsi"/>
          <w:color w:val="000000" w:themeColor="text1"/>
        </w:rPr>
        <w:t>mowa w § 5 ust. 1 pkt 7</w:t>
      </w:r>
      <w:r w:rsidR="006640DE">
        <w:rPr>
          <w:rFonts w:asciiTheme="minorHAnsi" w:hAnsiTheme="minorHAnsi" w:cstheme="minorHAnsi"/>
          <w:color w:val="000000" w:themeColor="text1"/>
        </w:rPr>
        <w:t>.</w:t>
      </w:r>
      <w:r w:rsidRPr="00335CFA">
        <w:rPr>
          <w:rFonts w:asciiTheme="minorHAnsi" w:hAnsiTheme="minorHAnsi" w:cstheme="minorHAnsi"/>
          <w:color w:val="000000" w:themeColor="text1"/>
        </w:rPr>
        <w:t xml:space="preserve"> Korekty finansowe lub pomniejszenia wydatków będą nakładane przez Instytucję Pośredniczącą, która stosuje odpowiednio Stawki procentowe korekt finansowych i pomniejszeń dla poszczególnych kategorii nieprawidłowości indywidualnych, które obejmują całość lub część wydatków kwalifikowalnych poniesionych w ramach zamówień zrealizowanych z naruszeniem ust. 1.</w:t>
      </w:r>
    </w:p>
    <w:p w14:paraId="4E668568" w14:textId="77777777" w:rsidR="007716D6" w:rsidRPr="00335CFA" w:rsidRDefault="007716D6" w:rsidP="007716D6">
      <w:pPr>
        <w:spacing w:after="60"/>
        <w:rPr>
          <w:rFonts w:asciiTheme="minorHAnsi" w:hAnsiTheme="minorHAnsi" w:cstheme="minorHAnsi"/>
          <w:b/>
          <w:bCs/>
          <w:color w:val="000000" w:themeColor="text1"/>
          <w:szCs w:val="24"/>
        </w:rPr>
      </w:pPr>
      <w:r w:rsidRPr="00335CFA">
        <w:rPr>
          <w:rFonts w:asciiTheme="minorHAnsi" w:hAnsiTheme="minorHAnsi" w:cstheme="minorHAnsi"/>
          <w:b/>
          <w:bCs/>
          <w:color w:val="000000" w:themeColor="text1"/>
          <w:szCs w:val="24"/>
        </w:rPr>
        <w:t>§ 1</w:t>
      </w:r>
      <w:r>
        <w:rPr>
          <w:rFonts w:asciiTheme="minorHAnsi" w:hAnsiTheme="minorHAnsi" w:cstheme="minorHAnsi"/>
          <w:b/>
          <w:bCs/>
          <w:color w:val="000000" w:themeColor="text1"/>
          <w:szCs w:val="24"/>
        </w:rPr>
        <w:t>6</w:t>
      </w:r>
      <w:r w:rsidRPr="00335CFA">
        <w:rPr>
          <w:rFonts w:asciiTheme="minorHAnsi" w:hAnsiTheme="minorHAnsi" w:cstheme="minorHAnsi"/>
          <w:b/>
          <w:bCs/>
          <w:color w:val="000000" w:themeColor="text1"/>
          <w:szCs w:val="24"/>
        </w:rPr>
        <w:t>.</w:t>
      </w:r>
      <w:r>
        <w:rPr>
          <w:rFonts w:asciiTheme="minorHAnsi" w:hAnsiTheme="minorHAnsi" w:cstheme="minorHAnsi"/>
          <w:b/>
          <w:bCs/>
          <w:color w:val="000000" w:themeColor="text1"/>
          <w:szCs w:val="24"/>
        </w:rPr>
        <w:t xml:space="preserve"> </w:t>
      </w:r>
      <w:r w:rsidRPr="00335CFA">
        <w:rPr>
          <w:rFonts w:asciiTheme="minorHAnsi" w:hAnsiTheme="minorHAnsi" w:cstheme="minorHAnsi"/>
          <w:b/>
          <w:bCs/>
          <w:color w:val="000000" w:themeColor="text1"/>
          <w:szCs w:val="24"/>
        </w:rPr>
        <w:t>Plan działań antykorupcyjnych</w:t>
      </w:r>
    </w:p>
    <w:p w14:paraId="4E18B7DA" w14:textId="77777777" w:rsidR="007716D6" w:rsidRPr="00335CFA" w:rsidRDefault="007716D6" w:rsidP="007716D6">
      <w:pPr>
        <w:spacing w:after="60"/>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lastRenderedPageBreak/>
        <w:t xml:space="preserve">Beneficjent zobowiązany jest do podjęcia wszelkich działań w celu zapobieżenia powstaniu konfliktu interesów, o którym mowa w art. 61 Rozporządzenia Parlamentu Europejskiego i Rady (UE, </w:t>
      </w:r>
      <w:proofErr w:type="spellStart"/>
      <w:r w:rsidRPr="00335CFA">
        <w:rPr>
          <w:rFonts w:asciiTheme="minorHAnsi" w:hAnsiTheme="minorHAnsi" w:cstheme="minorHAnsi"/>
          <w:color w:val="000000" w:themeColor="text1"/>
          <w:szCs w:val="24"/>
        </w:rPr>
        <w:t>Euratom</w:t>
      </w:r>
      <w:proofErr w:type="spellEnd"/>
      <w:r w:rsidRPr="00335CFA">
        <w:rPr>
          <w:rFonts w:asciiTheme="minorHAnsi" w:hAnsiTheme="minorHAnsi" w:cstheme="minorHAnsi"/>
          <w:color w:val="000000" w:themeColor="text1"/>
          <w:szCs w:val="24"/>
        </w:rPr>
        <w:t xml:space="preserve">)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rsidRPr="00335CFA">
        <w:rPr>
          <w:rFonts w:asciiTheme="minorHAnsi" w:hAnsiTheme="minorHAnsi" w:cstheme="minorHAnsi"/>
          <w:color w:val="000000" w:themeColor="text1"/>
          <w:szCs w:val="24"/>
        </w:rPr>
        <w:t>Euratom</w:t>
      </w:r>
      <w:proofErr w:type="spellEnd"/>
      <w:r w:rsidRPr="00335CFA">
        <w:rPr>
          <w:rFonts w:asciiTheme="minorHAnsi" w:hAnsiTheme="minorHAnsi" w:cstheme="minorHAnsi"/>
          <w:color w:val="000000" w:themeColor="text1"/>
          <w:szCs w:val="24"/>
        </w:rPr>
        <w:t>) nr 966/2012 (</w:t>
      </w:r>
      <w:r w:rsidRPr="00335CFA">
        <w:rPr>
          <w:rStyle w:val="ui-provider"/>
          <w:rFonts w:asciiTheme="minorHAnsi" w:hAnsiTheme="minorHAnsi" w:cstheme="minorHAnsi"/>
          <w:szCs w:val="24"/>
        </w:rPr>
        <w:t>Dz.U.UE.L.2018.193.1 z dnia 30.07.2018 r.)</w:t>
      </w:r>
      <w:r w:rsidRPr="00335CFA">
        <w:rPr>
          <w:rFonts w:asciiTheme="minorHAnsi" w:hAnsiTheme="minorHAnsi" w:cstheme="minorHAnsi"/>
          <w:color w:val="000000" w:themeColor="text1"/>
          <w:szCs w:val="24"/>
        </w:rPr>
        <w:t>, powstałego w związku z realizacją Projektu, w szczególności dotyczącego prowadzonych przez Beneficjenta, Partnera i podmiot upoważniony do ponoszenia wydatków postępowań o udzielenie zamówienia.</w:t>
      </w:r>
    </w:p>
    <w:p w14:paraId="25521491" w14:textId="77777777" w:rsidR="007716D6" w:rsidRPr="00335CFA" w:rsidRDefault="007716D6" w:rsidP="007716D6">
      <w:pPr>
        <w:keepNext/>
        <w:spacing w:after="60"/>
        <w:rPr>
          <w:rFonts w:asciiTheme="minorHAnsi" w:hAnsiTheme="minorHAnsi" w:cstheme="minorHAnsi"/>
          <w:color w:val="000000" w:themeColor="text1"/>
          <w:szCs w:val="24"/>
        </w:rPr>
      </w:pPr>
      <w:r w:rsidRPr="00335CFA">
        <w:rPr>
          <w:rFonts w:asciiTheme="minorHAnsi" w:hAnsiTheme="minorHAnsi" w:cstheme="minorHAnsi"/>
          <w:b/>
          <w:color w:val="000000" w:themeColor="text1"/>
          <w:szCs w:val="24"/>
        </w:rPr>
        <w:t>§ 1</w:t>
      </w:r>
      <w:r>
        <w:rPr>
          <w:rFonts w:asciiTheme="minorHAnsi" w:hAnsiTheme="minorHAnsi" w:cstheme="minorHAnsi"/>
          <w:b/>
          <w:color w:val="000000" w:themeColor="text1"/>
          <w:szCs w:val="24"/>
        </w:rPr>
        <w:t>7</w:t>
      </w:r>
      <w:r w:rsidRPr="00335CFA">
        <w:rPr>
          <w:rFonts w:asciiTheme="minorHAnsi" w:hAnsiTheme="minorHAnsi" w:cstheme="minorHAnsi"/>
          <w:b/>
          <w:color w:val="000000" w:themeColor="text1"/>
          <w:szCs w:val="24"/>
        </w:rPr>
        <w:t>.</w:t>
      </w:r>
      <w:r>
        <w:rPr>
          <w:rFonts w:asciiTheme="minorHAnsi" w:hAnsiTheme="minorHAnsi" w:cstheme="minorHAnsi"/>
          <w:b/>
          <w:color w:val="000000" w:themeColor="text1"/>
          <w:szCs w:val="24"/>
        </w:rPr>
        <w:t xml:space="preserve"> </w:t>
      </w:r>
      <w:r w:rsidRPr="00335CFA">
        <w:rPr>
          <w:rFonts w:asciiTheme="minorHAnsi" w:hAnsiTheme="minorHAnsi" w:cstheme="minorHAnsi"/>
          <w:b/>
          <w:color w:val="000000" w:themeColor="text1"/>
          <w:szCs w:val="24"/>
        </w:rPr>
        <w:t>Ochrona danych osobowych</w:t>
      </w:r>
      <w:r>
        <w:rPr>
          <w:rFonts w:asciiTheme="minorHAnsi" w:hAnsiTheme="minorHAnsi" w:cstheme="minorHAnsi"/>
          <w:b/>
          <w:color w:val="000000" w:themeColor="text1"/>
          <w:szCs w:val="24"/>
        </w:rPr>
        <w:br/>
      </w:r>
    </w:p>
    <w:p w14:paraId="58EBC781" w14:textId="77777777" w:rsidR="007716D6" w:rsidRPr="00335CFA" w:rsidRDefault="007716D6" w:rsidP="00266189">
      <w:pPr>
        <w:pStyle w:val="Akapitzlist"/>
        <w:keepNext/>
        <w:numPr>
          <w:ilvl w:val="0"/>
          <w:numId w:val="47"/>
        </w:numPr>
        <w:spacing w:before="0" w:after="60"/>
        <w:ind w:left="284"/>
        <w:rPr>
          <w:rFonts w:asciiTheme="minorHAnsi" w:hAnsiTheme="minorHAnsi" w:cstheme="minorHAnsi"/>
          <w:b/>
          <w:color w:val="000000" w:themeColor="text1"/>
        </w:rPr>
      </w:pPr>
      <w:r w:rsidRPr="00335CFA">
        <w:rPr>
          <w:rFonts w:asciiTheme="minorHAnsi" w:hAnsiTheme="minorHAnsi" w:cstheme="minorHAnsi"/>
          <w:color w:val="000000" w:themeColor="text1"/>
        </w:rPr>
        <w:t xml:space="preserve">Zakres danych osobowych oraz odpowiedzialność Instytucji Pośredniczącej i Beneficjenta w związku z udostępnieniem danych osobowych w ramach realizacji Projektu określa Ustawa oraz Porozumienie. </w:t>
      </w:r>
    </w:p>
    <w:p w14:paraId="68518EFB" w14:textId="77777777" w:rsidR="007716D6" w:rsidRPr="00335CFA" w:rsidRDefault="007716D6" w:rsidP="00266189">
      <w:pPr>
        <w:keepNext/>
        <w:numPr>
          <w:ilvl w:val="0"/>
          <w:numId w:val="47"/>
        </w:numPr>
        <w:spacing w:before="0" w:after="60"/>
        <w:ind w:left="284"/>
        <w:rPr>
          <w:rFonts w:asciiTheme="minorHAnsi" w:eastAsiaTheme="minorEastAsia" w:hAnsiTheme="minorHAnsi" w:cstheme="minorHAnsi"/>
          <w:color w:val="000000" w:themeColor="text1"/>
          <w:szCs w:val="24"/>
        </w:rPr>
      </w:pPr>
      <w:r w:rsidRPr="00335CFA">
        <w:rPr>
          <w:rFonts w:asciiTheme="minorHAnsi" w:hAnsiTheme="minorHAnsi" w:cstheme="minorHAnsi"/>
          <w:color w:val="000000" w:themeColor="text1"/>
          <w:szCs w:val="24"/>
        </w:rPr>
        <w:t>Beneficjent jest samodzielnym administratorem, który udostępnia dane osobowe innym administrato</w:t>
      </w:r>
      <w:r w:rsidRPr="00335CFA">
        <w:rPr>
          <w:rFonts w:asciiTheme="minorHAnsi" w:eastAsiaTheme="minorEastAsia" w:hAnsiTheme="minorHAnsi" w:cstheme="minorHAnsi"/>
          <w:color w:val="000000" w:themeColor="text1"/>
          <w:szCs w:val="24"/>
        </w:rPr>
        <w:t>rom według właściwości wskazując pozostałych administratorów danych, tj. co najmniej Instytucję Zarządzającą i Instytucję Pośredniczącą, którym te dane będzie udostępniać.</w:t>
      </w:r>
    </w:p>
    <w:p w14:paraId="1BE71B56" w14:textId="0BCB1E52" w:rsidR="007716D6" w:rsidRPr="00335CFA" w:rsidRDefault="007716D6" w:rsidP="00266189">
      <w:pPr>
        <w:keepNext/>
        <w:numPr>
          <w:ilvl w:val="0"/>
          <w:numId w:val="47"/>
        </w:numPr>
        <w:spacing w:before="0" w:after="60"/>
        <w:ind w:left="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Strony jako administratorzy danych osobowych swoich reprezentantów i pracowników lub innych osób, którymi posługują się przy wykonywaniu Porozumienia, udostępnią sobie wzajemnie dane osobowe swoich reprezentantów i pracowników lub innych osób, którymi posługują się przy wykonywaniu Porozumienia w celu i w zakresie niezbędnym do wykonania Porozumienia. </w:t>
      </w:r>
    </w:p>
    <w:p w14:paraId="0C107827" w14:textId="2E855058" w:rsidR="007716D6" w:rsidRPr="00335CFA" w:rsidRDefault="007716D6" w:rsidP="00266189">
      <w:pPr>
        <w:keepNext/>
        <w:numPr>
          <w:ilvl w:val="0"/>
          <w:numId w:val="47"/>
        </w:numPr>
        <w:spacing w:before="0" w:after="60"/>
        <w:ind w:left="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Beneficjent jest zobowiązany do wykonywania i udokumentowania, również w imieniu Instytucji Pośredniczącej i Instytucji Zarządzającej, obowiązku informacyjnego wobec osób, których dane pozyskuje oraz swoich pracowników i współpracowników odpowiedzialnych za realizację Projektu, mając na uwadze zasadę rozliczalności, o której mowa w art. 5 ust. 2 RODO. Beneficjent zapewnia, że obowiązek, o którym mowa w </w:t>
      </w:r>
      <w:r w:rsidRPr="00335CFA">
        <w:rPr>
          <w:rFonts w:asciiTheme="minorHAnsi" w:hAnsiTheme="minorHAnsi" w:cstheme="minorHAnsi"/>
          <w:color w:val="000000" w:themeColor="text1"/>
          <w:szCs w:val="24"/>
        </w:rPr>
        <w:lastRenderedPageBreak/>
        <w:t>zdaniu pierwszym jest wykonywany również przez podmioty, którym powierza realizację zadań w ramach Projektu.</w:t>
      </w:r>
      <w:r w:rsidR="00AA30D2">
        <w:rPr>
          <w:rFonts w:asciiTheme="minorHAnsi" w:hAnsiTheme="minorHAnsi" w:cstheme="minorHAnsi"/>
          <w:color w:val="000000" w:themeColor="text1"/>
          <w:szCs w:val="24"/>
        </w:rPr>
        <w:t xml:space="preserve"> Beneficjent korzysta z klauzul informacyjnych z ust. 5.</w:t>
      </w:r>
    </w:p>
    <w:p w14:paraId="6EDE35B3" w14:textId="14F829B8" w:rsidR="007716D6" w:rsidRPr="00335CFA" w:rsidRDefault="007716D6" w:rsidP="00266189">
      <w:pPr>
        <w:keepNext/>
        <w:numPr>
          <w:ilvl w:val="0"/>
          <w:numId w:val="47"/>
        </w:numPr>
        <w:spacing w:before="0" w:after="60"/>
        <w:ind w:left="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Zobowiązanie, o którym mowa w ust. </w:t>
      </w:r>
      <w:r w:rsidR="002E79E3">
        <w:rPr>
          <w:rFonts w:asciiTheme="minorHAnsi" w:hAnsiTheme="minorHAnsi" w:cstheme="minorHAnsi"/>
          <w:color w:val="000000" w:themeColor="text1"/>
          <w:szCs w:val="24"/>
        </w:rPr>
        <w:t>4</w:t>
      </w:r>
      <w:r w:rsidRPr="00335CFA">
        <w:rPr>
          <w:rFonts w:asciiTheme="minorHAnsi" w:hAnsiTheme="minorHAnsi" w:cstheme="minorHAnsi"/>
          <w:color w:val="000000" w:themeColor="text1"/>
          <w:szCs w:val="24"/>
        </w:rPr>
        <w:t>: </w:t>
      </w:r>
    </w:p>
    <w:p w14:paraId="5DBF0372" w14:textId="77777777" w:rsidR="007716D6" w:rsidRPr="00335CFA" w:rsidRDefault="007716D6" w:rsidP="001631DD">
      <w:pPr>
        <w:pStyle w:val="Akapitzlist"/>
        <w:numPr>
          <w:ilvl w:val="1"/>
          <w:numId w:val="51"/>
        </w:numPr>
        <w:spacing w:before="0" w:after="0"/>
        <w:ind w:left="709"/>
        <w:rPr>
          <w:rFonts w:asciiTheme="minorHAnsi" w:hAnsiTheme="minorHAnsi" w:cstheme="minorHAnsi"/>
          <w:color w:val="000000" w:themeColor="text1"/>
        </w:rPr>
      </w:pPr>
      <w:r w:rsidRPr="00335CFA">
        <w:rPr>
          <w:rFonts w:asciiTheme="minorHAnsi" w:hAnsiTheme="minorHAnsi" w:cstheme="minorHAnsi"/>
          <w:color w:val="000000" w:themeColor="text1"/>
        </w:rPr>
        <w:t xml:space="preserve">w imieniu Instytucji Zarządzającej jest wykonywane w oparciu o klauzulę informacyjną </w:t>
      </w:r>
      <w:r w:rsidRPr="0078499D">
        <w:rPr>
          <w:rFonts w:asciiTheme="minorHAnsi" w:hAnsiTheme="minorHAnsi" w:cstheme="minorHAnsi"/>
          <w:color w:val="000000" w:themeColor="text1"/>
        </w:rPr>
        <w:t>stanowiącą Załącznik nr 6 do Porozumienia;</w:t>
      </w:r>
    </w:p>
    <w:p w14:paraId="03F40A27" w14:textId="77777777" w:rsidR="007716D6" w:rsidRPr="00335CFA" w:rsidRDefault="007716D6" w:rsidP="001631DD">
      <w:pPr>
        <w:pStyle w:val="Akapitzlist"/>
        <w:numPr>
          <w:ilvl w:val="1"/>
          <w:numId w:val="51"/>
        </w:numPr>
        <w:spacing w:before="0" w:after="0"/>
        <w:ind w:left="709"/>
        <w:rPr>
          <w:rFonts w:asciiTheme="minorHAnsi" w:hAnsiTheme="minorHAnsi" w:cstheme="minorHAnsi"/>
          <w:color w:val="000000" w:themeColor="text1"/>
        </w:rPr>
      </w:pPr>
      <w:r w:rsidRPr="00335CFA">
        <w:rPr>
          <w:rFonts w:asciiTheme="minorHAnsi" w:hAnsiTheme="minorHAnsi" w:cstheme="minorHAnsi"/>
        </w:rPr>
        <w:t xml:space="preserve">w imieniu Instytucji Pośredniczącej jest wykonywane w oparciu o klauzulę informacyjną dostępną na stronie </w:t>
      </w:r>
      <w:hyperlink r:id="rId13" w:history="1">
        <w:r w:rsidRPr="00335CFA">
          <w:rPr>
            <w:rStyle w:val="Hipercze"/>
            <w:rFonts w:asciiTheme="minorHAnsi" w:hAnsiTheme="minorHAnsi" w:cstheme="minorHAnsi"/>
          </w:rPr>
          <w:t>https://www.gov.pl/web/cppc/przetwarzanie-danych-osobowych</w:t>
        </w:r>
      </w:hyperlink>
      <w:r w:rsidRPr="00335CFA">
        <w:rPr>
          <w:rFonts w:asciiTheme="minorHAnsi" w:hAnsiTheme="minorHAnsi" w:cstheme="minorHAnsi"/>
        </w:rPr>
        <w:t>.</w:t>
      </w:r>
    </w:p>
    <w:p w14:paraId="4436368F" w14:textId="0F653AE8" w:rsidR="007716D6" w:rsidRPr="00335CFA" w:rsidRDefault="007716D6" w:rsidP="00266189">
      <w:pPr>
        <w:keepNext/>
        <w:numPr>
          <w:ilvl w:val="0"/>
          <w:numId w:val="47"/>
        </w:numPr>
        <w:tabs>
          <w:tab w:val="left" w:pos="1134"/>
        </w:tabs>
        <w:spacing w:before="0" w:after="60"/>
        <w:ind w:left="284"/>
        <w:contextualSpacing/>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Zmiany w Załączniku nr 6 do Porozumienia, o który</w:t>
      </w:r>
      <w:r w:rsidR="00BC754A">
        <w:rPr>
          <w:rFonts w:asciiTheme="minorHAnsi" w:hAnsiTheme="minorHAnsi" w:cstheme="minorHAnsi"/>
          <w:color w:val="000000" w:themeColor="text1"/>
          <w:szCs w:val="24"/>
        </w:rPr>
        <w:t>m</w:t>
      </w:r>
      <w:r w:rsidRPr="00335CFA">
        <w:rPr>
          <w:rFonts w:asciiTheme="minorHAnsi" w:hAnsiTheme="minorHAnsi" w:cstheme="minorHAnsi"/>
          <w:color w:val="000000" w:themeColor="text1"/>
          <w:szCs w:val="24"/>
        </w:rPr>
        <w:t xml:space="preserve"> mowa w ust. 5 pkt 1 nie wymagają aneksowania Porozumienia, a jedynie poinformowania o takich zmianach Beneficjenta. </w:t>
      </w:r>
    </w:p>
    <w:p w14:paraId="6ED7F539" w14:textId="77777777" w:rsidR="007716D6" w:rsidRDefault="007716D6" w:rsidP="00266189">
      <w:pPr>
        <w:keepNext/>
        <w:numPr>
          <w:ilvl w:val="0"/>
          <w:numId w:val="47"/>
        </w:numPr>
        <w:spacing w:before="0" w:after="60"/>
        <w:ind w:left="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W przypadku stwierdzenia naruszenia ochrony danych osobowych, o którym mowa w art. 33 RODO, w odniesieniu do danych osobowych udostępnianych w związku z realizacją Projektu Strony zobowiązują się do wzajemnego informowania o naruszeniu, a w razie potrzeby deklarują współpracę. Informacje związane z naruszeniem z zakresu ochrony danych osobowych należy zgłaszać do Instytucji Pośredniczącej na adres poczty elektronicznej: </w:t>
      </w:r>
      <w:hyperlink r:id="rId14">
        <w:r w:rsidRPr="00335CFA">
          <w:rPr>
            <w:rStyle w:val="Hipercze"/>
            <w:rFonts w:asciiTheme="minorHAnsi" w:hAnsiTheme="minorHAnsi" w:cstheme="minorHAnsi"/>
            <w:color w:val="000000" w:themeColor="text1"/>
            <w:szCs w:val="24"/>
          </w:rPr>
          <w:t>bezpieczenstwo@cppc.gov.pl</w:t>
        </w:r>
      </w:hyperlink>
      <w:r w:rsidRPr="00335CFA">
        <w:rPr>
          <w:rFonts w:asciiTheme="minorHAnsi" w:hAnsiTheme="minorHAnsi" w:cstheme="minorHAnsi"/>
          <w:color w:val="000000" w:themeColor="text1"/>
          <w:szCs w:val="24"/>
        </w:rPr>
        <w:t>. Instytucja Pośrednicząca będzie kierowała korespondencję na adres poczty elektronicznej Beneficjenta wskazany do kontaktu.</w:t>
      </w:r>
    </w:p>
    <w:p w14:paraId="0D93834C" w14:textId="3661F3FC" w:rsidR="003358AC" w:rsidRPr="00335CFA" w:rsidRDefault="003358AC" w:rsidP="003358AC">
      <w:pPr>
        <w:keepNext/>
        <w:spacing w:before="0" w:after="60"/>
        <w:ind w:left="284"/>
        <w:rPr>
          <w:rFonts w:asciiTheme="minorHAnsi" w:hAnsiTheme="minorHAnsi" w:cstheme="minorHAnsi"/>
          <w:color w:val="000000" w:themeColor="text1"/>
          <w:szCs w:val="24"/>
        </w:rPr>
      </w:pPr>
      <w:r w:rsidRPr="003358AC">
        <w:rPr>
          <w:rFonts w:asciiTheme="minorHAnsi" w:hAnsiTheme="minorHAnsi" w:cstheme="minorHAnsi"/>
          <w:color w:val="000000" w:themeColor="text1"/>
          <w:szCs w:val="24"/>
        </w:rPr>
        <w:t>Każdy z administratorów, u którego doszło do naruszenia ochrony danych osobowych, odpowiada za jego obsługę i zgłoszenie do organu nadzorczego, jeśli będzie to konieczne,</w:t>
      </w:r>
      <w:r w:rsidR="00B26E06">
        <w:rPr>
          <w:rFonts w:asciiTheme="minorHAnsi" w:hAnsiTheme="minorHAnsi" w:cstheme="minorHAnsi"/>
          <w:color w:val="000000" w:themeColor="text1"/>
          <w:szCs w:val="24"/>
        </w:rPr>
        <w:t xml:space="preserve"> oraz zawiadamia osoby, których dane dotyczą zgodnie z art. 34 RODO.</w:t>
      </w:r>
    </w:p>
    <w:p w14:paraId="6DE76D69" w14:textId="5F000013" w:rsidR="007716D6" w:rsidRPr="00335CFA" w:rsidRDefault="007716D6" w:rsidP="00266189">
      <w:pPr>
        <w:keepNext/>
        <w:numPr>
          <w:ilvl w:val="0"/>
          <w:numId w:val="47"/>
        </w:numPr>
        <w:spacing w:before="0" w:after="60"/>
        <w:ind w:left="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W CST2021, o ile do naruszenia</w:t>
      </w:r>
      <w:r w:rsidR="00A565F4">
        <w:rPr>
          <w:rFonts w:asciiTheme="minorHAnsi" w:hAnsiTheme="minorHAnsi" w:cstheme="minorHAnsi"/>
          <w:color w:val="000000" w:themeColor="text1"/>
          <w:szCs w:val="24"/>
        </w:rPr>
        <w:t xml:space="preserve"> ochrony danych osobowych</w:t>
      </w:r>
      <w:r w:rsidRPr="00335CFA">
        <w:rPr>
          <w:rFonts w:asciiTheme="minorHAnsi" w:hAnsiTheme="minorHAnsi" w:cstheme="minorHAnsi"/>
          <w:color w:val="000000" w:themeColor="text1"/>
          <w:szCs w:val="24"/>
        </w:rPr>
        <w:t xml:space="preserve"> doszło w ramach tego systemu, zdarzenia zgłaszane są na service </w:t>
      </w:r>
      <w:proofErr w:type="spellStart"/>
      <w:r w:rsidRPr="00335CFA">
        <w:rPr>
          <w:rFonts w:asciiTheme="minorHAnsi" w:hAnsiTheme="minorHAnsi" w:cstheme="minorHAnsi"/>
          <w:color w:val="000000" w:themeColor="text1"/>
          <w:szCs w:val="24"/>
        </w:rPr>
        <w:t>desk</w:t>
      </w:r>
      <w:proofErr w:type="spellEnd"/>
      <w:r w:rsidRPr="00335CFA">
        <w:rPr>
          <w:rFonts w:asciiTheme="minorHAnsi" w:hAnsiTheme="minorHAnsi" w:cstheme="minorHAnsi"/>
          <w:color w:val="000000" w:themeColor="text1"/>
          <w:szCs w:val="24"/>
        </w:rPr>
        <w:t xml:space="preserve"> tego systemu, powiadamiając jednocześnie Inspektora ochrony danych instytucji, której naruszenie dotyczy.</w:t>
      </w:r>
    </w:p>
    <w:p w14:paraId="625D4FF3" w14:textId="42EB7D53" w:rsidR="007716D6" w:rsidRPr="00335CFA" w:rsidRDefault="007716D6" w:rsidP="00266189">
      <w:pPr>
        <w:keepNext/>
        <w:numPr>
          <w:ilvl w:val="0"/>
          <w:numId w:val="47"/>
        </w:numPr>
        <w:spacing w:before="0" w:after="60"/>
        <w:ind w:left="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Strony informują się niezwłocznie na adresy poczty elektronicznej wskazane</w:t>
      </w:r>
      <w:r w:rsidR="00A565F4">
        <w:rPr>
          <w:rFonts w:asciiTheme="minorHAnsi" w:hAnsiTheme="minorHAnsi" w:cstheme="minorHAnsi"/>
          <w:color w:val="000000" w:themeColor="text1"/>
          <w:szCs w:val="24"/>
        </w:rPr>
        <w:t>j</w:t>
      </w:r>
      <w:r w:rsidRPr="00335CFA">
        <w:rPr>
          <w:rFonts w:asciiTheme="minorHAnsi" w:hAnsiTheme="minorHAnsi" w:cstheme="minorHAnsi"/>
          <w:color w:val="000000" w:themeColor="text1"/>
          <w:szCs w:val="24"/>
        </w:rPr>
        <w:t xml:space="preserve"> w ust. 7, o wszelkich czynnościach lub postępowaniach prowadzonych w szczególności przez Prezesa </w:t>
      </w:r>
      <w:r w:rsidRPr="00335CFA">
        <w:rPr>
          <w:rFonts w:asciiTheme="minorHAnsi" w:hAnsiTheme="minorHAnsi" w:cstheme="minorHAnsi"/>
          <w:color w:val="000000" w:themeColor="text1"/>
          <w:szCs w:val="24"/>
        </w:rPr>
        <w:lastRenderedPageBreak/>
        <w:t>Urzędu Ochrony Danych Osobowych, urzędy państwowe, policję lub sąd w odniesieniu do danych osobowych, udostępnianych w związku z realizacją Projektu.</w:t>
      </w:r>
    </w:p>
    <w:p w14:paraId="30D11264" w14:textId="77777777" w:rsidR="007716D6" w:rsidRPr="00335CFA" w:rsidRDefault="007716D6" w:rsidP="00266189">
      <w:pPr>
        <w:keepNext/>
        <w:numPr>
          <w:ilvl w:val="0"/>
          <w:numId w:val="47"/>
        </w:numPr>
        <w:tabs>
          <w:tab w:val="left" w:pos="426"/>
        </w:tabs>
        <w:spacing w:before="0" w:after="60"/>
        <w:ind w:left="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O ile to konieczne, Strony współpracują ze sobą w zakresie obsługi wniosków z art. 15 – 22 RODO o realizację praw osób, których dane dotyczą, w szczególności w odniesieniu do danych osobowych umieszczonych w </w:t>
      </w:r>
      <w:bookmarkStart w:id="10" w:name="_Hlk123128535"/>
      <w:r w:rsidRPr="00335CFA">
        <w:rPr>
          <w:rFonts w:asciiTheme="minorHAnsi" w:hAnsiTheme="minorHAnsi" w:cstheme="minorHAnsi"/>
          <w:color w:val="000000" w:themeColor="text1"/>
          <w:szCs w:val="24"/>
        </w:rPr>
        <w:t>CST2021</w:t>
      </w:r>
      <w:bookmarkEnd w:id="10"/>
      <w:r w:rsidRPr="00335CFA">
        <w:rPr>
          <w:rFonts w:asciiTheme="minorHAnsi" w:hAnsiTheme="minorHAnsi" w:cstheme="minorHAnsi"/>
          <w:color w:val="000000" w:themeColor="text1"/>
          <w:szCs w:val="24"/>
        </w:rPr>
        <w:t>.</w:t>
      </w:r>
    </w:p>
    <w:p w14:paraId="5FBB5C7E" w14:textId="77777777" w:rsidR="007716D6" w:rsidRPr="00335CFA" w:rsidRDefault="007716D6" w:rsidP="00266189">
      <w:pPr>
        <w:keepNext/>
        <w:numPr>
          <w:ilvl w:val="0"/>
          <w:numId w:val="47"/>
        </w:numPr>
        <w:spacing w:before="0" w:after="60"/>
        <w:ind w:left="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Strony oświadczają, że wdrożyły odpowiednie środki techniczne i organizacyjne, zapewniające adekwatny stopień bezpieczeństwa, odpowiadający ryzyku związanemu z przetwarzaniem danych osobowych, o których mowa w art. 32 RODO.</w:t>
      </w:r>
    </w:p>
    <w:p w14:paraId="31D849A2" w14:textId="77777777" w:rsidR="007716D6" w:rsidRPr="00335CFA" w:rsidRDefault="007716D6" w:rsidP="00266189">
      <w:pPr>
        <w:keepNext/>
        <w:numPr>
          <w:ilvl w:val="0"/>
          <w:numId w:val="47"/>
        </w:numPr>
        <w:spacing w:before="0" w:after="60"/>
        <w:ind w:left="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Postanowienia ust. 1-11 stosuje się odpowiednio do przetwarzania danych osobowych przez Partnerów oraz podmioty upoważnione do ponoszenia wydatków.</w:t>
      </w:r>
    </w:p>
    <w:p w14:paraId="518D88FE" w14:textId="6603D262" w:rsidR="007716D6" w:rsidRPr="00335CFA" w:rsidRDefault="007716D6" w:rsidP="007716D6">
      <w:pPr>
        <w:keepNext/>
        <w:spacing w:after="60"/>
        <w:rPr>
          <w:rFonts w:asciiTheme="minorHAnsi" w:hAnsiTheme="minorHAnsi" w:cstheme="minorHAnsi"/>
          <w:color w:val="000000" w:themeColor="text1"/>
          <w:szCs w:val="24"/>
        </w:rPr>
      </w:pPr>
      <w:bookmarkStart w:id="11" w:name="_Hlk202951925"/>
      <w:r w:rsidRPr="00335CFA">
        <w:rPr>
          <w:rFonts w:asciiTheme="minorHAnsi" w:hAnsiTheme="minorHAnsi" w:cstheme="minorHAnsi"/>
          <w:b/>
          <w:color w:val="000000" w:themeColor="text1"/>
          <w:szCs w:val="24"/>
        </w:rPr>
        <w:t>§ 1</w:t>
      </w:r>
      <w:r>
        <w:rPr>
          <w:rFonts w:asciiTheme="minorHAnsi" w:hAnsiTheme="minorHAnsi" w:cstheme="minorHAnsi"/>
          <w:b/>
          <w:color w:val="000000" w:themeColor="text1"/>
          <w:szCs w:val="24"/>
        </w:rPr>
        <w:t>8</w:t>
      </w:r>
      <w:r w:rsidRPr="00335CFA">
        <w:rPr>
          <w:rFonts w:asciiTheme="minorHAnsi" w:hAnsiTheme="minorHAnsi" w:cstheme="minorHAnsi"/>
          <w:b/>
          <w:color w:val="000000" w:themeColor="text1"/>
          <w:szCs w:val="24"/>
        </w:rPr>
        <w:t>.</w:t>
      </w:r>
      <w:r>
        <w:rPr>
          <w:rFonts w:asciiTheme="minorHAnsi" w:hAnsiTheme="minorHAnsi" w:cstheme="minorHAnsi"/>
          <w:b/>
          <w:color w:val="000000" w:themeColor="text1"/>
          <w:szCs w:val="24"/>
        </w:rPr>
        <w:t xml:space="preserve"> </w:t>
      </w:r>
      <w:r w:rsidRPr="00335CFA">
        <w:rPr>
          <w:rFonts w:asciiTheme="minorHAnsi" w:hAnsiTheme="minorHAnsi" w:cstheme="minorHAnsi"/>
          <w:b/>
          <w:color w:val="000000" w:themeColor="text1"/>
          <w:szCs w:val="24"/>
        </w:rPr>
        <w:t>Obowiązki informacyjne i promocyjne</w:t>
      </w:r>
      <w:r w:rsidR="00B123D3">
        <w:rPr>
          <w:rFonts w:asciiTheme="minorHAnsi" w:hAnsiTheme="minorHAnsi" w:cstheme="minorHAnsi"/>
          <w:b/>
          <w:color w:val="000000" w:themeColor="text1"/>
          <w:szCs w:val="24"/>
        </w:rPr>
        <w:t xml:space="preserve"> dot. wsparcia z UE</w:t>
      </w:r>
      <w:r>
        <w:rPr>
          <w:rFonts w:asciiTheme="minorHAnsi" w:hAnsiTheme="minorHAnsi" w:cstheme="minorHAnsi"/>
          <w:b/>
          <w:color w:val="000000" w:themeColor="text1"/>
          <w:szCs w:val="24"/>
        </w:rPr>
        <w:br/>
      </w:r>
    </w:p>
    <w:p w14:paraId="3DCD5A81" w14:textId="6B736701" w:rsidR="007716D6" w:rsidRPr="00335CFA" w:rsidRDefault="007716D6" w:rsidP="00266189">
      <w:pPr>
        <w:keepNext/>
        <w:numPr>
          <w:ilvl w:val="0"/>
          <w:numId w:val="15"/>
        </w:numPr>
        <w:tabs>
          <w:tab w:val="clear" w:pos="360"/>
          <w:tab w:val="num" w:pos="284"/>
        </w:tabs>
        <w:spacing w:before="0" w:after="60"/>
        <w:ind w:left="284"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Beneficjent jest zobowiązany do wypełniania obowiązków informacyjnych i promocyjnych, w tym informowania społeczeństwa o dofinansowaniu Projektu przez Unię Europejską, zgodnie z Rozporządzeniem nr 2021/1060 (w szczególności z załącznikiem IX</w:t>
      </w:r>
      <w:r w:rsidR="00267643">
        <w:rPr>
          <w:rFonts w:asciiTheme="minorHAnsi" w:hAnsiTheme="minorHAnsi" w:cstheme="minorHAnsi"/>
          <w:color w:val="000000" w:themeColor="text1"/>
          <w:szCs w:val="24"/>
        </w:rPr>
        <w:t xml:space="preserve"> – Komunikacja i widoczność</w:t>
      </w:r>
      <w:r w:rsidRPr="00335CFA">
        <w:rPr>
          <w:rFonts w:asciiTheme="minorHAnsi" w:hAnsiTheme="minorHAnsi" w:cstheme="minorHAnsi"/>
          <w:color w:val="000000" w:themeColor="text1"/>
          <w:szCs w:val="24"/>
        </w:rPr>
        <w:t>)</w:t>
      </w:r>
      <w:r w:rsidR="00B123D3">
        <w:rPr>
          <w:rFonts w:asciiTheme="minorHAnsi" w:hAnsiTheme="minorHAnsi" w:cstheme="minorHAnsi"/>
          <w:color w:val="000000" w:themeColor="text1"/>
          <w:szCs w:val="24"/>
        </w:rPr>
        <w:t xml:space="preserve"> oraz zgodnie z załącznikiem nr 10 do Porozumienia</w:t>
      </w:r>
      <w:r w:rsidR="00A376DC">
        <w:rPr>
          <w:rFonts w:asciiTheme="minorHAnsi" w:hAnsiTheme="minorHAnsi" w:cstheme="minorHAnsi"/>
          <w:color w:val="000000" w:themeColor="text1"/>
          <w:szCs w:val="24"/>
        </w:rPr>
        <w:t xml:space="preserve"> (Wyciąg z zapisów </w:t>
      </w:r>
      <w:r w:rsidR="00003F2A" w:rsidRPr="00002B1B">
        <w:rPr>
          <w:rFonts w:asciiTheme="minorHAnsi" w:hAnsiTheme="minorHAnsi" w:cstheme="minorHAnsi"/>
          <w:bCs/>
          <w:color w:val="000000" w:themeColor="text1"/>
          <w:szCs w:val="24"/>
        </w:rPr>
        <w:t>„Podręcznika wnioskodawcy i beneficjenta Funduszy Europejskich na lata 2021-2027 w zakresie informacji i promocji</w:t>
      </w:r>
      <w:r w:rsidR="00003F2A">
        <w:rPr>
          <w:rFonts w:asciiTheme="minorHAnsi" w:hAnsiTheme="minorHAnsi" w:cstheme="minorHAnsi"/>
          <w:bCs/>
          <w:color w:val="000000" w:themeColor="text1"/>
          <w:szCs w:val="24"/>
        </w:rPr>
        <w:t>”</w:t>
      </w:r>
      <w:r w:rsidR="00A376DC">
        <w:rPr>
          <w:rFonts w:asciiTheme="minorHAnsi" w:hAnsiTheme="minorHAnsi" w:cstheme="minorHAnsi"/>
          <w:color w:val="000000" w:themeColor="text1"/>
          <w:szCs w:val="24"/>
        </w:rPr>
        <w:t>)</w:t>
      </w:r>
      <w:r w:rsidRPr="00335CFA">
        <w:rPr>
          <w:rFonts w:asciiTheme="minorHAnsi" w:hAnsiTheme="minorHAnsi" w:cstheme="minorHAnsi"/>
          <w:color w:val="000000" w:themeColor="text1"/>
          <w:szCs w:val="24"/>
        </w:rPr>
        <w:t>.</w:t>
      </w:r>
    </w:p>
    <w:p w14:paraId="0A15E5BA" w14:textId="5084A5C3" w:rsidR="007716D6" w:rsidRPr="00335CFA" w:rsidRDefault="007716D6" w:rsidP="00266189">
      <w:pPr>
        <w:keepNext/>
        <w:numPr>
          <w:ilvl w:val="0"/>
          <w:numId w:val="15"/>
        </w:numPr>
        <w:tabs>
          <w:tab w:val="clear" w:pos="360"/>
          <w:tab w:val="num" w:pos="284"/>
        </w:tabs>
        <w:spacing w:before="0" w:after="60"/>
        <w:ind w:left="284"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W okresie realizacji Projektu</w:t>
      </w:r>
      <w:r w:rsidR="00267643">
        <w:rPr>
          <w:rFonts w:asciiTheme="minorHAnsi" w:hAnsiTheme="minorHAnsi" w:cstheme="minorHAnsi"/>
          <w:color w:val="000000" w:themeColor="text1"/>
          <w:szCs w:val="24"/>
        </w:rPr>
        <w:t>,</w:t>
      </w:r>
      <w:r w:rsidRPr="00335CFA">
        <w:rPr>
          <w:rFonts w:asciiTheme="minorHAnsi" w:hAnsiTheme="minorHAnsi" w:cstheme="minorHAnsi"/>
          <w:color w:val="000000" w:themeColor="text1"/>
          <w:szCs w:val="24"/>
        </w:rPr>
        <w:t xml:space="preserve"> </w:t>
      </w:r>
      <w:r w:rsidR="00B123D3">
        <w:rPr>
          <w:rFonts w:asciiTheme="minorHAnsi" w:hAnsiTheme="minorHAnsi" w:cstheme="minorHAnsi"/>
          <w:color w:val="000000" w:themeColor="text1"/>
          <w:szCs w:val="24"/>
        </w:rPr>
        <w:t xml:space="preserve">o którym mowa w </w:t>
      </w:r>
      <w:r w:rsidR="00B123D3" w:rsidRPr="00B123D3">
        <w:rPr>
          <w:rFonts w:asciiTheme="minorHAnsi" w:hAnsiTheme="minorHAnsi" w:cstheme="minorHAnsi"/>
          <w:color w:val="000000" w:themeColor="text1"/>
          <w:szCs w:val="24"/>
        </w:rPr>
        <w:t xml:space="preserve">§ 3 </w:t>
      </w:r>
      <w:r w:rsidRPr="00A376DC">
        <w:rPr>
          <w:rFonts w:asciiTheme="minorHAnsi" w:hAnsiTheme="minorHAnsi" w:cstheme="minorHAnsi"/>
          <w:color w:val="000000" w:themeColor="text1"/>
          <w:szCs w:val="24"/>
        </w:rPr>
        <w:t>oraz w okresie trwałości Projektu</w:t>
      </w:r>
      <w:r w:rsidRPr="00335CFA">
        <w:rPr>
          <w:rFonts w:asciiTheme="minorHAnsi" w:hAnsiTheme="minorHAnsi" w:cstheme="minorHAnsi"/>
          <w:color w:val="000000" w:themeColor="text1"/>
          <w:szCs w:val="24"/>
        </w:rPr>
        <w:t xml:space="preserve"> (jeśli dotyczy) Beneficjent jest zobowiązany do: </w:t>
      </w:r>
    </w:p>
    <w:p w14:paraId="051AC267" w14:textId="0BD81B0F" w:rsidR="007716D6" w:rsidRPr="00335CFA" w:rsidRDefault="007716D6" w:rsidP="00266189">
      <w:pPr>
        <w:numPr>
          <w:ilvl w:val="1"/>
          <w:numId w:val="14"/>
        </w:numPr>
        <w:tabs>
          <w:tab w:val="clear" w:pos="708"/>
          <w:tab w:val="num" w:pos="284"/>
          <w:tab w:val="left" w:pos="567"/>
        </w:tabs>
        <w:spacing w:before="0" w:after="120"/>
        <w:ind w:left="567"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umieszcz</w:t>
      </w:r>
      <w:r w:rsidR="00267643">
        <w:rPr>
          <w:rFonts w:asciiTheme="minorHAnsi" w:hAnsiTheme="minorHAnsi" w:cstheme="minorHAnsi"/>
          <w:color w:val="000000" w:themeColor="text1"/>
          <w:szCs w:val="24"/>
        </w:rPr>
        <w:t>a</w:t>
      </w:r>
      <w:r w:rsidRPr="00335CFA">
        <w:rPr>
          <w:rFonts w:asciiTheme="minorHAnsi" w:hAnsiTheme="minorHAnsi" w:cstheme="minorHAnsi"/>
          <w:color w:val="000000" w:themeColor="text1"/>
          <w:szCs w:val="24"/>
        </w:rPr>
        <w:t>nia w widoczny sposób znaku Funduszy Europejskich,</w:t>
      </w:r>
      <w:r w:rsidR="00267643">
        <w:rPr>
          <w:rFonts w:asciiTheme="minorHAnsi" w:hAnsiTheme="minorHAnsi" w:cstheme="minorHAnsi"/>
          <w:color w:val="000000" w:themeColor="text1"/>
          <w:szCs w:val="24"/>
        </w:rPr>
        <w:t xml:space="preserve"> znaku</w:t>
      </w:r>
      <w:r w:rsidRPr="00335CFA">
        <w:rPr>
          <w:rFonts w:asciiTheme="minorHAnsi" w:hAnsiTheme="minorHAnsi" w:cstheme="minorHAnsi"/>
          <w:color w:val="000000" w:themeColor="text1"/>
          <w:szCs w:val="24"/>
        </w:rPr>
        <w:t xml:space="preserve"> barw Rzeczypospolitej Polskiej (jeśli dotyczy; wersja </w:t>
      </w:r>
      <w:proofErr w:type="spellStart"/>
      <w:r w:rsidRPr="00335CFA">
        <w:rPr>
          <w:rFonts w:asciiTheme="minorHAnsi" w:hAnsiTheme="minorHAnsi" w:cstheme="minorHAnsi"/>
          <w:color w:val="000000" w:themeColor="text1"/>
          <w:szCs w:val="24"/>
        </w:rPr>
        <w:t>pełnokolorowa</w:t>
      </w:r>
      <w:proofErr w:type="spellEnd"/>
      <w:r w:rsidRPr="00335CFA">
        <w:rPr>
          <w:rFonts w:asciiTheme="minorHAnsi" w:hAnsiTheme="minorHAnsi" w:cstheme="minorHAnsi"/>
          <w:color w:val="000000" w:themeColor="text1"/>
          <w:szCs w:val="24"/>
        </w:rPr>
        <w:t>) i znaku Unii Europejskiej na:</w:t>
      </w:r>
    </w:p>
    <w:p w14:paraId="6EA094E0" w14:textId="77777777" w:rsidR="007716D6" w:rsidRPr="00335CFA" w:rsidRDefault="007716D6" w:rsidP="00266189">
      <w:pPr>
        <w:pStyle w:val="Akapitzlist"/>
        <w:numPr>
          <w:ilvl w:val="0"/>
          <w:numId w:val="23"/>
        </w:numPr>
        <w:tabs>
          <w:tab w:val="num" w:pos="284"/>
          <w:tab w:val="left" w:pos="357"/>
          <w:tab w:val="left" w:pos="851"/>
        </w:tabs>
        <w:spacing w:before="0" w:after="0"/>
        <w:ind w:left="851" w:hanging="284"/>
        <w:contextualSpacing/>
        <w:rPr>
          <w:rFonts w:asciiTheme="minorHAnsi" w:hAnsiTheme="minorHAnsi" w:cstheme="minorHAnsi"/>
          <w:color w:val="000000" w:themeColor="text1"/>
        </w:rPr>
      </w:pPr>
      <w:r w:rsidRPr="00335CFA">
        <w:rPr>
          <w:rFonts w:asciiTheme="minorHAnsi" w:hAnsiTheme="minorHAnsi" w:cstheme="minorHAnsi"/>
          <w:color w:val="000000" w:themeColor="text1"/>
        </w:rPr>
        <w:t>wszystkich prowadzonych działaniach informacyjnych i promocyjnych dotyczących Projektu,</w:t>
      </w:r>
    </w:p>
    <w:p w14:paraId="217C3CB4" w14:textId="77777777" w:rsidR="007716D6" w:rsidRPr="00335CFA" w:rsidRDefault="007716D6" w:rsidP="00266189">
      <w:pPr>
        <w:pStyle w:val="Akapitzlist"/>
        <w:numPr>
          <w:ilvl w:val="0"/>
          <w:numId w:val="23"/>
        </w:numPr>
        <w:tabs>
          <w:tab w:val="num" w:pos="284"/>
          <w:tab w:val="left" w:pos="357"/>
          <w:tab w:val="left" w:pos="851"/>
        </w:tabs>
        <w:spacing w:before="0" w:after="0"/>
        <w:ind w:left="851" w:hanging="284"/>
        <w:contextualSpacing/>
        <w:rPr>
          <w:rFonts w:asciiTheme="minorHAnsi" w:hAnsiTheme="minorHAnsi" w:cstheme="minorHAnsi"/>
          <w:color w:val="000000" w:themeColor="text1"/>
        </w:rPr>
      </w:pPr>
      <w:r w:rsidRPr="00335CFA">
        <w:rPr>
          <w:rFonts w:asciiTheme="minorHAnsi" w:hAnsiTheme="minorHAnsi" w:cstheme="minorHAnsi"/>
          <w:color w:val="000000" w:themeColor="text1"/>
        </w:rPr>
        <w:t>wszystkich dokumentach i materiałach (m.in. produkty drukowane lub cyfrowe) podawanych do wiadomości publicznej,</w:t>
      </w:r>
    </w:p>
    <w:p w14:paraId="36318B73" w14:textId="77777777" w:rsidR="007716D6" w:rsidRPr="00335CFA" w:rsidRDefault="007716D6" w:rsidP="00266189">
      <w:pPr>
        <w:pStyle w:val="Akapitzlist"/>
        <w:numPr>
          <w:ilvl w:val="0"/>
          <w:numId w:val="23"/>
        </w:numPr>
        <w:tabs>
          <w:tab w:val="num" w:pos="284"/>
          <w:tab w:val="left" w:pos="357"/>
          <w:tab w:val="left" w:pos="709"/>
          <w:tab w:val="left" w:pos="851"/>
        </w:tabs>
        <w:spacing w:before="0" w:after="0"/>
        <w:ind w:left="851" w:hanging="284"/>
        <w:contextualSpacing/>
        <w:rPr>
          <w:rFonts w:asciiTheme="minorHAnsi" w:hAnsiTheme="minorHAnsi" w:cstheme="minorHAnsi"/>
          <w:color w:val="000000" w:themeColor="text1"/>
        </w:rPr>
      </w:pPr>
      <w:r w:rsidRPr="00335CFA">
        <w:rPr>
          <w:rFonts w:asciiTheme="minorHAnsi" w:hAnsiTheme="minorHAnsi" w:cstheme="minorHAnsi"/>
          <w:color w:val="000000" w:themeColor="text1"/>
        </w:rPr>
        <w:t>wszystkich dokumentach i materiałach dla osób i podmiotów uczestniczących w Projekcie,</w:t>
      </w:r>
    </w:p>
    <w:p w14:paraId="25BF8E40" w14:textId="0CC7FAB3" w:rsidR="007716D6" w:rsidRPr="00335CFA" w:rsidRDefault="007716D6" w:rsidP="00266189">
      <w:pPr>
        <w:pStyle w:val="Akapitzlist"/>
        <w:numPr>
          <w:ilvl w:val="0"/>
          <w:numId w:val="23"/>
        </w:numPr>
        <w:tabs>
          <w:tab w:val="num" w:pos="284"/>
          <w:tab w:val="left" w:pos="357"/>
          <w:tab w:val="left" w:pos="709"/>
          <w:tab w:val="left" w:pos="851"/>
        </w:tabs>
        <w:spacing w:before="0" w:after="0"/>
        <w:ind w:left="851" w:hanging="284"/>
        <w:contextualSpacing/>
        <w:rPr>
          <w:rFonts w:asciiTheme="minorHAnsi" w:hAnsiTheme="minorHAnsi" w:cstheme="minorHAnsi"/>
          <w:color w:val="000000" w:themeColor="text1"/>
        </w:rPr>
      </w:pPr>
      <w:r w:rsidRPr="00335CFA">
        <w:rPr>
          <w:rFonts w:asciiTheme="minorHAnsi" w:hAnsiTheme="minorHAnsi" w:cstheme="minorHAnsi"/>
          <w:color w:val="000000" w:themeColor="text1"/>
        </w:rPr>
        <w:lastRenderedPageBreak/>
        <w:t>produktach, sprzęcie</w:t>
      </w:r>
      <w:r w:rsidR="00267643">
        <w:rPr>
          <w:rFonts w:asciiTheme="minorHAnsi" w:hAnsiTheme="minorHAnsi" w:cstheme="minorHAnsi"/>
          <w:color w:val="000000" w:themeColor="text1"/>
        </w:rPr>
        <w:t>, pojazdach, aparaturze</w:t>
      </w:r>
      <w:r w:rsidRPr="00335CFA">
        <w:rPr>
          <w:rFonts w:asciiTheme="minorHAnsi" w:hAnsiTheme="minorHAnsi" w:cstheme="minorHAnsi"/>
          <w:color w:val="000000" w:themeColor="text1"/>
        </w:rPr>
        <w:t xml:space="preserve"> itp.</w:t>
      </w:r>
      <w:r w:rsidR="00267643">
        <w:rPr>
          <w:rFonts w:asciiTheme="minorHAnsi" w:hAnsiTheme="minorHAnsi" w:cstheme="minorHAnsi"/>
          <w:color w:val="000000" w:themeColor="text1"/>
        </w:rPr>
        <w:t>,</w:t>
      </w:r>
      <w:r w:rsidRPr="00335CFA">
        <w:rPr>
          <w:rFonts w:asciiTheme="minorHAnsi" w:hAnsiTheme="minorHAnsi" w:cstheme="minorHAnsi"/>
          <w:color w:val="000000" w:themeColor="text1"/>
        </w:rPr>
        <w:t xml:space="preserve"> powstałych lub zakupionych z Projektu, poprzez umieszczenie </w:t>
      </w:r>
      <w:r w:rsidR="00267643">
        <w:rPr>
          <w:rFonts w:asciiTheme="minorHAnsi" w:hAnsiTheme="minorHAnsi" w:cstheme="minorHAnsi"/>
          <w:color w:val="000000" w:themeColor="text1"/>
        </w:rPr>
        <w:t>trwałego oznakowania w postaci</w:t>
      </w:r>
      <w:r w:rsidRPr="00335CFA">
        <w:rPr>
          <w:rFonts w:asciiTheme="minorHAnsi" w:hAnsiTheme="minorHAnsi" w:cstheme="minorHAnsi"/>
          <w:color w:val="000000" w:themeColor="text1"/>
        </w:rPr>
        <w:t xml:space="preserve"> naklejek</w:t>
      </w:r>
      <w:r w:rsidR="00003F2A">
        <w:rPr>
          <w:rFonts w:asciiTheme="minorHAnsi" w:hAnsiTheme="minorHAnsi" w:cstheme="minorHAnsi"/>
          <w:color w:val="000000" w:themeColor="text1"/>
        </w:rPr>
        <w:t>;</w:t>
      </w:r>
    </w:p>
    <w:p w14:paraId="02F52C17" w14:textId="52619D08" w:rsidR="00267643" w:rsidRDefault="007716D6" w:rsidP="007017A1">
      <w:pPr>
        <w:numPr>
          <w:ilvl w:val="1"/>
          <w:numId w:val="14"/>
        </w:numPr>
        <w:tabs>
          <w:tab w:val="clear" w:pos="708"/>
          <w:tab w:val="num" w:pos="284"/>
          <w:tab w:val="left" w:pos="357"/>
          <w:tab w:val="left" w:pos="709"/>
        </w:tabs>
        <w:spacing w:before="0" w:after="120"/>
        <w:ind w:left="567"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r w:rsidR="002F45C1">
        <w:rPr>
          <w:rFonts w:asciiTheme="minorHAnsi" w:hAnsiTheme="minorHAnsi" w:cstheme="minorHAnsi"/>
          <w:color w:val="000000" w:themeColor="text1"/>
          <w:szCs w:val="24"/>
        </w:rPr>
        <w:t>:</w:t>
      </w:r>
      <w:r w:rsidRPr="00335CFA">
        <w:rPr>
          <w:rFonts w:asciiTheme="minorHAnsi" w:hAnsiTheme="minorHAnsi" w:cstheme="minorHAnsi"/>
          <w:color w:val="000000" w:themeColor="text1"/>
          <w:szCs w:val="24"/>
        </w:rPr>
        <w:t xml:space="preserve"> </w:t>
      </w:r>
    </w:p>
    <w:p w14:paraId="40C0EE10" w14:textId="37BD0393" w:rsidR="007716D6" w:rsidRPr="002F45C1" w:rsidRDefault="007716D6" w:rsidP="007017A1">
      <w:pPr>
        <w:pStyle w:val="Akapitzlist"/>
        <w:numPr>
          <w:ilvl w:val="2"/>
          <w:numId w:val="14"/>
        </w:numPr>
        <w:tabs>
          <w:tab w:val="left" w:pos="357"/>
        </w:tabs>
        <w:spacing w:before="0" w:after="120"/>
        <w:rPr>
          <w:rFonts w:asciiTheme="minorHAnsi" w:hAnsiTheme="minorHAnsi" w:cstheme="minorHAnsi"/>
          <w:color w:val="000000" w:themeColor="text1"/>
        </w:rPr>
      </w:pPr>
      <w:r w:rsidRPr="002F45C1">
        <w:rPr>
          <w:rFonts w:asciiTheme="minorHAnsi" w:hAnsiTheme="minorHAnsi" w:cstheme="minorHAnsi"/>
          <w:color w:val="000000" w:themeColor="text1"/>
        </w:rPr>
        <w:t>projektów wspieranych z Europejskiego Funduszu Rozwoju Regionalnego i Funduszu Spójności, których całkowity koszt przekracza 500 000 EUR</w:t>
      </w:r>
      <w:r w:rsidR="00003F2A">
        <w:rPr>
          <w:rFonts w:asciiTheme="minorHAnsi" w:hAnsiTheme="minorHAnsi" w:cstheme="minorHAnsi"/>
          <w:color w:val="000000" w:themeColor="text1"/>
        </w:rPr>
        <w:t>,</w:t>
      </w:r>
    </w:p>
    <w:p w14:paraId="6E096CED" w14:textId="74AC58B1" w:rsidR="002F45C1" w:rsidRPr="003A1818" w:rsidRDefault="002F45C1" w:rsidP="004B7DDE">
      <w:pPr>
        <w:pStyle w:val="Akapitzlist"/>
        <w:numPr>
          <w:ilvl w:val="2"/>
          <w:numId w:val="14"/>
        </w:numPr>
        <w:suppressAutoHyphens w:val="0"/>
        <w:spacing w:before="0" w:after="120"/>
        <w:rPr>
          <w:rFonts w:cstheme="minorHAnsi"/>
        </w:rPr>
      </w:pPr>
      <w:r>
        <w:rPr>
          <w:rFonts w:cstheme="minorHAnsi"/>
        </w:rPr>
        <w:t xml:space="preserve">projektów wspieranych z </w:t>
      </w:r>
      <w:r w:rsidRPr="008E1EB5">
        <w:t>Europejskiego Funduszu Społecznego Plus, Funduszu na rzecz Sprawiedliwej Transformacji</w:t>
      </w:r>
      <w:r>
        <w:t>,</w:t>
      </w:r>
      <w:r w:rsidRPr="008E1EB5">
        <w:t xml:space="preserve"> Europejskiego Funduszu Morskiego, Rybackiego i Akwakultury, Funduszu Azylu, Migracji i Integracji, Funduszu Bezpieczeństwa Wewnętrznego </w:t>
      </w:r>
      <w:r>
        <w:rPr>
          <w:rFonts w:cstheme="minorHAnsi"/>
        </w:rPr>
        <w:t>lub</w:t>
      </w:r>
      <w:r w:rsidRPr="00BB47A4">
        <w:rPr>
          <w:rFonts w:cstheme="minorHAnsi"/>
        </w:rPr>
        <w:t xml:space="preserve"> </w:t>
      </w:r>
      <w:r w:rsidRPr="003A1818">
        <w:rPr>
          <w:rFonts w:cstheme="minorHAnsi"/>
        </w:rPr>
        <w:t xml:space="preserve">Instrumentu Wsparcia Finansowego na rzecz Zarządzania Granicami i Polityki Wizowej których </w:t>
      </w:r>
      <w:r>
        <w:rPr>
          <w:rFonts w:cstheme="minorHAnsi"/>
        </w:rPr>
        <w:t>całkowity</w:t>
      </w:r>
      <w:r w:rsidRPr="003A1818">
        <w:rPr>
          <w:rFonts w:cstheme="minorHAnsi"/>
        </w:rPr>
        <w:t xml:space="preserve"> koszt przekracza 100 000 EUR.</w:t>
      </w:r>
      <w:r w:rsidRPr="003A1818">
        <w:rPr>
          <w:rStyle w:val="Odwoanieprzypisudolnego"/>
          <w:rFonts w:cstheme="minorHAnsi"/>
        </w:rPr>
        <w:footnoteReference w:id="12"/>
      </w:r>
    </w:p>
    <w:p w14:paraId="4479BA39" w14:textId="78D3675C" w:rsidR="007716D6" w:rsidRPr="00335CFA" w:rsidRDefault="002F45C1" w:rsidP="002F45C1">
      <w:pPr>
        <w:pStyle w:val="Akapitzlist"/>
        <w:keepNext/>
        <w:spacing w:before="0" w:after="60"/>
        <w:ind w:left="567"/>
        <w:rPr>
          <w:rFonts w:asciiTheme="minorHAnsi" w:hAnsiTheme="minorHAnsi" w:cstheme="minorHAnsi"/>
          <w:color w:val="000000" w:themeColor="text1"/>
        </w:rPr>
      </w:pPr>
      <w:r>
        <w:rPr>
          <w:rFonts w:asciiTheme="minorHAnsi" w:hAnsiTheme="minorHAnsi" w:cstheme="minorHAnsi"/>
          <w:color w:val="000000" w:themeColor="text1"/>
        </w:rPr>
        <w:t>W</w:t>
      </w:r>
      <w:r w:rsidR="007716D6" w:rsidRPr="00335CFA">
        <w:rPr>
          <w:rFonts w:asciiTheme="minorHAnsi" w:hAnsiTheme="minorHAnsi" w:cstheme="minorHAnsi"/>
          <w:color w:val="000000" w:themeColor="text1"/>
        </w:rPr>
        <w:t xml:space="preserve"> przypadku, gdy miejsce realizacji Projektu nie zapewnia swobodnego dotarcia do ogółu społeczeństwa z informacją o realizacji tego Projektu, umiejscowienie tablicy, powinno być uzgodnione z Instytucją Pośredniczącą</w:t>
      </w:r>
      <w:r w:rsidR="00A86E92">
        <w:rPr>
          <w:rFonts w:asciiTheme="minorHAnsi" w:hAnsiTheme="minorHAnsi" w:cstheme="minorHAnsi"/>
          <w:color w:val="000000" w:themeColor="text1"/>
        </w:rPr>
        <w:t>;</w:t>
      </w:r>
    </w:p>
    <w:p w14:paraId="0CE9F174" w14:textId="52FE095F" w:rsidR="007716D6" w:rsidRPr="00335CFA" w:rsidRDefault="002F45C1" w:rsidP="002F45C1">
      <w:pPr>
        <w:pStyle w:val="Akapitzlist"/>
        <w:keepNext/>
        <w:tabs>
          <w:tab w:val="num" w:pos="720"/>
        </w:tabs>
        <w:spacing w:before="0" w:after="60"/>
        <w:ind w:left="567"/>
        <w:rPr>
          <w:rFonts w:asciiTheme="minorHAnsi" w:hAnsiTheme="minorHAnsi" w:cstheme="minorHAnsi"/>
          <w:color w:val="000000" w:themeColor="text1"/>
        </w:rPr>
      </w:pPr>
      <w:r>
        <w:rPr>
          <w:rFonts w:asciiTheme="minorHAnsi" w:hAnsiTheme="minorHAnsi" w:cstheme="minorHAnsi"/>
          <w:color w:val="000000" w:themeColor="text1"/>
        </w:rPr>
        <w:t>T</w:t>
      </w:r>
      <w:r w:rsidR="007716D6" w:rsidRPr="00335CFA">
        <w:rPr>
          <w:rFonts w:asciiTheme="minorHAnsi" w:hAnsiTheme="minorHAnsi" w:cstheme="minorHAnsi"/>
          <w:color w:val="000000" w:themeColor="text1"/>
        </w:rPr>
        <w:t>ablica, musi być umieszczona niezwłocznie po rozpoczęciu fizycznej realizacji Projektu lub zainstalowaniu zakupionego sprzętu aż do końca okresu trwałości Projektu. W przypadku projektów dofinansowanych z priorytetów pomocy technicznej krajowych i regionalnych programów tablica musi być umieszczona niezwłocznie po rozpoczęciu fizycznej realizacji Projektu przez okres 3 lat od zakończenia realizacji Projektu</w:t>
      </w:r>
      <w:r w:rsidR="00003F2A">
        <w:rPr>
          <w:rFonts w:asciiTheme="minorHAnsi" w:hAnsiTheme="minorHAnsi" w:cstheme="minorHAnsi"/>
          <w:color w:val="000000" w:themeColor="text1"/>
        </w:rPr>
        <w:t>;</w:t>
      </w:r>
    </w:p>
    <w:p w14:paraId="05E0B354" w14:textId="4A0B2BEA" w:rsidR="007716D6" w:rsidRPr="00335CFA" w:rsidRDefault="007716D6" w:rsidP="00266189">
      <w:pPr>
        <w:numPr>
          <w:ilvl w:val="1"/>
          <w:numId w:val="14"/>
        </w:numPr>
        <w:tabs>
          <w:tab w:val="clear" w:pos="708"/>
          <w:tab w:val="num" w:pos="284"/>
          <w:tab w:val="left" w:pos="567"/>
        </w:tabs>
        <w:spacing w:before="0" w:after="120"/>
        <w:ind w:left="567"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w:t>
      </w:r>
      <w:r w:rsidR="00003F2A">
        <w:rPr>
          <w:rFonts w:asciiTheme="minorHAnsi" w:hAnsiTheme="minorHAnsi" w:cstheme="minorHAnsi"/>
          <w:color w:val="000000" w:themeColor="text1"/>
          <w:szCs w:val="24"/>
        </w:rPr>
        <w:t>;</w:t>
      </w:r>
    </w:p>
    <w:p w14:paraId="184C5C3C" w14:textId="42DE1749" w:rsidR="007716D6" w:rsidRPr="00335CFA" w:rsidRDefault="007716D6" w:rsidP="00266189">
      <w:pPr>
        <w:numPr>
          <w:ilvl w:val="1"/>
          <w:numId w:val="14"/>
        </w:numPr>
        <w:tabs>
          <w:tab w:val="clear" w:pos="708"/>
          <w:tab w:val="num" w:pos="284"/>
          <w:tab w:val="left" w:pos="357"/>
          <w:tab w:val="num" w:pos="567"/>
        </w:tabs>
        <w:spacing w:before="0" w:after="120"/>
        <w:ind w:left="567"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lastRenderedPageBreak/>
        <w:t>umieszczenia krótkiego opisu Projektu na oficjalnej stronie internetowej Beneficjenta</w:t>
      </w:r>
      <w:r w:rsidR="002F45C1">
        <w:rPr>
          <w:rFonts w:asciiTheme="minorHAnsi" w:hAnsiTheme="minorHAnsi" w:cstheme="minorHAnsi"/>
          <w:color w:val="000000" w:themeColor="text1"/>
          <w:szCs w:val="24"/>
        </w:rPr>
        <w:t>, jeśli ją posiada</w:t>
      </w:r>
      <w:r w:rsidRPr="00335CFA">
        <w:rPr>
          <w:rFonts w:asciiTheme="minorHAnsi" w:hAnsiTheme="minorHAnsi" w:cstheme="minorHAnsi"/>
          <w:color w:val="000000" w:themeColor="text1"/>
          <w:szCs w:val="24"/>
        </w:rPr>
        <w:t xml:space="preserve"> lub na jego stronach mediów społecznościowych. Opis Projektu musi zawierać:</w:t>
      </w:r>
    </w:p>
    <w:p w14:paraId="447B1E8C" w14:textId="0BC90CBB" w:rsidR="007716D6" w:rsidRPr="00335CFA" w:rsidRDefault="007716D6" w:rsidP="00266189">
      <w:pPr>
        <w:pStyle w:val="paragraph"/>
        <w:numPr>
          <w:ilvl w:val="0"/>
          <w:numId w:val="20"/>
        </w:numPr>
        <w:tabs>
          <w:tab w:val="num" w:pos="284"/>
        </w:tabs>
        <w:spacing w:before="0" w:beforeAutospacing="0" w:after="0" w:afterAutospacing="0" w:line="360" w:lineRule="auto"/>
        <w:ind w:left="851" w:hanging="284"/>
        <w:textAlignment w:val="baseline"/>
        <w:rPr>
          <w:rFonts w:asciiTheme="minorHAnsi" w:hAnsiTheme="minorHAnsi" w:cstheme="minorHAnsi"/>
          <w:color w:val="000000" w:themeColor="text1"/>
        </w:rPr>
      </w:pPr>
      <w:r w:rsidRPr="00335CFA">
        <w:rPr>
          <w:rStyle w:val="normaltextrun"/>
          <w:rFonts w:asciiTheme="minorHAnsi" w:hAnsiTheme="minorHAnsi" w:cstheme="minorHAnsi"/>
          <w:color w:val="000000" w:themeColor="text1"/>
        </w:rPr>
        <w:t>tytuł Projektu</w:t>
      </w:r>
      <w:r w:rsidR="002F45C1">
        <w:rPr>
          <w:rStyle w:val="normaltextrun"/>
          <w:rFonts w:asciiTheme="minorHAnsi" w:hAnsiTheme="minorHAnsi" w:cstheme="minorHAnsi"/>
          <w:color w:val="000000" w:themeColor="text1"/>
        </w:rPr>
        <w:t xml:space="preserve"> lub jego skróconą nazwę</w:t>
      </w:r>
      <w:r w:rsidRPr="00335CFA">
        <w:rPr>
          <w:rStyle w:val="normaltextrun"/>
          <w:rFonts w:asciiTheme="minorHAnsi" w:hAnsiTheme="minorHAnsi" w:cstheme="minorHAnsi"/>
          <w:color w:val="000000" w:themeColor="text1"/>
        </w:rPr>
        <w:t>,</w:t>
      </w:r>
    </w:p>
    <w:p w14:paraId="424FB5E7" w14:textId="77777777" w:rsidR="007716D6" w:rsidRPr="00335CFA" w:rsidRDefault="007716D6" w:rsidP="00266189">
      <w:pPr>
        <w:pStyle w:val="paragraph"/>
        <w:numPr>
          <w:ilvl w:val="0"/>
          <w:numId w:val="20"/>
        </w:numPr>
        <w:tabs>
          <w:tab w:val="num" w:pos="284"/>
        </w:tabs>
        <w:spacing w:before="0" w:beforeAutospacing="0" w:after="0" w:afterAutospacing="0" w:line="360" w:lineRule="auto"/>
        <w:ind w:left="851" w:hanging="284"/>
        <w:textAlignment w:val="baseline"/>
        <w:rPr>
          <w:rFonts w:asciiTheme="minorHAnsi" w:hAnsiTheme="minorHAnsi" w:cstheme="minorHAnsi"/>
          <w:color w:val="000000" w:themeColor="text1"/>
        </w:rPr>
      </w:pPr>
      <w:r w:rsidRPr="00335CFA">
        <w:rPr>
          <w:rStyle w:val="normaltextrun"/>
          <w:rFonts w:asciiTheme="minorHAnsi" w:hAnsiTheme="minorHAnsi" w:cstheme="minorHAnsi"/>
          <w:color w:val="000000" w:themeColor="text1"/>
        </w:rPr>
        <w:t>podkreślenie faktu otrzymania wsparcia finansowego z Unii Europejskiej przez zamieszczenie znaku Funduszy Europejskich, znaku barw Rzeczypospolitej Polskiej i znaku Unii Europejskiej,</w:t>
      </w:r>
      <w:r w:rsidRPr="00335CFA">
        <w:rPr>
          <w:rStyle w:val="eop"/>
          <w:rFonts w:asciiTheme="minorHAnsi" w:hAnsiTheme="minorHAnsi" w:cstheme="minorHAnsi"/>
          <w:color w:val="000000" w:themeColor="text1"/>
        </w:rPr>
        <w:t> </w:t>
      </w:r>
    </w:p>
    <w:p w14:paraId="07023EFB" w14:textId="77777777" w:rsidR="007716D6" w:rsidRPr="00335CFA" w:rsidRDefault="007716D6" w:rsidP="00266189">
      <w:pPr>
        <w:pStyle w:val="paragraph"/>
        <w:numPr>
          <w:ilvl w:val="0"/>
          <w:numId w:val="20"/>
        </w:numPr>
        <w:tabs>
          <w:tab w:val="num" w:pos="284"/>
        </w:tabs>
        <w:spacing w:before="0" w:beforeAutospacing="0" w:after="0" w:afterAutospacing="0" w:line="360" w:lineRule="auto"/>
        <w:ind w:left="851" w:hanging="284"/>
        <w:textAlignment w:val="baseline"/>
        <w:rPr>
          <w:rFonts w:asciiTheme="minorHAnsi" w:hAnsiTheme="minorHAnsi" w:cstheme="minorHAnsi"/>
          <w:color w:val="000000" w:themeColor="text1"/>
        </w:rPr>
      </w:pPr>
      <w:r w:rsidRPr="00335CFA">
        <w:rPr>
          <w:rStyle w:val="normaltextrun"/>
          <w:rFonts w:asciiTheme="minorHAnsi" w:hAnsiTheme="minorHAnsi" w:cstheme="minorHAnsi"/>
          <w:color w:val="000000" w:themeColor="text1"/>
        </w:rPr>
        <w:t>zadania, działania, które będą realizowane w ramach Projektu (opis, co zostanie zrobione, zakupione etc.),</w:t>
      </w:r>
      <w:r w:rsidRPr="00335CFA">
        <w:rPr>
          <w:rStyle w:val="eop"/>
          <w:rFonts w:asciiTheme="minorHAnsi" w:hAnsiTheme="minorHAnsi" w:cstheme="minorHAnsi"/>
          <w:color w:val="000000" w:themeColor="text1"/>
        </w:rPr>
        <w:t> </w:t>
      </w:r>
    </w:p>
    <w:p w14:paraId="7C36D169" w14:textId="77777777" w:rsidR="007716D6" w:rsidRPr="00335CFA" w:rsidRDefault="007716D6" w:rsidP="00266189">
      <w:pPr>
        <w:pStyle w:val="paragraph"/>
        <w:numPr>
          <w:ilvl w:val="0"/>
          <w:numId w:val="20"/>
        </w:numPr>
        <w:tabs>
          <w:tab w:val="num" w:pos="284"/>
        </w:tabs>
        <w:spacing w:before="0" w:beforeAutospacing="0" w:after="0" w:afterAutospacing="0" w:line="360" w:lineRule="auto"/>
        <w:ind w:left="851" w:hanging="284"/>
        <w:textAlignment w:val="baseline"/>
        <w:rPr>
          <w:rFonts w:asciiTheme="minorHAnsi" w:hAnsiTheme="minorHAnsi" w:cstheme="minorHAnsi"/>
          <w:color w:val="000000" w:themeColor="text1"/>
        </w:rPr>
      </w:pPr>
      <w:r w:rsidRPr="00335CFA">
        <w:rPr>
          <w:rStyle w:val="normaltextrun"/>
          <w:rFonts w:asciiTheme="minorHAnsi" w:hAnsiTheme="minorHAnsi" w:cstheme="minorHAnsi"/>
          <w:color w:val="000000" w:themeColor="text1"/>
        </w:rPr>
        <w:t>grupy docelowe (do kogo skierowany jest Projekt, kto z niego skorzysta),</w:t>
      </w:r>
      <w:r w:rsidRPr="00335CFA">
        <w:rPr>
          <w:rStyle w:val="eop"/>
          <w:rFonts w:asciiTheme="minorHAnsi" w:hAnsiTheme="minorHAnsi" w:cstheme="minorHAnsi"/>
          <w:color w:val="000000" w:themeColor="text1"/>
        </w:rPr>
        <w:t> </w:t>
      </w:r>
    </w:p>
    <w:p w14:paraId="5E0CAC1E" w14:textId="77777777" w:rsidR="007716D6" w:rsidRPr="00335CFA" w:rsidRDefault="007716D6" w:rsidP="00266189">
      <w:pPr>
        <w:pStyle w:val="paragraph"/>
        <w:numPr>
          <w:ilvl w:val="0"/>
          <w:numId w:val="20"/>
        </w:numPr>
        <w:tabs>
          <w:tab w:val="num" w:pos="284"/>
        </w:tabs>
        <w:spacing w:before="0" w:beforeAutospacing="0" w:after="0" w:afterAutospacing="0" w:line="360" w:lineRule="auto"/>
        <w:ind w:left="851" w:hanging="284"/>
        <w:textAlignment w:val="baseline"/>
        <w:rPr>
          <w:rFonts w:asciiTheme="minorHAnsi" w:hAnsiTheme="minorHAnsi" w:cstheme="minorHAnsi"/>
          <w:color w:val="000000" w:themeColor="text1"/>
        </w:rPr>
      </w:pPr>
      <w:r w:rsidRPr="00335CFA">
        <w:rPr>
          <w:rStyle w:val="normaltextrun"/>
          <w:rFonts w:asciiTheme="minorHAnsi" w:hAnsiTheme="minorHAnsi" w:cstheme="minorHAnsi"/>
          <w:color w:val="000000" w:themeColor="text1"/>
        </w:rPr>
        <w:t>cel lub cele Projektu,</w:t>
      </w:r>
    </w:p>
    <w:p w14:paraId="2733E838" w14:textId="4FBD75E1" w:rsidR="007716D6" w:rsidRPr="00335CFA" w:rsidRDefault="00E55455" w:rsidP="00266189">
      <w:pPr>
        <w:pStyle w:val="paragraph"/>
        <w:numPr>
          <w:ilvl w:val="0"/>
          <w:numId w:val="20"/>
        </w:numPr>
        <w:tabs>
          <w:tab w:val="num" w:pos="284"/>
        </w:tabs>
        <w:spacing w:before="0" w:beforeAutospacing="0" w:after="0" w:afterAutospacing="0" w:line="360" w:lineRule="auto"/>
        <w:ind w:left="851" w:hanging="284"/>
        <w:textAlignment w:val="baseline"/>
        <w:rPr>
          <w:rFonts w:asciiTheme="minorHAnsi" w:hAnsiTheme="minorHAnsi" w:cstheme="minorHAnsi"/>
          <w:color w:val="000000" w:themeColor="text1"/>
        </w:rPr>
      </w:pPr>
      <w:r>
        <w:rPr>
          <w:rStyle w:val="normaltextrun"/>
          <w:rFonts w:asciiTheme="minorHAnsi" w:hAnsiTheme="minorHAnsi" w:cstheme="minorHAnsi"/>
          <w:color w:val="000000" w:themeColor="text1"/>
        </w:rPr>
        <w:t xml:space="preserve">efekty, </w:t>
      </w:r>
      <w:r w:rsidR="007716D6" w:rsidRPr="00335CFA">
        <w:rPr>
          <w:rStyle w:val="normaltextrun"/>
          <w:rFonts w:asciiTheme="minorHAnsi" w:hAnsiTheme="minorHAnsi" w:cstheme="minorHAnsi"/>
          <w:color w:val="000000" w:themeColor="text1"/>
        </w:rPr>
        <w:t>rezultaty Projektu</w:t>
      </w:r>
      <w:r>
        <w:rPr>
          <w:rStyle w:val="normaltextrun"/>
          <w:rFonts w:asciiTheme="minorHAnsi" w:hAnsiTheme="minorHAnsi" w:cstheme="minorHAnsi"/>
          <w:color w:val="000000" w:themeColor="text1"/>
        </w:rPr>
        <w:t xml:space="preserve"> (jeśli opis zadań, działań nie zawiera opisu efektów, rezultatów</w:t>
      </w:r>
      <w:r w:rsidR="00E61C88">
        <w:rPr>
          <w:rStyle w:val="normaltextrun"/>
          <w:rFonts w:asciiTheme="minorHAnsi" w:hAnsiTheme="minorHAnsi" w:cstheme="minorHAnsi"/>
          <w:color w:val="000000" w:themeColor="text1"/>
        </w:rPr>
        <w:t>)</w:t>
      </w:r>
      <w:r w:rsidR="007716D6" w:rsidRPr="00335CFA">
        <w:rPr>
          <w:rStyle w:val="normaltextrun"/>
          <w:rFonts w:asciiTheme="minorHAnsi" w:hAnsiTheme="minorHAnsi" w:cstheme="minorHAnsi"/>
          <w:color w:val="000000" w:themeColor="text1"/>
        </w:rPr>
        <w:t>,</w:t>
      </w:r>
    </w:p>
    <w:p w14:paraId="0D6086B6" w14:textId="77777777" w:rsidR="007716D6" w:rsidRPr="00335CFA" w:rsidRDefault="007716D6" w:rsidP="00266189">
      <w:pPr>
        <w:pStyle w:val="paragraph"/>
        <w:numPr>
          <w:ilvl w:val="0"/>
          <w:numId w:val="20"/>
        </w:numPr>
        <w:tabs>
          <w:tab w:val="num" w:pos="284"/>
        </w:tabs>
        <w:spacing w:before="0" w:beforeAutospacing="0" w:after="0" w:afterAutospacing="0" w:line="360" w:lineRule="auto"/>
        <w:ind w:left="851" w:hanging="284"/>
        <w:textAlignment w:val="baseline"/>
        <w:rPr>
          <w:rFonts w:asciiTheme="minorHAnsi" w:hAnsiTheme="minorHAnsi" w:cstheme="minorHAnsi"/>
          <w:color w:val="000000" w:themeColor="text1"/>
        </w:rPr>
      </w:pPr>
      <w:r w:rsidRPr="00335CFA">
        <w:rPr>
          <w:rStyle w:val="normaltextrun"/>
          <w:rFonts w:asciiTheme="minorHAnsi" w:hAnsiTheme="minorHAnsi" w:cstheme="minorHAnsi"/>
          <w:color w:val="000000" w:themeColor="text1"/>
        </w:rPr>
        <w:t>wartość Projektu (całkowity koszt Projektu),</w:t>
      </w:r>
    </w:p>
    <w:p w14:paraId="4B1CA9D7" w14:textId="26FE29EC" w:rsidR="007716D6" w:rsidRPr="00335CFA" w:rsidRDefault="007716D6" w:rsidP="00266189">
      <w:pPr>
        <w:pStyle w:val="paragraph"/>
        <w:numPr>
          <w:ilvl w:val="0"/>
          <w:numId w:val="20"/>
        </w:numPr>
        <w:tabs>
          <w:tab w:val="num" w:pos="284"/>
        </w:tabs>
        <w:spacing w:before="0" w:beforeAutospacing="0" w:after="0" w:afterAutospacing="0" w:line="360" w:lineRule="auto"/>
        <w:ind w:left="851" w:hanging="284"/>
        <w:textAlignment w:val="baseline"/>
        <w:rPr>
          <w:rFonts w:asciiTheme="minorHAnsi" w:hAnsiTheme="minorHAnsi" w:cstheme="minorHAnsi"/>
          <w:color w:val="000000" w:themeColor="text1"/>
        </w:rPr>
      </w:pPr>
      <w:r w:rsidRPr="00335CFA">
        <w:rPr>
          <w:rStyle w:val="normaltextrun"/>
          <w:rFonts w:asciiTheme="minorHAnsi" w:hAnsiTheme="minorHAnsi" w:cstheme="minorHAnsi"/>
          <w:color w:val="000000" w:themeColor="text1"/>
        </w:rPr>
        <w:t xml:space="preserve">wysokość </w:t>
      </w:r>
      <w:r w:rsidR="00E55455">
        <w:rPr>
          <w:rStyle w:val="normaltextrun"/>
          <w:rFonts w:asciiTheme="minorHAnsi" w:hAnsiTheme="minorHAnsi" w:cstheme="minorHAnsi"/>
          <w:color w:val="000000" w:themeColor="text1"/>
        </w:rPr>
        <w:t>wkładu Funduszy Europejskich</w:t>
      </w:r>
      <w:r w:rsidR="00003F2A">
        <w:rPr>
          <w:rStyle w:val="normaltextrun"/>
          <w:rFonts w:asciiTheme="minorHAnsi" w:hAnsiTheme="minorHAnsi" w:cstheme="minorHAnsi"/>
          <w:color w:val="000000" w:themeColor="text1"/>
        </w:rPr>
        <w:t>;</w:t>
      </w:r>
    </w:p>
    <w:p w14:paraId="55E4A7A7" w14:textId="77777777" w:rsidR="007716D6" w:rsidRDefault="007716D6" w:rsidP="00266189">
      <w:pPr>
        <w:numPr>
          <w:ilvl w:val="1"/>
          <w:numId w:val="14"/>
        </w:numPr>
        <w:tabs>
          <w:tab w:val="clear" w:pos="708"/>
          <w:tab w:val="num" w:pos="284"/>
          <w:tab w:val="left" w:pos="357"/>
          <w:tab w:val="num" w:pos="567"/>
        </w:tabs>
        <w:spacing w:before="0" w:after="0"/>
        <w:ind w:left="567" w:hanging="284"/>
        <w:rPr>
          <w:rFonts w:asciiTheme="minorHAnsi" w:hAnsiTheme="minorHAnsi" w:cstheme="minorHAnsi"/>
          <w:color w:val="000000" w:themeColor="text1"/>
          <w:szCs w:val="24"/>
        </w:rPr>
      </w:pPr>
      <w:r w:rsidRPr="004F2C03">
        <w:rPr>
          <w:rFonts w:asciiTheme="minorHAnsi" w:hAnsiTheme="minorHAnsi" w:cstheme="minorHAnsi"/>
          <w:color w:val="000000" w:themeColor="text1"/>
          <w:szCs w:val="24"/>
        </w:rPr>
        <w:t>jeżeli Projekt ma znaczenie strategiczne</w:t>
      </w:r>
      <w:r w:rsidRPr="00335CFA">
        <w:rPr>
          <w:rFonts w:asciiTheme="minorHAnsi" w:hAnsiTheme="minorHAnsi" w:cstheme="minorHAnsi"/>
          <w:color w:val="000000" w:themeColor="text1"/>
          <w:szCs w:val="24"/>
          <w:vertAlign w:val="superscript"/>
        </w:rPr>
        <w:footnoteReference w:id="13"/>
      </w:r>
      <w:r w:rsidRPr="004F2C03">
        <w:rPr>
          <w:rFonts w:asciiTheme="minorHAnsi" w:hAnsiTheme="minorHAnsi" w:cstheme="minorHAnsi"/>
          <w:color w:val="000000" w:themeColor="text1"/>
          <w:szCs w:val="24"/>
        </w:rPr>
        <w:t xml:space="preserve"> lub jego całkowity koszt przekracza 10 mln EURO</w:t>
      </w:r>
      <w:r w:rsidRPr="00335CFA">
        <w:rPr>
          <w:rFonts w:asciiTheme="minorHAnsi" w:hAnsiTheme="minorHAnsi" w:cstheme="minorHAnsi"/>
          <w:color w:val="000000" w:themeColor="text1"/>
          <w:szCs w:val="24"/>
          <w:vertAlign w:val="superscript"/>
        </w:rPr>
        <w:footnoteReference w:id="14"/>
      </w:r>
      <w:r w:rsidRPr="004F2C03">
        <w:rPr>
          <w:rFonts w:asciiTheme="minorHAnsi" w:hAnsiTheme="minorHAnsi" w:cstheme="minorHAnsi"/>
          <w:color w:val="000000" w:themeColor="text1"/>
          <w:szCs w:val="24"/>
        </w:rPr>
        <w:t xml:space="preserve">, </w:t>
      </w:r>
      <w:r w:rsidRPr="007F57CF">
        <w:rPr>
          <w:rFonts w:asciiTheme="minorHAnsi" w:hAnsiTheme="minorHAnsi" w:cstheme="minorHAnsi"/>
          <w:b/>
          <w:bCs/>
          <w:color w:val="000000" w:themeColor="text1"/>
          <w:szCs w:val="24"/>
        </w:rPr>
        <w:t>zorganizowania wydarzenia lub działania informacyjno-promocyjnego</w:t>
      </w:r>
      <w:r w:rsidRPr="004F2C03">
        <w:rPr>
          <w:rFonts w:asciiTheme="minorHAnsi" w:hAnsiTheme="minorHAnsi" w:cstheme="minorHAnsi"/>
          <w:color w:val="000000" w:themeColor="text1"/>
          <w:szCs w:val="24"/>
        </w:rPr>
        <w:t xml:space="preserve"> (np. konferencję prasową, wydarzenie promujące Projekt, prezentację Projektu na targach branżowych) </w:t>
      </w:r>
      <w:r w:rsidRPr="007F57CF">
        <w:rPr>
          <w:rFonts w:asciiTheme="minorHAnsi" w:hAnsiTheme="minorHAnsi" w:cstheme="minorHAnsi"/>
          <w:b/>
          <w:bCs/>
          <w:color w:val="000000" w:themeColor="text1"/>
          <w:szCs w:val="24"/>
        </w:rPr>
        <w:t>w ważnym momencie realizacji Projektu</w:t>
      </w:r>
      <w:r w:rsidRPr="004F2C03">
        <w:rPr>
          <w:rFonts w:asciiTheme="minorHAnsi" w:hAnsiTheme="minorHAnsi" w:cstheme="minorHAnsi"/>
          <w:color w:val="000000" w:themeColor="text1"/>
          <w:szCs w:val="24"/>
        </w:rPr>
        <w:t>, np. na otwarcie Projektu, zakończenie Projektu lub jego ważnego etapu np. rozpoczęcie inwestycji, oddanie inwestycji do użytkowania itp.</w:t>
      </w:r>
    </w:p>
    <w:p w14:paraId="70626329" w14:textId="1318B6D6" w:rsidR="00E55455" w:rsidRDefault="007716D6" w:rsidP="00E55455">
      <w:pPr>
        <w:tabs>
          <w:tab w:val="left" w:pos="357"/>
          <w:tab w:val="num" w:pos="720"/>
        </w:tabs>
        <w:spacing w:before="0" w:after="0"/>
        <w:ind w:left="567"/>
        <w:rPr>
          <w:rFonts w:asciiTheme="minorHAnsi" w:hAnsiTheme="minorHAnsi" w:cstheme="minorHAnsi"/>
          <w:color w:val="000000" w:themeColor="text1"/>
          <w:szCs w:val="24"/>
        </w:rPr>
      </w:pPr>
      <w:r w:rsidRPr="004F2C03">
        <w:rPr>
          <w:rFonts w:asciiTheme="minorHAnsi" w:hAnsiTheme="minorHAnsi" w:cstheme="minorHAnsi"/>
          <w:color w:val="000000" w:themeColor="text1"/>
          <w:szCs w:val="24"/>
        </w:rPr>
        <w:t>Do udziału w wydarzeniu informacyjno-promocyjnym należy zaprosić z co najmniej 4-tygodniowym wyprzedzeniem przedstawicieli Komisji Europejskiej i Instytucji Zarządzającej za pośrednictwem poczty elektronicznej</w:t>
      </w:r>
      <w:r w:rsidR="003F10EE">
        <w:rPr>
          <w:rFonts w:asciiTheme="minorHAnsi" w:hAnsiTheme="minorHAnsi" w:cstheme="minorHAnsi"/>
          <w:color w:val="000000" w:themeColor="text1"/>
          <w:szCs w:val="24"/>
        </w:rPr>
        <w:t xml:space="preserve"> pod adresem:</w:t>
      </w:r>
      <w:r w:rsidRPr="004F2C03">
        <w:rPr>
          <w:rFonts w:asciiTheme="minorHAnsi" w:hAnsiTheme="minorHAnsi" w:cstheme="minorHAnsi"/>
          <w:color w:val="000000" w:themeColor="text1"/>
          <w:szCs w:val="24"/>
        </w:rPr>
        <w:t xml:space="preserve"> </w:t>
      </w:r>
      <w:hyperlink r:id="rId15" w:history="1">
        <w:r w:rsidRPr="004F2C03">
          <w:rPr>
            <w:rStyle w:val="Hipercze"/>
            <w:rFonts w:asciiTheme="minorHAnsi" w:hAnsiTheme="minorHAnsi" w:cstheme="minorHAnsi"/>
            <w:color w:val="000000" w:themeColor="text1"/>
            <w:szCs w:val="24"/>
          </w:rPr>
          <w:t>polskacyfrowa@mfipr.gov.pl</w:t>
        </w:r>
      </w:hyperlink>
      <w:r w:rsidRPr="004F2C03">
        <w:rPr>
          <w:rFonts w:asciiTheme="minorHAnsi" w:hAnsiTheme="minorHAnsi" w:cstheme="minorHAnsi"/>
          <w:color w:val="000000" w:themeColor="text1"/>
          <w:szCs w:val="24"/>
        </w:rPr>
        <w:t xml:space="preserve"> oraz </w:t>
      </w:r>
      <w:hyperlink r:id="rId16" w:history="1">
        <w:r w:rsidRPr="004F2C03">
          <w:rPr>
            <w:rStyle w:val="Hipercze"/>
            <w:rFonts w:asciiTheme="minorHAnsi" w:hAnsiTheme="minorHAnsi" w:cstheme="minorHAnsi"/>
            <w:color w:val="000000" w:themeColor="text1"/>
            <w:szCs w:val="24"/>
          </w:rPr>
          <w:t>regio-poland@ec.europa.eu</w:t>
        </w:r>
      </w:hyperlink>
      <w:r w:rsidR="00A376DC">
        <w:t xml:space="preserve"> </w:t>
      </w:r>
      <w:r w:rsidR="00A376DC">
        <w:rPr>
          <w:color w:val="000000"/>
        </w:rPr>
        <w:t xml:space="preserve">lub </w:t>
      </w:r>
      <w:hyperlink r:id="rId17" w:history="1">
        <w:r w:rsidR="00A376DC" w:rsidRPr="001631DD">
          <w:rPr>
            <w:rStyle w:val="Hipercze"/>
            <w:color w:val="000000"/>
          </w:rPr>
          <w:t>EMPL-B5-UNIT@ec.europa.eu</w:t>
        </w:r>
      </w:hyperlink>
      <w:r w:rsidR="00A376DC">
        <w:rPr>
          <w:color w:val="000000"/>
        </w:rPr>
        <w:t xml:space="preserve"> w zależności od źródła finansowania programu</w:t>
      </w:r>
      <w:r w:rsidR="00003F2A">
        <w:rPr>
          <w:rFonts w:asciiTheme="minorHAnsi" w:hAnsiTheme="minorHAnsi" w:cstheme="minorHAnsi"/>
          <w:color w:val="000000" w:themeColor="text1"/>
          <w:szCs w:val="24"/>
        </w:rPr>
        <w:t>;</w:t>
      </w:r>
    </w:p>
    <w:p w14:paraId="0639D9EF" w14:textId="76FCFC2F" w:rsidR="00E55455" w:rsidRPr="00721001" w:rsidRDefault="00E55455" w:rsidP="00721001">
      <w:pPr>
        <w:pStyle w:val="Akapitzlist"/>
        <w:numPr>
          <w:ilvl w:val="1"/>
          <w:numId w:val="14"/>
        </w:numPr>
        <w:tabs>
          <w:tab w:val="left" w:pos="357"/>
        </w:tabs>
        <w:spacing w:before="0" w:after="0"/>
        <w:rPr>
          <w:rFonts w:asciiTheme="minorHAnsi" w:hAnsiTheme="minorHAnsi" w:cstheme="minorHAnsi"/>
          <w:color w:val="000000" w:themeColor="text1"/>
        </w:rPr>
      </w:pPr>
      <w:r w:rsidRPr="00721001">
        <w:rPr>
          <w:rFonts w:asciiTheme="minorHAnsi" w:hAnsiTheme="minorHAnsi" w:cstheme="minorHAnsi"/>
          <w:color w:val="000000" w:themeColor="text1"/>
        </w:rPr>
        <w:lastRenderedPageBreak/>
        <w:t>dokumentowania działań informacyjnych i promocyjnych prowadzonych w ramach Projektu.</w:t>
      </w:r>
    </w:p>
    <w:p w14:paraId="6F4293EA" w14:textId="7CB71DE1" w:rsidR="007716D6" w:rsidRPr="00335CFA" w:rsidRDefault="007716D6" w:rsidP="00266189">
      <w:pPr>
        <w:keepNext/>
        <w:numPr>
          <w:ilvl w:val="0"/>
          <w:numId w:val="15"/>
        </w:numPr>
        <w:tabs>
          <w:tab w:val="clear" w:pos="360"/>
          <w:tab w:val="num" w:pos="284"/>
        </w:tabs>
        <w:spacing w:before="0" w:after="60"/>
        <w:ind w:left="142"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Beneficjent, który realizuje Projekt o całkowitym koszcie przekraczającym 5 mln EUR</w:t>
      </w:r>
      <w:r w:rsidRPr="00335CFA">
        <w:rPr>
          <w:rFonts w:asciiTheme="minorHAnsi" w:hAnsiTheme="minorHAnsi" w:cstheme="minorHAnsi"/>
          <w:color w:val="000000" w:themeColor="text1"/>
          <w:szCs w:val="24"/>
          <w:vertAlign w:val="superscript"/>
        </w:rPr>
        <w:footnoteReference w:id="15"/>
      </w:r>
      <w:r w:rsidRPr="00335CFA">
        <w:rPr>
          <w:rFonts w:asciiTheme="minorHAnsi" w:hAnsiTheme="minorHAnsi" w:cstheme="minorHAnsi"/>
          <w:color w:val="000000" w:themeColor="text1"/>
          <w:szCs w:val="24"/>
        </w:rPr>
        <w:t xml:space="preserve">, </w:t>
      </w:r>
      <w:r w:rsidR="00721001">
        <w:rPr>
          <w:rFonts w:asciiTheme="minorHAnsi" w:hAnsiTheme="minorHAnsi" w:cstheme="minorHAnsi"/>
          <w:color w:val="000000" w:themeColor="text1"/>
          <w:szCs w:val="24"/>
        </w:rPr>
        <w:t xml:space="preserve">(z wyłączeniem Beneficjentów, którzy realizują wyłącznie </w:t>
      </w:r>
      <w:r w:rsidR="00985A32">
        <w:rPr>
          <w:rFonts w:asciiTheme="minorHAnsi" w:hAnsiTheme="minorHAnsi" w:cstheme="minorHAnsi"/>
          <w:color w:val="000000" w:themeColor="text1"/>
          <w:szCs w:val="24"/>
        </w:rPr>
        <w:t xml:space="preserve">projekty pomocy technicznej), </w:t>
      </w:r>
      <w:r w:rsidRPr="00335CFA">
        <w:rPr>
          <w:rFonts w:asciiTheme="minorHAnsi" w:hAnsiTheme="minorHAnsi" w:cstheme="minorHAnsi"/>
          <w:color w:val="000000" w:themeColor="text1"/>
          <w:szCs w:val="24"/>
        </w:rPr>
        <w:t>informuje Instytucję Zarządzającą i Instytucję Pośredniczącą o:</w:t>
      </w:r>
    </w:p>
    <w:p w14:paraId="68316AB9" w14:textId="51580F9E" w:rsidR="007716D6" w:rsidRPr="00335CFA" w:rsidRDefault="007716D6" w:rsidP="00266189">
      <w:pPr>
        <w:numPr>
          <w:ilvl w:val="1"/>
          <w:numId w:val="27"/>
        </w:numPr>
        <w:tabs>
          <w:tab w:val="clear" w:pos="708"/>
          <w:tab w:val="num" w:pos="284"/>
          <w:tab w:val="left" w:pos="357"/>
          <w:tab w:val="num" w:pos="567"/>
        </w:tabs>
        <w:spacing w:before="0" w:after="120"/>
        <w:ind w:left="709"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planowanych wydarzeniach informacyjno-promocyjnych związanych z Projektem</w:t>
      </w:r>
      <w:r w:rsidR="00003F2A">
        <w:rPr>
          <w:rFonts w:asciiTheme="minorHAnsi" w:hAnsiTheme="minorHAnsi" w:cstheme="minorHAnsi"/>
          <w:color w:val="000000" w:themeColor="text1"/>
          <w:szCs w:val="24"/>
        </w:rPr>
        <w:t>;</w:t>
      </w:r>
    </w:p>
    <w:p w14:paraId="4AD818A4" w14:textId="77777777" w:rsidR="007716D6" w:rsidRPr="00335CFA" w:rsidRDefault="007716D6" w:rsidP="00266189">
      <w:pPr>
        <w:numPr>
          <w:ilvl w:val="1"/>
          <w:numId w:val="27"/>
        </w:numPr>
        <w:tabs>
          <w:tab w:val="num" w:pos="284"/>
        </w:tabs>
        <w:spacing w:before="0" w:after="120"/>
        <w:ind w:left="426" w:firstLine="0"/>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innych planowanych wydarzeniach i istotnych okolicznościach związanych z realizacją Projektu, które mogą mieć znaczenie dla opinii publicznej i mogą służyć budowaniu marki Funduszy Europejskich</w:t>
      </w:r>
      <w:r w:rsidRPr="00335CFA">
        <w:rPr>
          <w:rFonts w:asciiTheme="minorHAnsi" w:hAnsiTheme="minorHAnsi" w:cstheme="minorHAnsi"/>
          <w:color w:val="000000" w:themeColor="text1"/>
          <w:szCs w:val="24"/>
          <w:vertAlign w:val="superscript"/>
        </w:rPr>
        <w:footnoteReference w:id="16"/>
      </w:r>
      <w:r w:rsidRPr="00335CFA">
        <w:rPr>
          <w:rFonts w:asciiTheme="minorHAnsi" w:hAnsiTheme="minorHAnsi" w:cstheme="minorHAnsi"/>
          <w:color w:val="000000" w:themeColor="text1"/>
          <w:szCs w:val="24"/>
        </w:rPr>
        <w:t>.</w:t>
      </w:r>
    </w:p>
    <w:p w14:paraId="5F3638D2" w14:textId="7FFEE0C3" w:rsidR="007716D6" w:rsidRPr="00335CFA" w:rsidRDefault="007716D6" w:rsidP="00266189">
      <w:pPr>
        <w:keepNext/>
        <w:numPr>
          <w:ilvl w:val="0"/>
          <w:numId w:val="15"/>
        </w:numPr>
        <w:tabs>
          <w:tab w:val="clear" w:pos="360"/>
          <w:tab w:val="num" w:pos="284"/>
        </w:tabs>
        <w:spacing w:before="0" w:after="60"/>
        <w:ind w:left="142"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Beneficjent przekazuje informacje o planowanych wydarzeniach, o których mowa w ust. 3, na co najmniej 14 dni przed wydarzeniem za pośrednictwem poczty elektronicznej na adres Instytucji</w:t>
      </w:r>
      <w:r w:rsidR="00AB0BE7">
        <w:rPr>
          <w:rFonts w:asciiTheme="minorHAnsi" w:hAnsiTheme="minorHAnsi" w:cstheme="minorHAnsi"/>
          <w:color w:val="000000" w:themeColor="text1"/>
          <w:szCs w:val="24"/>
        </w:rPr>
        <w:t xml:space="preserve"> Zarządzającej</w:t>
      </w:r>
      <w:r w:rsidRPr="00335CFA">
        <w:rPr>
          <w:rFonts w:asciiTheme="minorHAnsi" w:hAnsiTheme="minorHAnsi" w:cstheme="minorHAnsi"/>
          <w:color w:val="000000" w:themeColor="text1"/>
          <w:szCs w:val="24"/>
        </w:rPr>
        <w:t xml:space="preserve">: </w:t>
      </w:r>
      <w:hyperlink r:id="rId18" w:tgtFrame="_blank" w:tooltip="mailto:polskacyfrowa@mfipr.gov.pl" w:history="1">
        <w:r w:rsidRPr="00335CFA">
          <w:rPr>
            <w:rStyle w:val="Hipercze"/>
            <w:rFonts w:asciiTheme="minorHAnsi" w:hAnsiTheme="minorHAnsi" w:cstheme="minorHAnsi"/>
            <w:color w:val="000000" w:themeColor="text1"/>
            <w:szCs w:val="24"/>
          </w:rPr>
          <w:t>polskacyfrowa@mfipr.gov.pl</w:t>
        </w:r>
      </w:hyperlink>
      <w:r w:rsidRPr="00335CFA">
        <w:rPr>
          <w:rFonts w:asciiTheme="minorHAnsi" w:hAnsiTheme="minorHAnsi" w:cstheme="minorHAnsi"/>
          <w:color w:val="000000" w:themeColor="text1"/>
          <w:szCs w:val="24"/>
        </w:rPr>
        <w:t xml:space="preserve"> oraz na</w:t>
      </w:r>
      <w:r w:rsidR="00AB0BE7">
        <w:rPr>
          <w:rFonts w:asciiTheme="minorHAnsi" w:hAnsiTheme="minorHAnsi" w:cstheme="minorHAnsi"/>
          <w:color w:val="000000" w:themeColor="text1"/>
          <w:szCs w:val="24"/>
        </w:rPr>
        <w:t xml:space="preserve"> adres Instytucji Pośredniczącej</w:t>
      </w:r>
      <w:r w:rsidR="00E26EF7">
        <w:rPr>
          <w:rFonts w:asciiTheme="minorHAnsi" w:hAnsiTheme="minorHAnsi" w:cstheme="minorHAnsi"/>
          <w:color w:val="000000" w:themeColor="text1"/>
          <w:szCs w:val="24"/>
        </w:rPr>
        <w:t>:</w:t>
      </w:r>
      <w:r w:rsidRPr="00335CFA">
        <w:rPr>
          <w:rFonts w:asciiTheme="minorHAnsi" w:hAnsiTheme="minorHAnsi" w:cstheme="minorHAnsi"/>
          <w:color w:val="000000" w:themeColor="text1"/>
          <w:szCs w:val="24"/>
        </w:rPr>
        <w:t xml:space="preserve"> </w:t>
      </w:r>
      <w:hyperlink r:id="rId19" w:history="1">
        <w:r w:rsidRPr="00335CFA">
          <w:rPr>
            <w:rStyle w:val="Hipercze"/>
            <w:rFonts w:asciiTheme="minorHAnsi" w:hAnsiTheme="minorHAnsi" w:cstheme="minorHAnsi"/>
            <w:szCs w:val="24"/>
          </w:rPr>
          <w:t>cppc@cppc.gov.pl</w:t>
        </w:r>
      </w:hyperlink>
      <w:r w:rsidR="001B70FA">
        <w:rPr>
          <w:rFonts w:asciiTheme="minorHAnsi" w:hAnsiTheme="minorHAnsi" w:cstheme="minorHAnsi"/>
          <w:color w:val="000000" w:themeColor="text1"/>
          <w:szCs w:val="24"/>
        </w:rPr>
        <w:t>.</w:t>
      </w:r>
      <w:r w:rsidR="007017A1">
        <w:rPr>
          <w:rFonts w:asciiTheme="minorHAnsi" w:hAnsiTheme="minorHAnsi" w:cstheme="minorHAnsi"/>
          <w:color w:val="000000" w:themeColor="text1"/>
          <w:szCs w:val="24"/>
        </w:rPr>
        <w:t xml:space="preserve"> </w:t>
      </w:r>
      <w:r w:rsidRPr="00335CFA">
        <w:rPr>
          <w:rFonts w:asciiTheme="minorHAnsi" w:hAnsiTheme="minorHAnsi" w:cstheme="minorHAnsi"/>
          <w:color w:val="000000" w:themeColor="text1"/>
          <w:szCs w:val="24"/>
        </w:rPr>
        <w:t>Informacja powinna wskazywać dane kontaktowe osób ze strony Beneficjenta zaangażowanych w wydarzenie.</w:t>
      </w:r>
    </w:p>
    <w:p w14:paraId="3E2ECA0C" w14:textId="0F2C28BC" w:rsidR="007716D6" w:rsidRPr="00335CFA" w:rsidRDefault="007716D6" w:rsidP="00266189">
      <w:pPr>
        <w:keepNext/>
        <w:numPr>
          <w:ilvl w:val="0"/>
          <w:numId w:val="15"/>
        </w:numPr>
        <w:tabs>
          <w:tab w:val="clear" w:pos="360"/>
          <w:tab w:val="num" w:pos="284"/>
        </w:tabs>
        <w:spacing w:before="0" w:after="60"/>
        <w:ind w:left="142"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Każdorazowo, na prośbę Instytucji Zarządzającej lub Instytucji Pośredniczącej, Beneficjent jest zobowiązany do zorganizowania wspólnego wydarzenia </w:t>
      </w:r>
      <w:r w:rsidR="006524FA">
        <w:rPr>
          <w:rFonts w:asciiTheme="minorHAnsi" w:hAnsiTheme="minorHAnsi" w:cstheme="minorHAnsi"/>
          <w:color w:val="000000" w:themeColor="text1"/>
          <w:szCs w:val="24"/>
        </w:rPr>
        <w:t>informacyjno-promocyjnego dla mediów</w:t>
      </w:r>
      <w:r w:rsidR="006524FA" w:rsidRPr="00335CFA">
        <w:rPr>
          <w:rFonts w:asciiTheme="minorHAnsi" w:hAnsiTheme="minorHAnsi" w:cstheme="minorHAnsi"/>
          <w:color w:val="000000" w:themeColor="text1"/>
          <w:szCs w:val="24"/>
        </w:rPr>
        <w:t xml:space="preserve"> </w:t>
      </w:r>
      <w:r w:rsidRPr="00335CFA">
        <w:rPr>
          <w:rFonts w:asciiTheme="minorHAnsi" w:hAnsiTheme="minorHAnsi" w:cstheme="minorHAnsi"/>
          <w:color w:val="000000" w:themeColor="text1"/>
          <w:szCs w:val="24"/>
        </w:rPr>
        <w:t>(np. briefingu prasowego, konferencji prasowej) z przedstawicielami Instytucji Zarządzającej oraz Instytucji Pośredniczącej</w:t>
      </w:r>
      <w:r w:rsidR="006524FA">
        <w:rPr>
          <w:rFonts w:asciiTheme="minorHAnsi" w:hAnsiTheme="minorHAnsi" w:cstheme="minorHAnsi"/>
          <w:color w:val="000000" w:themeColor="text1"/>
          <w:szCs w:val="24"/>
        </w:rPr>
        <w:t>.</w:t>
      </w:r>
    </w:p>
    <w:p w14:paraId="240A0E92" w14:textId="77777777" w:rsidR="007716D6" w:rsidRPr="00335CFA" w:rsidRDefault="007716D6" w:rsidP="00266189">
      <w:pPr>
        <w:keepNext/>
        <w:numPr>
          <w:ilvl w:val="0"/>
          <w:numId w:val="15"/>
        </w:numPr>
        <w:tabs>
          <w:tab w:val="clear" w:pos="360"/>
          <w:tab w:val="num" w:pos="284"/>
        </w:tabs>
        <w:spacing w:before="0" w:after="60"/>
        <w:ind w:left="142"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Jeśli Beneficjent realizuje projekty, w których przewidziany jest udział uczestników projektu</w:t>
      </w:r>
      <w:r w:rsidRPr="00335CFA">
        <w:rPr>
          <w:rFonts w:asciiTheme="minorHAnsi" w:hAnsiTheme="minorHAnsi" w:cstheme="minorHAnsi"/>
          <w:color w:val="000000" w:themeColor="text1"/>
          <w:szCs w:val="24"/>
          <w:vertAlign w:val="superscript"/>
        </w:rPr>
        <w:footnoteReference w:id="17"/>
      </w:r>
      <w:r w:rsidRPr="00335CFA">
        <w:rPr>
          <w:rFonts w:asciiTheme="minorHAnsi" w:hAnsiTheme="minorHAnsi" w:cstheme="minorHAnsi"/>
          <w:color w:val="000000" w:themeColor="text1"/>
          <w:szCs w:val="24"/>
        </w:rPr>
        <w:t>, Beneficjent zobowiązany jest do rzetelnego i regularnego wprowadzania aktualnych danych do wyszukiwarki wsparcia dla potencjalnych beneficjentów i uczestników projektów, dostępnej na Portalu Funduszy Europejskich.</w:t>
      </w:r>
    </w:p>
    <w:p w14:paraId="30DDB335" w14:textId="4F99813F" w:rsidR="007716D6" w:rsidRPr="00335CFA" w:rsidRDefault="007716D6" w:rsidP="00266189">
      <w:pPr>
        <w:keepNext/>
        <w:numPr>
          <w:ilvl w:val="0"/>
          <w:numId w:val="15"/>
        </w:numPr>
        <w:tabs>
          <w:tab w:val="clear" w:pos="360"/>
          <w:tab w:val="num" w:pos="284"/>
        </w:tabs>
        <w:spacing w:before="0" w:after="60"/>
        <w:ind w:left="142"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W przypadku </w:t>
      </w:r>
      <w:r w:rsidRPr="00A376DC">
        <w:rPr>
          <w:rFonts w:asciiTheme="minorHAnsi" w:hAnsiTheme="minorHAnsi" w:cstheme="minorHAnsi"/>
          <w:color w:val="000000" w:themeColor="text1"/>
          <w:szCs w:val="24"/>
        </w:rPr>
        <w:t>niewłaściwej realizacji obowiązków lub niewywiązania</w:t>
      </w:r>
      <w:r w:rsidRPr="00335CFA">
        <w:rPr>
          <w:rFonts w:asciiTheme="minorHAnsi" w:hAnsiTheme="minorHAnsi" w:cstheme="minorHAnsi"/>
          <w:color w:val="000000" w:themeColor="text1"/>
          <w:szCs w:val="24"/>
        </w:rPr>
        <w:t xml:space="preserve"> się Beneficjenta z obowiązków określonych w ust. 2</w:t>
      </w:r>
      <w:r w:rsidR="006524FA">
        <w:rPr>
          <w:rFonts w:asciiTheme="minorHAnsi" w:hAnsiTheme="minorHAnsi" w:cstheme="minorHAnsi"/>
          <w:color w:val="000000" w:themeColor="text1"/>
          <w:szCs w:val="24"/>
        </w:rPr>
        <w:t xml:space="preserve"> pkt. 1 lit. </w:t>
      </w:r>
      <w:r w:rsidR="00F31594">
        <w:rPr>
          <w:rFonts w:asciiTheme="minorHAnsi" w:hAnsiTheme="minorHAnsi" w:cstheme="minorHAnsi"/>
          <w:color w:val="000000" w:themeColor="text1"/>
          <w:szCs w:val="24"/>
        </w:rPr>
        <w:t>a</w:t>
      </w:r>
      <w:r w:rsidR="006524FA">
        <w:rPr>
          <w:rFonts w:asciiTheme="minorHAnsi" w:hAnsiTheme="minorHAnsi" w:cstheme="minorHAnsi"/>
          <w:color w:val="000000" w:themeColor="text1"/>
          <w:szCs w:val="24"/>
        </w:rPr>
        <w:t>) – c) oraz pkt. 2-5</w:t>
      </w:r>
      <w:r w:rsidRPr="00335CFA">
        <w:rPr>
          <w:rFonts w:asciiTheme="minorHAnsi" w:hAnsiTheme="minorHAnsi" w:cstheme="minorHAnsi"/>
          <w:color w:val="000000" w:themeColor="text1"/>
          <w:szCs w:val="24"/>
        </w:rPr>
        <w:t xml:space="preserve">, Instytucja Pośrednicząca </w:t>
      </w:r>
      <w:r w:rsidRPr="00335CFA">
        <w:rPr>
          <w:rFonts w:asciiTheme="minorHAnsi" w:hAnsiTheme="minorHAnsi" w:cstheme="minorHAnsi"/>
          <w:color w:val="000000" w:themeColor="text1"/>
          <w:szCs w:val="24"/>
        </w:rPr>
        <w:lastRenderedPageBreak/>
        <w:t xml:space="preserve">wzywa Beneficjenta do podjęcia działań </w:t>
      </w:r>
      <w:r w:rsidR="006524FA">
        <w:rPr>
          <w:rFonts w:asciiTheme="minorHAnsi" w:hAnsiTheme="minorHAnsi" w:cstheme="minorHAnsi"/>
          <w:color w:val="000000" w:themeColor="text1"/>
          <w:szCs w:val="24"/>
        </w:rPr>
        <w:t>zaradczych w terminie i na warunkach określonych w wezwaniu</w:t>
      </w:r>
      <w:r w:rsidRPr="00335CFA">
        <w:rPr>
          <w:rFonts w:asciiTheme="minorHAnsi" w:hAnsiTheme="minorHAnsi" w:cstheme="minorHAnsi"/>
          <w:color w:val="000000" w:themeColor="text1"/>
          <w:szCs w:val="24"/>
        </w:rPr>
        <w:t xml:space="preserve">. W przypadku </w:t>
      </w:r>
      <w:r w:rsidR="006524FA">
        <w:rPr>
          <w:rFonts w:asciiTheme="minorHAnsi" w:hAnsiTheme="minorHAnsi" w:cstheme="minorHAnsi"/>
          <w:color w:val="000000" w:themeColor="text1"/>
          <w:szCs w:val="24"/>
        </w:rPr>
        <w:t>braku wykonania</w:t>
      </w:r>
      <w:r w:rsidR="006524FA" w:rsidRPr="00335CFA">
        <w:rPr>
          <w:rFonts w:asciiTheme="minorHAnsi" w:hAnsiTheme="minorHAnsi" w:cstheme="minorHAnsi"/>
          <w:color w:val="000000" w:themeColor="text1"/>
          <w:szCs w:val="24"/>
        </w:rPr>
        <w:t xml:space="preserve"> </w:t>
      </w:r>
      <w:r w:rsidRPr="00335CFA">
        <w:rPr>
          <w:rFonts w:asciiTheme="minorHAnsi" w:hAnsiTheme="minorHAnsi" w:cstheme="minorHAnsi"/>
          <w:color w:val="000000" w:themeColor="text1"/>
          <w:szCs w:val="24"/>
        </w:rPr>
        <w:t xml:space="preserve">przez Beneficjenta działań </w:t>
      </w:r>
      <w:r w:rsidR="006524FA">
        <w:rPr>
          <w:rFonts w:asciiTheme="minorHAnsi" w:hAnsiTheme="minorHAnsi" w:cstheme="minorHAnsi"/>
          <w:color w:val="000000" w:themeColor="text1"/>
          <w:szCs w:val="24"/>
        </w:rPr>
        <w:t>zaradczych</w:t>
      </w:r>
      <w:r w:rsidRPr="00335CFA">
        <w:rPr>
          <w:rFonts w:asciiTheme="minorHAnsi" w:hAnsiTheme="minorHAnsi" w:cstheme="minorHAnsi"/>
          <w:color w:val="000000" w:themeColor="text1"/>
          <w:szCs w:val="24"/>
        </w:rPr>
        <w:t>,</w:t>
      </w:r>
      <w:r w:rsidR="006524FA">
        <w:rPr>
          <w:rFonts w:asciiTheme="minorHAnsi" w:hAnsiTheme="minorHAnsi" w:cstheme="minorHAnsi"/>
          <w:color w:val="000000" w:themeColor="text1"/>
          <w:szCs w:val="24"/>
        </w:rPr>
        <w:t xml:space="preserve"> o których mowa w wezwaniu,</w:t>
      </w:r>
      <w:r w:rsidRPr="00335CFA">
        <w:rPr>
          <w:rFonts w:asciiTheme="minorHAnsi" w:hAnsiTheme="minorHAnsi" w:cstheme="minorHAnsi"/>
          <w:color w:val="000000" w:themeColor="text1"/>
          <w:szCs w:val="24"/>
        </w:rPr>
        <w:t xml:space="preserve"> Instytucja Pośrednicząca pomniejsz</w:t>
      </w:r>
      <w:r w:rsidR="006524FA">
        <w:rPr>
          <w:rFonts w:asciiTheme="minorHAnsi" w:hAnsiTheme="minorHAnsi" w:cstheme="minorHAnsi"/>
          <w:color w:val="000000" w:themeColor="text1"/>
          <w:szCs w:val="24"/>
        </w:rPr>
        <w:t>a maksymalną</w:t>
      </w:r>
      <w:r w:rsidRPr="00335CFA">
        <w:rPr>
          <w:rFonts w:asciiTheme="minorHAnsi" w:hAnsiTheme="minorHAnsi" w:cstheme="minorHAnsi"/>
          <w:color w:val="000000" w:themeColor="text1"/>
          <w:szCs w:val="24"/>
        </w:rPr>
        <w:t xml:space="preserve"> kwotę dofinansowania</w:t>
      </w:r>
      <w:r w:rsidR="006524FA">
        <w:rPr>
          <w:rFonts w:asciiTheme="minorHAnsi" w:hAnsiTheme="minorHAnsi" w:cstheme="minorHAnsi"/>
          <w:color w:val="000000" w:themeColor="text1"/>
          <w:szCs w:val="24"/>
        </w:rPr>
        <w:t xml:space="preserve">, o której mowa w </w:t>
      </w:r>
      <w:r w:rsidR="006524FA" w:rsidRPr="00BB3B39">
        <w:rPr>
          <w:rFonts w:cstheme="minorHAnsi"/>
        </w:rPr>
        <w:t>§</w:t>
      </w:r>
      <w:r w:rsidR="006524FA">
        <w:rPr>
          <w:rFonts w:cstheme="minorHAnsi"/>
        </w:rPr>
        <w:t xml:space="preserve"> 2</w:t>
      </w:r>
      <w:r w:rsidRPr="00335CFA">
        <w:rPr>
          <w:rFonts w:asciiTheme="minorHAnsi" w:hAnsiTheme="minorHAnsi" w:cstheme="minorHAnsi"/>
          <w:color w:val="000000" w:themeColor="text1"/>
          <w:szCs w:val="24"/>
        </w:rPr>
        <w:t xml:space="preserve"> o wartość nie większą niż 3% tego dofinansowania, zgodnie z </w:t>
      </w:r>
      <w:r w:rsidR="003F10EE">
        <w:rPr>
          <w:rFonts w:asciiTheme="minorHAnsi" w:hAnsiTheme="minorHAnsi" w:cstheme="minorHAnsi"/>
          <w:color w:val="000000" w:themeColor="text1"/>
          <w:szCs w:val="24"/>
        </w:rPr>
        <w:t>W</w:t>
      </w:r>
      <w:r w:rsidRPr="00335CFA">
        <w:rPr>
          <w:rFonts w:asciiTheme="minorHAnsi" w:hAnsiTheme="minorHAnsi" w:cstheme="minorHAnsi"/>
          <w:color w:val="000000" w:themeColor="text1"/>
          <w:szCs w:val="24"/>
        </w:rPr>
        <w:t>ykazem pomniejszenia wartości dofinansowania Projektu w zakresie obowiązków komunikacyjnych, który stanowi Załącznik nr 7 do Porozumienia.</w:t>
      </w:r>
      <w:r w:rsidR="006524FA">
        <w:rPr>
          <w:rFonts w:asciiTheme="minorHAnsi" w:hAnsiTheme="minorHAnsi" w:cstheme="minorHAnsi"/>
          <w:color w:val="000000" w:themeColor="text1"/>
          <w:szCs w:val="24"/>
        </w:rPr>
        <w:t xml:space="preserve"> </w:t>
      </w:r>
      <w:r w:rsidR="006524FA" w:rsidRPr="00BB3B39">
        <w:rPr>
          <w:rFonts w:cstheme="minorHAnsi"/>
        </w:rPr>
        <w:t xml:space="preserve">W takim przypadku </w:t>
      </w:r>
      <w:bookmarkStart w:id="13" w:name="_Hlk126606494"/>
      <w:r w:rsidR="006524FA">
        <w:rPr>
          <w:rFonts w:cstheme="minorHAnsi"/>
        </w:rPr>
        <w:t>Instytucja Pośrednicząca</w:t>
      </w:r>
      <w:r w:rsidR="006524FA" w:rsidRPr="00BB3B39">
        <w:rPr>
          <w:rFonts w:cstheme="minorHAnsi"/>
        </w:rPr>
        <w:t xml:space="preserve"> </w:t>
      </w:r>
      <w:bookmarkEnd w:id="13"/>
      <w:r w:rsidR="006524FA" w:rsidRPr="00BB3B39">
        <w:rPr>
          <w:rFonts w:cstheme="minorHAnsi"/>
        </w:rPr>
        <w:t xml:space="preserve">w drodze jednostronnego oświadczenia woli, które jest wiążące dla Beneficjenta, dokona zmiany maksymalnej kwoty dofinansowania, o której mowa w § </w:t>
      </w:r>
      <w:r w:rsidR="006524FA">
        <w:rPr>
          <w:rFonts w:cstheme="minorHAnsi"/>
        </w:rPr>
        <w:t>2</w:t>
      </w:r>
      <w:r w:rsidR="006524FA" w:rsidRPr="00BB3B39">
        <w:rPr>
          <w:rFonts w:cstheme="minorHAnsi"/>
        </w:rPr>
        <w:t xml:space="preserve">, o czym poinformuje Beneficjenta w formie pisemnej lub elektronicznej, wzywając go jednocześnie do odpowiedniej zmiany Harmonogramu </w:t>
      </w:r>
      <w:r w:rsidR="00A376DC">
        <w:rPr>
          <w:rFonts w:cstheme="minorHAnsi"/>
        </w:rPr>
        <w:t xml:space="preserve">rzeczowo-finansowego </w:t>
      </w:r>
      <w:r w:rsidR="006524FA">
        <w:rPr>
          <w:rFonts w:cstheme="minorHAnsi"/>
        </w:rPr>
        <w:t>Projektu/</w:t>
      </w:r>
      <w:r w:rsidR="00A376DC">
        <w:rPr>
          <w:rFonts w:cstheme="minorHAnsi"/>
        </w:rPr>
        <w:t xml:space="preserve">Harmonogramu </w:t>
      </w:r>
      <w:r w:rsidR="006524FA" w:rsidRPr="00BB3B39">
        <w:rPr>
          <w:rFonts w:cstheme="minorHAnsi"/>
        </w:rPr>
        <w:t>Płatności.</w:t>
      </w:r>
    </w:p>
    <w:p w14:paraId="4430CCA0" w14:textId="75C2772A" w:rsidR="007716D6" w:rsidRPr="00335CFA" w:rsidRDefault="007716D6" w:rsidP="00266189">
      <w:pPr>
        <w:keepNext/>
        <w:numPr>
          <w:ilvl w:val="0"/>
          <w:numId w:val="15"/>
        </w:numPr>
        <w:tabs>
          <w:tab w:val="clear" w:pos="360"/>
          <w:tab w:val="num" w:pos="284"/>
        </w:tabs>
        <w:spacing w:before="0" w:after="60"/>
        <w:ind w:left="142"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W przypadku stworzenia przez osobę trzecią utworów, w rozumieniu art.1 ustawy z dnia 4 lutego 1994 r. o Praw</w:t>
      </w:r>
      <w:r w:rsidR="00482405">
        <w:rPr>
          <w:rFonts w:asciiTheme="minorHAnsi" w:hAnsiTheme="minorHAnsi" w:cstheme="minorHAnsi"/>
          <w:color w:val="000000" w:themeColor="text1"/>
          <w:szCs w:val="24"/>
        </w:rPr>
        <w:t>ie</w:t>
      </w:r>
      <w:r w:rsidRPr="00335CFA">
        <w:rPr>
          <w:rFonts w:asciiTheme="minorHAnsi" w:hAnsiTheme="minorHAnsi" w:cstheme="minorHAnsi"/>
          <w:color w:val="000000" w:themeColor="text1"/>
          <w:szCs w:val="24"/>
        </w:rPr>
        <w:t xml:space="preserve"> autorski</w:t>
      </w:r>
      <w:r w:rsidR="00482405">
        <w:rPr>
          <w:rFonts w:asciiTheme="minorHAnsi" w:hAnsiTheme="minorHAnsi" w:cstheme="minorHAnsi"/>
          <w:color w:val="000000" w:themeColor="text1"/>
          <w:szCs w:val="24"/>
        </w:rPr>
        <w:t>m</w:t>
      </w:r>
      <w:r w:rsidRPr="00335CFA">
        <w:rPr>
          <w:rFonts w:asciiTheme="minorHAnsi" w:hAnsiTheme="minorHAnsi" w:cstheme="minorHAnsi"/>
          <w:color w:val="000000" w:themeColor="text1"/>
          <w:szCs w:val="24"/>
        </w:rPr>
        <w:t xml:space="preserve"> i prawach pokrewnych </w:t>
      </w:r>
      <w:r w:rsidR="003B12B1" w:rsidRPr="003B12B1">
        <w:rPr>
          <w:rFonts w:asciiTheme="minorHAnsi" w:hAnsiTheme="minorHAnsi" w:cstheme="minorHAnsi"/>
          <w:color w:val="000000" w:themeColor="text1"/>
          <w:szCs w:val="24"/>
        </w:rPr>
        <w:t>(Dz.U. z 2025 r</w:t>
      </w:r>
      <w:r w:rsidR="003B12B1" w:rsidRPr="00AF0D46">
        <w:rPr>
          <w:rFonts w:asciiTheme="minorHAnsi" w:hAnsiTheme="minorHAnsi" w:cstheme="minorHAnsi"/>
          <w:color w:val="000000" w:themeColor="text1"/>
          <w:szCs w:val="24"/>
        </w:rPr>
        <w:t xml:space="preserve">. poz. </w:t>
      </w:r>
      <w:r w:rsidR="003B12B1" w:rsidRPr="007F57CF">
        <w:rPr>
          <w:rFonts w:asciiTheme="minorHAnsi" w:hAnsiTheme="minorHAnsi" w:cstheme="minorHAnsi"/>
          <w:color w:val="000000" w:themeColor="text1"/>
          <w:szCs w:val="24"/>
        </w:rPr>
        <w:t>2</w:t>
      </w:r>
      <w:r w:rsidR="003B12B1" w:rsidRPr="00AF0D46">
        <w:rPr>
          <w:rFonts w:asciiTheme="minorHAnsi" w:hAnsiTheme="minorHAnsi" w:cstheme="minorHAnsi"/>
          <w:color w:val="000000" w:themeColor="text1"/>
          <w:szCs w:val="24"/>
        </w:rPr>
        <w:t>4</w:t>
      </w:r>
      <w:r w:rsidR="003B12B1" w:rsidRPr="007F57CF">
        <w:rPr>
          <w:rFonts w:asciiTheme="minorHAnsi" w:hAnsiTheme="minorHAnsi" w:cstheme="minorHAnsi"/>
          <w:color w:val="000000" w:themeColor="text1"/>
          <w:szCs w:val="24"/>
        </w:rPr>
        <w:t xml:space="preserve"> ze zm.</w:t>
      </w:r>
      <w:r w:rsidR="003B12B1" w:rsidRPr="00AF0D46">
        <w:rPr>
          <w:rFonts w:asciiTheme="minorHAnsi" w:hAnsiTheme="minorHAnsi" w:cstheme="minorHAnsi"/>
          <w:color w:val="000000" w:themeColor="text1"/>
          <w:szCs w:val="24"/>
        </w:rPr>
        <w:t>)</w:t>
      </w:r>
      <w:r w:rsidRPr="00AF0D46">
        <w:rPr>
          <w:rFonts w:asciiTheme="minorHAnsi" w:hAnsiTheme="minorHAnsi" w:cstheme="minorHAnsi"/>
          <w:color w:val="000000" w:themeColor="text1"/>
          <w:szCs w:val="24"/>
        </w:rPr>
        <w:t>,</w:t>
      </w:r>
      <w:r w:rsidRPr="00335CFA">
        <w:rPr>
          <w:rFonts w:asciiTheme="minorHAnsi" w:hAnsiTheme="minorHAnsi" w:cstheme="minorHAnsi"/>
          <w:color w:val="000000" w:themeColor="text1"/>
          <w:szCs w:val="24"/>
        </w:rPr>
        <w:t xml:space="preserve"> związanych z komunikacją i widocznością (np. zdjęcia, filmy, broszury, ulotki, prezentacje multimedialne nt. Projektu), powstałych w ramach Projektu Beneficjent zobowiązuje się do uzyskania od tej osoby majątkowych praw autorskich do tych utworów.</w:t>
      </w:r>
    </w:p>
    <w:p w14:paraId="1F26DDD5" w14:textId="4C2F0D67" w:rsidR="007716D6" w:rsidRPr="00335CFA" w:rsidRDefault="007716D6" w:rsidP="00266189">
      <w:pPr>
        <w:keepNext/>
        <w:numPr>
          <w:ilvl w:val="0"/>
          <w:numId w:val="15"/>
        </w:numPr>
        <w:tabs>
          <w:tab w:val="clear" w:pos="360"/>
          <w:tab w:val="num" w:pos="284"/>
        </w:tabs>
        <w:spacing w:before="0" w:after="60"/>
        <w:ind w:left="142"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Każdorazowo, na wniosek Instytucji Koordynującej Umowę Partnerstwa, Instytucji Zarządzającej, Instytucji Pośredniczącej i unijnych instytucji lub organów i jednostek organizacyjnych, Beneficjent zobowiązuje się do udostępnienia tym podmiotom utworów związanych </w:t>
      </w:r>
      <w:r w:rsidR="003F10EE">
        <w:rPr>
          <w:rFonts w:asciiTheme="minorHAnsi" w:hAnsiTheme="minorHAnsi" w:cstheme="minorHAnsi"/>
          <w:color w:val="000000" w:themeColor="text1"/>
          <w:szCs w:val="24"/>
        </w:rPr>
        <w:t xml:space="preserve">z </w:t>
      </w:r>
      <w:r w:rsidRPr="00335CFA">
        <w:rPr>
          <w:rFonts w:asciiTheme="minorHAnsi" w:hAnsiTheme="minorHAnsi" w:cstheme="minorHAnsi"/>
          <w:color w:val="000000" w:themeColor="text1"/>
          <w:szCs w:val="24"/>
        </w:rPr>
        <w:t>komunikacją i widocznością (np. zdjęcia, filmy, broszury, ulotki, prezentacje multimedialne nt. Projektu) powstałych w ramach Projektu.</w:t>
      </w:r>
    </w:p>
    <w:p w14:paraId="311907B3" w14:textId="77777777" w:rsidR="007716D6" w:rsidRPr="00335CFA" w:rsidRDefault="007716D6" w:rsidP="00266189">
      <w:pPr>
        <w:keepNext/>
        <w:numPr>
          <w:ilvl w:val="0"/>
          <w:numId w:val="15"/>
        </w:numPr>
        <w:tabs>
          <w:tab w:val="clear" w:pos="360"/>
          <w:tab w:val="num" w:pos="284"/>
        </w:tabs>
        <w:spacing w:before="0" w:after="60"/>
        <w:ind w:left="142" w:hanging="42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Na wniosek Instytucji Koordynującej Umowę Partnerstwa, Instytucji Zarządzającej, Instytucji Pośredniczącej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28493745" w14:textId="66351156" w:rsidR="007716D6" w:rsidRPr="00335CFA" w:rsidRDefault="007716D6" w:rsidP="00266189">
      <w:pPr>
        <w:numPr>
          <w:ilvl w:val="1"/>
          <w:numId w:val="28"/>
        </w:numPr>
        <w:tabs>
          <w:tab w:val="clear" w:pos="708"/>
          <w:tab w:val="num" w:pos="284"/>
          <w:tab w:val="num" w:pos="426"/>
          <w:tab w:val="left" w:pos="567"/>
        </w:tabs>
        <w:spacing w:before="0" w:after="60"/>
        <w:ind w:left="426"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na terytorium Rzeczypospolitej Polskiej oraz na terytorium innych państw członkowskich UE</w:t>
      </w:r>
      <w:r w:rsidR="00003F2A">
        <w:rPr>
          <w:rFonts w:asciiTheme="minorHAnsi" w:hAnsiTheme="minorHAnsi" w:cstheme="minorHAnsi"/>
          <w:color w:val="000000" w:themeColor="text1"/>
          <w:szCs w:val="24"/>
        </w:rPr>
        <w:t>;</w:t>
      </w:r>
    </w:p>
    <w:p w14:paraId="1BDA125B" w14:textId="73F031D0" w:rsidR="007716D6" w:rsidRPr="00335CFA" w:rsidRDefault="007716D6" w:rsidP="00266189">
      <w:pPr>
        <w:numPr>
          <w:ilvl w:val="1"/>
          <w:numId w:val="28"/>
        </w:numPr>
        <w:tabs>
          <w:tab w:val="clear" w:pos="708"/>
          <w:tab w:val="num" w:pos="284"/>
          <w:tab w:val="num" w:pos="426"/>
          <w:tab w:val="left" w:pos="567"/>
        </w:tabs>
        <w:spacing w:before="0" w:after="60"/>
        <w:ind w:left="426"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na </w:t>
      </w:r>
      <w:r w:rsidR="00C313C1">
        <w:rPr>
          <w:rFonts w:asciiTheme="minorHAnsi" w:hAnsiTheme="minorHAnsi" w:cstheme="minorHAnsi"/>
          <w:color w:val="000000" w:themeColor="text1"/>
          <w:szCs w:val="24"/>
        </w:rPr>
        <w:t>okres</w:t>
      </w:r>
      <w:r w:rsidRPr="00335CFA">
        <w:rPr>
          <w:rFonts w:asciiTheme="minorHAnsi" w:hAnsiTheme="minorHAnsi" w:cstheme="minorHAnsi"/>
          <w:color w:val="000000" w:themeColor="text1"/>
          <w:szCs w:val="24"/>
        </w:rPr>
        <w:t xml:space="preserve"> 10 lat</w:t>
      </w:r>
      <w:r w:rsidR="00003F2A">
        <w:rPr>
          <w:rFonts w:asciiTheme="minorHAnsi" w:hAnsiTheme="minorHAnsi" w:cstheme="minorHAnsi"/>
          <w:color w:val="000000" w:themeColor="text1"/>
          <w:szCs w:val="24"/>
        </w:rPr>
        <w:t>;</w:t>
      </w:r>
    </w:p>
    <w:p w14:paraId="17FF010E" w14:textId="77777777" w:rsidR="007716D6" w:rsidRPr="00335CFA" w:rsidRDefault="007716D6" w:rsidP="00266189">
      <w:pPr>
        <w:numPr>
          <w:ilvl w:val="1"/>
          <w:numId w:val="28"/>
        </w:numPr>
        <w:tabs>
          <w:tab w:val="clear" w:pos="708"/>
          <w:tab w:val="num" w:pos="284"/>
          <w:tab w:val="num" w:pos="426"/>
          <w:tab w:val="left" w:pos="567"/>
        </w:tabs>
        <w:spacing w:before="0" w:after="60"/>
        <w:ind w:left="426"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lastRenderedPageBreak/>
        <w:t>bez ograniczeń co do liczby egzemplarzy i nośników, w zakresie następujących pól eksploatacji:</w:t>
      </w:r>
    </w:p>
    <w:p w14:paraId="2CD84151" w14:textId="77777777" w:rsidR="007716D6" w:rsidRPr="00335CFA" w:rsidRDefault="007716D6" w:rsidP="00266189">
      <w:pPr>
        <w:numPr>
          <w:ilvl w:val="0"/>
          <w:numId w:val="25"/>
        </w:numPr>
        <w:tabs>
          <w:tab w:val="clear" w:pos="1636"/>
          <w:tab w:val="num" w:pos="709"/>
          <w:tab w:val="num" w:pos="2284"/>
        </w:tabs>
        <w:suppressAutoHyphens w:val="0"/>
        <w:spacing w:before="0" w:after="60"/>
        <w:ind w:left="993"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utrwalanie – w szczególności drukiem, zapisem w pamięci komputera i na nośnikach elektronicznych, oraz zwielokrotnianie, powielanie i kopiowanie tak powstałych egzemplarzy dowolną techniką,</w:t>
      </w:r>
    </w:p>
    <w:p w14:paraId="7F4E81FC" w14:textId="77777777" w:rsidR="007716D6" w:rsidRPr="00335CFA" w:rsidRDefault="007716D6" w:rsidP="00266189">
      <w:pPr>
        <w:numPr>
          <w:ilvl w:val="0"/>
          <w:numId w:val="25"/>
        </w:numPr>
        <w:tabs>
          <w:tab w:val="clear" w:pos="1636"/>
          <w:tab w:val="num" w:pos="709"/>
          <w:tab w:val="num" w:pos="2284"/>
        </w:tabs>
        <w:suppressAutoHyphens w:val="0"/>
        <w:spacing w:before="0" w:after="60"/>
        <w:ind w:left="993"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01DD9E48" w14:textId="77777777" w:rsidR="007716D6" w:rsidRPr="00335CFA" w:rsidRDefault="007716D6" w:rsidP="00266189">
      <w:pPr>
        <w:numPr>
          <w:ilvl w:val="0"/>
          <w:numId w:val="25"/>
        </w:numPr>
        <w:tabs>
          <w:tab w:val="clear" w:pos="1636"/>
          <w:tab w:val="num" w:pos="709"/>
          <w:tab w:val="num" w:pos="2284"/>
        </w:tabs>
        <w:suppressAutoHyphens w:val="0"/>
        <w:spacing w:before="0" w:after="60"/>
        <w:ind w:left="993"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publiczna dystrybucja utworów lub ich kopii we wszelkich formach (np. książka, broszura, CD, Internet),</w:t>
      </w:r>
    </w:p>
    <w:p w14:paraId="2E0DDBD7" w14:textId="05CB570F" w:rsidR="007716D6" w:rsidRPr="00335CFA" w:rsidRDefault="007716D6" w:rsidP="00266189">
      <w:pPr>
        <w:numPr>
          <w:ilvl w:val="0"/>
          <w:numId w:val="25"/>
        </w:numPr>
        <w:tabs>
          <w:tab w:val="clear" w:pos="1636"/>
          <w:tab w:val="num" w:pos="709"/>
          <w:tab w:val="num" w:pos="2284"/>
        </w:tabs>
        <w:suppressAutoHyphens w:val="0"/>
        <w:spacing w:before="0" w:after="60"/>
        <w:ind w:left="993"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udostępnianie, w tym unijnym instytucjom, organom lub jednostkom organizacyjnym Unii</w:t>
      </w:r>
      <w:r w:rsidR="00C313C1">
        <w:rPr>
          <w:rFonts w:asciiTheme="minorHAnsi" w:hAnsiTheme="minorHAnsi" w:cstheme="minorHAnsi"/>
          <w:color w:val="000000" w:themeColor="text1"/>
          <w:szCs w:val="24"/>
        </w:rPr>
        <w:t xml:space="preserve">, </w:t>
      </w:r>
      <w:r w:rsidR="00C313C1" w:rsidRPr="00335CFA">
        <w:rPr>
          <w:rFonts w:asciiTheme="minorHAnsi" w:hAnsiTheme="minorHAnsi" w:cstheme="minorHAnsi"/>
          <w:color w:val="000000" w:themeColor="text1"/>
          <w:szCs w:val="24"/>
        </w:rPr>
        <w:t>Instytucji Koordynującej Umowę Partnerstwa, Instytucji Zarządzającej, Instytucji Pośredniczące</w:t>
      </w:r>
      <w:r w:rsidR="00C313C1">
        <w:rPr>
          <w:rFonts w:asciiTheme="minorHAnsi" w:hAnsiTheme="minorHAnsi" w:cstheme="minorHAnsi"/>
          <w:color w:val="000000" w:themeColor="text1"/>
          <w:szCs w:val="24"/>
        </w:rPr>
        <w:t xml:space="preserve">j </w:t>
      </w:r>
      <w:r w:rsidRPr="00335CFA">
        <w:rPr>
          <w:rFonts w:asciiTheme="minorHAnsi" w:hAnsiTheme="minorHAnsi" w:cstheme="minorHAnsi"/>
          <w:color w:val="000000" w:themeColor="text1"/>
          <w:szCs w:val="24"/>
        </w:rPr>
        <w:t>oraz ich pracownikom oraz publiczne udostępnianie przy wykorzystaniu wszelkich środków komunikacji (np. Internet),</w:t>
      </w:r>
    </w:p>
    <w:p w14:paraId="64B79CF9" w14:textId="5986CA31" w:rsidR="007716D6" w:rsidRPr="00335CFA" w:rsidRDefault="007716D6" w:rsidP="00266189">
      <w:pPr>
        <w:numPr>
          <w:ilvl w:val="0"/>
          <w:numId w:val="25"/>
        </w:numPr>
        <w:tabs>
          <w:tab w:val="clear" w:pos="1636"/>
          <w:tab w:val="num" w:pos="709"/>
          <w:tab w:val="num" w:pos="2284"/>
        </w:tabs>
        <w:suppressAutoHyphens w:val="0"/>
        <w:spacing w:before="0" w:after="60"/>
        <w:ind w:left="993"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przechowywanie i archiwizowanie w postaci papierowej albo elektronicznej</w:t>
      </w:r>
      <w:r w:rsidR="00003F2A">
        <w:rPr>
          <w:rFonts w:asciiTheme="minorHAnsi" w:hAnsiTheme="minorHAnsi" w:cstheme="minorHAnsi"/>
          <w:color w:val="000000" w:themeColor="text1"/>
          <w:szCs w:val="24"/>
        </w:rPr>
        <w:t>;</w:t>
      </w:r>
    </w:p>
    <w:p w14:paraId="730DF371" w14:textId="30184D8F" w:rsidR="007716D6" w:rsidRPr="00335CFA" w:rsidRDefault="007716D6" w:rsidP="00266189">
      <w:pPr>
        <w:numPr>
          <w:ilvl w:val="1"/>
          <w:numId w:val="28"/>
        </w:numPr>
        <w:tabs>
          <w:tab w:val="clear" w:pos="708"/>
          <w:tab w:val="num" w:pos="426"/>
          <w:tab w:val="num" w:pos="567"/>
          <w:tab w:val="left" w:pos="709"/>
        </w:tabs>
        <w:spacing w:before="0" w:after="60"/>
        <w:ind w:left="567"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z prawem do udzielania osobom trzecim sublicencji na warunkach i polach eksploatacji, o których mowa w pkt 3.</w:t>
      </w:r>
    </w:p>
    <w:p w14:paraId="794120F8" w14:textId="1C87AE04" w:rsidR="007716D6" w:rsidRPr="00335CFA" w:rsidRDefault="007716D6" w:rsidP="00266189">
      <w:pPr>
        <w:keepNext/>
        <w:numPr>
          <w:ilvl w:val="0"/>
          <w:numId w:val="15"/>
        </w:numPr>
        <w:tabs>
          <w:tab w:val="clear" w:pos="360"/>
          <w:tab w:val="num" w:pos="284"/>
        </w:tabs>
        <w:spacing w:before="0" w:after="60"/>
        <w:ind w:left="284" w:hanging="42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Znaki graficzne oraz obowiązkowe wzory tablic, plakatów i naklejek są określone w Księdze Tożsamości Wizualnej i dostępne na Portalu Funduszy Europejskich pod adresem </w:t>
      </w:r>
      <w:hyperlink r:id="rId20" w:history="1">
        <w:r w:rsidRPr="00335CFA">
          <w:rPr>
            <w:rStyle w:val="Hipercze"/>
            <w:rFonts w:asciiTheme="minorHAnsi" w:hAnsiTheme="minorHAnsi" w:cstheme="minorHAnsi"/>
            <w:color w:val="000000" w:themeColor="text1"/>
            <w:szCs w:val="24"/>
          </w:rPr>
          <w:t>https://www.funduszeeuropejskie.gov.pl/media/111705/KTW_marki_FE_2021-2027.pdf</w:t>
        </w:r>
      </w:hyperlink>
      <w:r w:rsidR="00715695">
        <w:t xml:space="preserve"> oraz w załączniku nr 10 do Porozumienia.</w:t>
      </w:r>
    </w:p>
    <w:p w14:paraId="529AD216" w14:textId="52EE0CF4" w:rsidR="007716D6" w:rsidRPr="00335CFA" w:rsidRDefault="007716D6" w:rsidP="00266189">
      <w:pPr>
        <w:keepNext/>
        <w:numPr>
          <w:ilvl w:val="0"/>
          <w:numId w:val="15"/>
        </w:numPr>
        <w:tabs>
          <w:tab w:val="clear" w:pos="360"/>
          <w:tab w:val="num" w:pos="284"/>
        </w:tabs>
        <w:spacing w:before="0" w:after="60"/>
        <w:ind w:left="284" w:hanging="42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Zmiana adresów poczty elektronicznej, wskazanych w ust. 2 pkt </w:t>
      </w:r>
      <w:r w:rsidR="00715695">
        <w:rPr>
          <w:rFonts w:asciiTheme="minorHAnsi" w:hAnsiTheme="minorHAnsi" w:cstheme="minorHAnsi"/>
          <w:color w:val="000000" w:themeColor="text1"/>
          <w:szCs w:val="24"/>
        </w:rPr>
        <w:t>5</w:t>
      </w:r>
      <w:r w:rsidRPr="00335CFA">
        <w:rPr>
          <w:rFonts w:asciiTheme="minorHAnsi" w:hAnsiTheme="minorHAnsi" w:cstheme="minorHAnsi"/>
          <w:color w:val="000000" w:themeColor="text1"/>
          <w:szCs w:val="24"/>
        </w:rPr>
        <w:t xml:space="preserve"> </w:t>
      </w:r>
      <w:r w:rsidR="00B433BB">
        <w:rPr>
          <w:rFonts w:asciiTheme="minorHAnsi" w:hAnsiTheme="minorHAnsi" w:cstheme="minorHAnsi"/>
          <w:color w:val="000000" w:themeColor="text1"/>
          <w:szCs w:val="24"/>
        </w:rPr>
        <w:t>i</w:t>
      </w:r>
      <w:r w:rsidRPr="00335CFA">
        <w:rPr>
          <w:rFonts w:asciiTheme="minorHAnsi" w:hAnsiTheme="minorHAnsi" w:cstheme="minorHAnsi"/>
          <w:color w:val="000000" w:themeColor="text1"/>
          <w:szCs w:val="24"/>
        </w:rPr>
        <w:t xml:space="preserve"> ust. 4 i strony internetowej wskazanej w ust. 11 nie wymaga aneksowania Porozumienia. Instytucja Pośrednicząca poinformuje Beneficjenta o tym fakcie w formie pisemnej lub </w:t>
      </w:r>
      <w:r w:rsidRPr="00335CFA">
        <w:rPr>
          <w:rFonts w:asciiTheme="minorHAnsi" w:hAnsiTheme="minorHAnsi" w:cstheme="minorHAnsi"/>
          <w:color w:val="000000" w:themeColor="text1"/>
          <w:szCs w:val="24"/>
        </w:rPr>
        <w:lastRenderedPageBreak/>
        <w:t>elektronicznej, wraz ze wskazaniem daty, od której obowiązuje zmieniony adres. Zmiana jest skuteczna z chwilą doręczenia informacji Beneficjentowi.</w:t>
      </w:r>
    </w:p>
    <w:p w14:paraId="187A89E9" w14:textId="5071FF34" w:rsidR="007716D6" w:rsidRPr="00335CFA" w:rsidRDefault="007716D6" w:rsidP="00266189">
      <w:pPr>
        <w:keepNext/>
        <w:numPr>
          <w:ilvl w:val="0"/>
          <w:numId w:val="15"/>
        </w:numPr>
        <w:tabs>
          <w:tab w:val="clear" w:pos="360"/>
          <w:tab w:val="num" w:pos="284"/>
        </w:tabs>
        <w:spacing w:before="0" w:after="60"/>
        <w:ind w:left="284" w:hanging="42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Beneficjent przyjmuje do wiadomości, że objęcie dofinansowaniem </w:t>
      </w:r>
      <w:r w:rsidR="00E3652D">
        <w:rPr>
          <w:rFonts w:asciiTheme="minorHAnsi" w:hAnsiTheme="minorHAnsi" w:cstheme="minorHAnsi"/>
          <w:color w:val="000000" w:themeColor="text1"/>
          <w:szCs w:val="24"/>
        </w:rPr>
        <w:t>oznacza</w:t>
      </w:r>
      <w:r w:rsidRPr="00335CFA">
        <w:rPr>
          <w:rFonts w:asciiTheme="minorHAnsi" w:hAnsiTheme="minorHAnsi" w:cstheme="minorHAnsi"/>
          <w:color w:val="000000" w:themeColor="text1"/>
          <w:szCs w:val="24"/>
        </w:rPr>
        <w:t xml:space="preserve"> umieszczenie danych Beneficjenta w publikowanym przez Instytucję Pośredniczącą wykazie projektów, zgodnie z art. 49 ust. 3 i 5 Rozporządzenia nr 2021/1060.</w:t>
      </w:r>
    </w:p>
    <w:bookmarkEnd w:id="11"/>
    <w:p w14:paraId="3009630C" w14:textId="77777777" w:rsidR="007716D6" w:rsidRPr="00335CFA" w:rsidRDefault="007716D6" w:rsidP="007716D6">
      <w:pPr>
        <w:pStyle w:val="xl33"/>
        <w:keepNext/>
        <w:spacing w:before="0" w:after="60" w:line="360" w:lineRule="auto"/>
        <w:jc w:val="left"/>
        <w:rPr>
          <w:rFonts w:asciiTheme="minorHAnsi" w:hAnsiTheme="minorHAnsi" w:cstheme="minorHAnsi"/>
          <w:color w:val="000000" w:themeColor="text1"/>
          <w:sz w:val="24"/>
        </w:rPr>
      </w:pPr>
      <w:r>
        <w:rPr>
          <w:rFonts w:asciiTheme="minorHAnsi" w:hAnsiTheme="minorHAnsi" w:cstheme="minorHAnsi"/>
          <w:b/>
          <w:color w:val="000000" w:themeColor="text1"/>
          <w:sz w:val="24"/>
        </w:rPr>
        <w:br/>
      </w:r>
      <w:r w:rsidRPr="00335CFA">
        <w:rPr>
          <w:rFonts w:asciiTheme="minorHAnsi" w:hAnsiTheme="minorHAnsi" w:cstheme="minorHAnsi"/>
          <w:b/>
          <w:color w:val="000000" w:themeColor="text1"/>
          <w:sz w:val="24"/>
        </w:rPr>
        <w:t xml:space="preserve">§ </w:t>
      </w:r>
      <w:r>
        <w:rPr>
          <w:rFonts w:asciiTheme="minorHAnsi" w:hAnsiTheme="minorHAnsi" w:cstheme="minorHAnsi"/>
          <w:b/>
          <w:color w:val="000000" w:themeColor="text1"/>
          <w:sz w:val="24"/>
        </w:rPr>
        <w:t>19</w:t>
      </w:r>
      <w:r w:rsidRPr="00335CFA">
        <w:rPr>
          <w:rFonts w:asciiTheme="minorHAnsi" w:hAnsiTheme="minorHAnsi" w:cstheme="minorHAnsi"/>
          <w:b/>
          <w:color w:val="000000" w:themeColor="text1"/>
          <w:sz w:val="24"/>
        </w:rPr>
        <w:t>.</w:t>
      </w:r>
      <w:r>
        <w:rPr>
          <w:rFonts w:asciiTheme="minorHAnsi" w:hAnsiTheme="minorHAnsi" w:cstheme="minorHAnsi"/>
          <w:b/>
          <w:color w:val="000000" w:themeColor="text1"/>
          <w:sz w:val="24"/>
        </w:rPr>
        <w:t xml:space="preserve"> </w:t>
      </w:r>
      <w:r w:rsidRPr="00335CFA">
        <w:rPr>
          <w:rFonts w:asciiTheme="minorHAnsi" w:hAnsiTheme="minorHAnsi" w:cstheme="minorHAnsi"/>
          <w:b/>
          <w:color w:val="000000" w:themeColor="text1"/>
          <w:sz w:val="24"/>
        </w:rPr>
        <w:t>Zmiany w Projekcie</w:t>
      </w:r>
    </w:p>
    <w:p w14:paraId="73298E0F" w14:textId="77777777" w:rsidR="007716D6" w:rsidRPr="00335CFA" w:rsidRDefault="007716D6" w:rsidP="007716D6">
      <w:pPr>
        <w:pStyle w:val="xl33"/>
        <w:keepNext/>
        <w:spacing w:before="0" w:after="60" w:line="360" w:lineRule="auto"/>
        <w:jc w:val="left"/>
        <w:rPr>
          <w:rFonts w:asciiTheme="minorHAnsi" w:hAnsiTheme="minorHAnsi" w:cstheme="minorHAnsi"/>
          <w:b/>
          <w:color w:val="000000" w:themeColor="text1"/>
          <w:sz w:val="24"/>
        </w:rPr>
      </w:pPr>
    </w:p>
    <w:p w14:paraId="1C3BD953" w14:textId="77777777" w:rsidR="007716D6" w:rsidRPr="00335CFA" w:rsidRDefault="007716D6" w:rsidP="00266189">
      <w:pPr>
        <w:pStyle w:val="Tekstpodstawowy"/>
        <w:widowControl w:val="0"/>
        <w:numPr>
          <w:ilvl w:val="0"/>
          <w:numId w:val="31"/>
        </w:numPr>
        <w:tabs>
          <w:tab w:val="clear" w:pos="757"/>
          <w:tab w:val="clear" w:pos="900"/>
          <w:tab w:val="num" w:pos="426"/>
        </w:tabs>
        <w:suppressAutoHyphens w:val="0"/>
        <w:autoSpaceDE w:val="0"/>
        <w:autoSpaceDN w:val="0"/>
        <w:adjustRightInd w:val="0"/>
        <w:spacing w:before="0" w:line="360" w:lineRule="auto"/>
        <w:ind w:left="284" w:hanging="284"/>
        <w:jc w:val="left"/>
        <w:rPr>
          <w:rFonts w:asciiTheme="minorHAnsi" w:hAnsiTheme="minorHAnsi" w:cstheme="minorHAnsi"/>
          <w:color w:val="000000" w:themeColor="text1"/>
        </w:rPr>
      </w:pPr>
      <w:r w:rsidRPr="00335CFA">
        <w:rPr>
          <w:rFonts w:asciiTheme="minorHAnsi" w:hAnsiTheme="minorHAnsi" w:cstheme="minorHAnsi"/>
          <w:color w:val="000000" w:themeColor="text1"/>
        </w:rPr>
        <w:t>Przez zmiany zaakceptowane przez Instytucję Pośredniczącą należy rozumieć zmiany zaakceptowane oficjalnym pismem podpisanym przez osobę upoważnioną.</w:t>
      </w:r>
    </w:p>
    <w:p w14:paraId="3F0D1301" w14:textId="77777777" w:rsidR="007716D6" w:rsidRPr="0078499D" w:rsidRDefault="007716D6" w:rsidP="00266189">
      <w:pPr>
        <w:pStyle w:val="Tekstpodstawowy"/>
        <w:widowControl w:val="0"/>
        <w:numPr>
          <w:ilvl w:val="0"/>
          <w:numId w:val="31"/>
        </w:numPr>
        <w:tabs>
          <w:tab w:val="clear" w:pos="757"/>
          <w:tab w:val="clear" w:pos="900"/>
          <w:tab w:val="num" w:pos="426"/>
        </w:tabs>
        <w:suppressAutoHyphens w:val="0"/>
        <w:autoSpaceDE w:val="0"/>
        <w:autoSpaceDN w:val="0"/>
        <w:adjustRightInd w:val="0"/>
        <w:spacing w:before="0" w:line="360" w:lineRule="auto"/>
        <w:ind w:left="284" w:hanging="284"/>
        <w:jc w:val="left"/>
        <w:rPr>
          <w:rFonts w:asciiTheme="minorHAnsi" w:hAnsiTheme="minorHAnsi" w:cstheme="minorHAnsi"/>
          <w:color w:val="000000" w:themeColor="text1"/>
        </w:rPr>
      </w:pPr>
      <w:r w:rsidRPr="0078499D">
        <w:rPr>
          <w:rFonts w:asciiTheme="minorHAnsi" w:hAnsiTheme="minorHAnsi" w:cstheme="minorHAnsi"/>
          <w:color w:val="000000" w:themeColor="text1"/>
        </w:rPr>
        <w:t>Bez konieczności akceptacji Instytucji Pośredniczącej Beneficjent może dokonywać:</w:t>
      </w:r>
    </w:p>
    <w:p w14:paraId="739EDCA2" w14:textId="32086C2B" w:rsidR="007716D6" w:rsidRPr="0078499D" w:rsidRDefault="007716D6" w:rsidP="00266189">
      <w:pPr>
        <w:pStyle w:val="Tekstpodstawowy"/>
        <w:widowControl w:val="0"/>
        <w:numPr>
          <w:ilvl w:val="0"/>
          <w:numId w:val="32"/>
        </w:numPr>
        <w:tabs>
          <w:tab w:val="clear" w:pos="900"/>
          <w:tab w:val="clear" w:pos="1065"/>
          <w:tab w:val="num" w:pos="851"/>
        </w:tabs>
        <w:suppressAutoHyphens w:val="0"/>
        <w:autoSpaceDE w:val="0"/>
        <w:autoSpaceDN w:val="0"/>
        <w:adjustRightInd w:val="0"/>
        <w:spacing w:before="0" w:line="360" w:lineRule="auto"/>
        <w:ind w:left="709" w:hanging="284"/>
        <w:jc w:val="left"/>
        <w:rPr>
          <w:rFonts w:asciiTheme="minorHAnsi" w:hAnsiTheme="minorHAnsi" w:cstheme="minorHAnsi"/>
          <w:color w:val="000000" w:themeColor="text1"/>
        </w:rPr>
      </w:pPr>
      <w:r w:rsidRPr="0078499D">
        <w:rPr>
          <w:rFonts w:asciiTheme="minorHAnsi" w:hAnsiTheme="minorHAnsi" w:cstheme="minorHAnsi"/>
          <w:color w:val="000000" w:themeColor="text1"/>
        </w:rPr>
        <w:t xml:space="preserve">przesunięć środków pomiędzy poszczególnymi kategoriami wydatków, wynikających z dostosowania budżetu Projektu do wartości udzielonych zamówień, o ile zamówienia zostały udzielone zgodnie z </w:t>
      </w:r>
      <w:r w:rsidR="00D41AAC" w:rsidRPr="0078499D">
        <w:rPr>
          <w:rFonts w:asciiTheme="minorHAnsi" w:hAnsiTheme="minorHAnsi" w:cstheme="minorHAnsi"/>
          <w:color w:val="000000" w:themeColor="text1"/>
        </w:rPr>
        <w:t>dokument</w:t>
      </w:r>
      <w:r w:rsidR="00D41AAC">
        <w:rPr>
          <w:rFonts w:asciiTheme="minorHAnsi" w:hAnsiTheme="minorHAnsi" w:cstheme="minorHAnsi"/>
          <w:color w:val="000000" w:themeColor="text1"/>
        </w:rPr>
        <w:t>ami</w:t>
      </w:r>
      <w:r w:rsidRPr="0078499D">
        <w:rPr>
          <w:rFonts w:asciiTheme="minorHAnsi" w:hAnsiTheme="minorHAnsi" w:cstheme="minorHAnsi"/>
          <w:color w:val="000000" w:themeColor="text1"/>
        </w:rPr>
        <w:t>, o który</w:t>
      </w:r>
      <w:r w:rsidR="00D41AAC">
        <w:rPr>
          <w:rFonts w:asciiTheme="minorHAnsi" w:hAnsiTheme="minorHAnsi" w:cstheme="minorHAnsi"/>
          <w:color w:val="000000" w:themeColor="text1"/>
        </w:rPr>
        <w:t>ch</w:t>
      </w:r>
      <w:r w:rsidRPr="0078499D">
        <w:rPr>
          <w:rFonts w:asciiTheme="minorHAnsi" w:hAnsiTheme="minorHAnsi" w:cstheme="minorHAnsi"/>
          <w:color w:val="000000" w:themeColor="text1"/>
        </w:rPr>
        <w:t xml:space="preserve"> mowa w § 5 ust. 1; </w:t>
      </w:r>
    </w:p>
    <w:p w14:paraId="308339CC" w14:textId="77777777" w:rsidR="007716D6" w:rsidRPr="00335CFA" w:rsidRDefault="007716D6" w:rsidP="00266189">
      <w:pPr>
        <w:widowControl w:val="0"/>
        <w:numPr>
          <w:ilvl w:val="0"/>
          <w:numId w:val="32"/>
        </w:numPr>
        <w:tabs>
          <w:tab w:val="clear" w:pos="1065"/>
          <w:tab w:val="num" w:pos="851"/>
        </w:tabs>
        <w:suppressAutoHyphens w:val="0"/>
        <w:spacing w:before="0" w:after="0"/>
        <w:ind w:left="709" w:hanging="284"/>
        <w:outlineLvl w:val="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przesunięć środków do 20% wartości środków w odniesieniu do kategorii, z której są przesuwane środki, w stosunku do:</w:t>
      </w:r>
    </w:p>
    <w:p w14:paraId="354D2632" w14:textId="77777777" w:rsidR="007716D6" w:rsidRPr="00335CFA" w:rsidRDefault="007716D6" w:rsidP="00266189">
      <w:pPr>
        <w:pStyle w:val="Akapitzlist"/>
        <w:widowControl w:val="0"/>
        <w:numPr>
          <w:ilvl w:val="2"/>
          <w:numId w:val="15"/>
        </w:numPr>
        <w:tabs>
          <w:tab w:val="clear" w:pos="680"/>
          <w:tab w:val="num" w:pos="853"/>
        </w:tabs>
        <w:suppressAutoHyphens w:val="0"/>
        <w:spacing w:before="0" w:after="0"/>
        <w:ind w:left="995" w:hanging="284"/>
        <w:outlineLvl w:val="6"/>
        <w:rPr>
          <w:rFonts w:asciiTheme="minorHAnsi" w:hAnsiTheme="minorHAnsi" w:cstheme="minorHAnsi"/>
          <w:color w:val="000000" w:themeColor="text1"/>
        </w:rPr>
      </w:pPr>
      <w:r w:rsidRPr="00335CFA">
        <w:rPr>
          <w:rFonts w:asciiTheme="minorHAnsi" w:hAnsiTheme="minorHAnsi" w:cstheme="minorHAnsi"/>
          <w:color w:val="000000" w:themeColor="text1"/>
        </w:rPr>
        <w:t>pierwotnego wniosku o dofinansowanie,</w:t>
      </w:r>
    </w:p>
    <w:p w14:paraId="6BBF12E5" w14:textId="17603932" w:rsidR="007716D6" w:rsidRPr="00335CFA" w:rsidRDefault="007716D6" w:rsidP="00266189">
      <w:pPr>
        <w:pStyle w:val="Akapitzlist"/>
        <w:widowControl w:val="0"/>
        <w:numPr>
          <w:ilvl w:val="2"/>
          <w:numId w:val="15"/>
        </w:numPr>
        <w:tabs>
          <w:tab w:val="clear" w:pos="680"/>
          <w:tab w:val="num" w:pos="853"/>
        </w:tabs>
        <w:suppressAutoHyphens w:val="0"/>
        <w:spacing w:before="0" w:after="0"/>
        <w:ind w:left="995" w:hanging="284"/>
        <w:outlineLvl w:val="6"/>
        <w:rPr>
          <w:rFonts w:asciiTheme="minorHAnsi" w:hAnsiTheme="minorHAnsi" w:cstheme="minorHAnsi"/>
          <w:color w:val="000000" w:themeColor="text1"/>
        </w:rPr>
      </w:pPr>
      <w:r w:rsidRPr="00335CFA">
        <w:rPr>
          <w:rFonts w:asciiTheme="minorHAnsi" w:hAnsiTheme="minorHAnsi" w:cstheme="minorHAnsi"/>
          <w:color w:val="000000" w:themeColor="text1"/>
          <w:lang w:eastAsia="en-US"/>
        </w:rPr>
        <w:t>zaktualizowanego Wniosku zatwierdzonego aneksem (jeśli dotyczy)</w:t>
      </w:r>
      <w:r w:rsidR="002B0BCF">
        <w:rPr>
          <w:rFonts w:asciiTheme="minorHAnsi" w:hAnsiTheme="minorHAnsi" w:cstheme="minorHAnsi"/>
          <w:color w:val="000000" w:themeColor="text1"/>
          <w:lang w:eastAsia="en-US"/>
        </w:rPr>
        <w:t>,</w:t>
      </w:r>
    </w:p>
    <w:p w14:paraId="1C44C704" w14:textId="5A5B426B" w:rsidR="007716D6" w:rsidRPr="0024145A" w:rsidRDefault="007716D6" w:rsidP="00B176DE">
      <w:pPr>
        <w:widowControl w:val="0"/>
        <w:tabs>
          <w:tab w:val="left" w:pos="426"/>
        </w:tabs>
        <w:suppressAutoHyphens w:val="0"/>
        <w:spacing w:before="0" w:after="0"/>
        <w:ind w:left="567" w:hanging="141"/>
        <w:outlineLvl w:val="6"/>
        <w:rPr>
          <w:rFonts w:asciiTheme="minorHAnsi" w:hAnsiTheme="minorHAnsi" w:cstheme="minorHAnsi"/>
          <w:color w:val="000000" w:themeColor="text1"/>
          <w:lang w:eastAsia="en-US"/>
        </w:rPr>
      </w:pPr>
      <w:r w:rsidRPr="00200B25">
        <w:rPr>
          <w:rFonts w:asciiTheme="minorHAnsi" w:hAnsiTheme="minorHAnsi" w:cstheme="minorHAnsi"/>
          <w:color w:val="000000" w:themeColor="text1"/>
          <w:lang w:eastAsia="en-US"/>
        </w:rPr>
        <w:t xml:space="preserve">o ile </w:t>
      </w:r>
      <w:r w:rsidRPr="0024145A">
        <w:rPr>
          <w:rFonts w:asciiTheme="minorHAnsi" w:hAnsiTheme="minorHAnsi" w:cstheme="minorHAnsi"/>
          <w:color w:val="000000" w:themeColor="text1"/>
          <w:lang w:eastAsia="en-US"/>
        </w:rPr>
        <w:t>przesunięcia te są spowodowane przyczynami innymi niż określone w pkt 1 oraz o ile są niezbędne do prawidłowej realizacji Projektu;</w:t>
      </w:r>
      <w:r w:rsidR="00200B25" w:rsidRPr="0024145A">
        <w:t xml:space="preserve"> </w:t>
      </w:r>
      <w:r w:rsidR="00200B25" w:rsidRPr="0024145A">
        <w:br/>
      </w:r>
      <w:r w:rsidR="00200B25" w:rsidRPr="0024145A">
        <w:rPr>
          <w:rFonts w:asciiTheme="minorHAnsi" w:hAnsiTheme="minorHAnsi" w:cstheme="minorHAnsi"/>
          <w:color w:val="000000" w:themeColor="text1"/>
          <w:lang w:eastAsia="en-US"/>
        </w:rPr>
        <w:t>Przesunięcia te nie mogą skutkować zwiększeniem wynagrodzeń personelu bezpośrednio zaangażowanego w realizację Projektu;</w:t>
      </w:r>
    </w:p>
    <w:p w14:paraId="1593A69E" w14:textId="77777777" w:rsidR="007716D6" w:rsidRPr="00335CFA" w:rsidRDefault="007716D6" w:rsidP="00266189">
      <w:pPr>
        <w:pStyle w:val="Akapitzlist"/>
        <w:widowControl w:val="0"/>
        <w:numPr>
          <w:ilvl w:val="0"/>
          <w:numId w:val="32"/>
        </w:numPr>
        <w:tabs>
          <w:tab w:val="clear" w:pos="1065"/>
          <w:tab w:val="num" w:pos="1276"/>
        </w:tabs>
        <w:suppressAutoHyphens w:val="0"/>
        <w:spacing w:before="0" w:after="0"/>
        <w:ind w:left="709" w:hanging="284"/>
        <w:outlineLvl w:val="6"/>
        <w:rPr>
          <w:rFonts w:asciiTheme="minorHAnsi" w:hAnsiTheme="minorHAnsi" w:cstheme="minorHAnsi"/>
          <w:color w:val="000000" w:themeColor="text1"/>
        </w:rPr>
      </w:pPr>
      <w:r w:rsidRPr="0024145A">
        <w:rPr>
          <w:rFonts w:asciiTheme="minorHAnsi" w:hAnsiTheme="minorHAnsi" w:cstheme="minorHAnsi"/>
          <w:color w:val="000000" w:themeColor="text1"/>
        </w:rPr>
        <w:t>zmian w porozumieniu/umowie o partnerstwie, o ile zmiany</w:t>
      </w:r>
      <w:r w:rsidRPr="00335CFA">
        <w:rPr>
          <w:rFonts w:asciiTheme="minorHAnsi" w:hAnsiTheme="minorHAnsi" w:cstheme="minorHAnsi"/>
          <w:color w:val="000000" w:themeColor="text1"/>
        </w:rPr>
        <w:t xml:space="preserve"> te nie dotyczą podziału zadań i odpowiedzialności pomiędzy stronami porozumienia lub umowy o partnerstwie lub zmiany Partnerów Projektu o ile nie zagrażają prawidłowej realizacji Projektu;</w:t>
      </w:r>
    </w:p>
    <w:p w14:paraId="5C6BBDC9" w14:textId="77777777" w:rsidR="007716D6" w:rsidRPr="00335CFA" w:rsidRDefault="007716D6" w:rsidP="00266189">
      <w:pPr>
        <w:pStyle w:val="Akapitzlist"/>
        <w:widowControl w:val="0"/>
        <w:numPr>
          <w:ilvl w:val="0"/>
          <w:numId w:val="32"/>
        </w:numPr>
        <w:tabs>
          <w:tab w:val="clear" w:pos="1065"/>
          <w:tab w:val="num" w:pos="1276"/>
        </w:tabs>
        <w:suppressAutoHyphens w:val="0"/>
        <w:spacing w:before="0" w:after="0"/>
        <w:ind w:left="709"/>
        <w:outlineLvl w:val="6"/>
        <w:rPr>
          <w:rFonts w:asciiTheme="minorHAnsi" w:hAnsiTheme="minorHAnsi" w:cstheme="minorHAnsi"/>
          <w:color w:val="000000" w:themeColor="text1"/>
        </w:rPr>
      </w:pPr>
      <w:r w:rsidRPr="00335CFA">
        <w:rPr>
          <w:rFonts w:asciiTheme="minorHAnsi" w:hAnsiTheme="minorHAnsi" w:cstheme="minorHAnsi"/>
          <w:color w:val="000000" w:themeColor="text1"/>
          <w:lang w:eastAsia="en-US"/>
        </w:rPr>
        <w:t>w ramach istniejącego budżetu na wynagrodzenia:</w:t>
      </w:r>
    </w:p>
    <w:p w14:paraId="2C5C9F50" w14:textId="77777777" w:rsidR="007716D6" w:rsidRPr="00335CFA" w:rsidRDefault="007716D6" w:rsidP="00266189">
      <w:pPr>
        <w:pStyle w:val="Akapitzlist"/>
        <w:numPr>
          <w:ilvl w:val="3"/>
          <w:numId w:val="34"/>
        </w:numPr>
        <w:suppressAutoHyphens w:val="0"/>
        <w:spacing w:before="0" w:after="0"/>
        <w:ind w:left="1134"/>
        <w:outlineLvl w:val="6"/>
        <w:rPr>
          <w:rFonts w:asciiTheme="minorHAnsi" w:hAnsiTheme="minorHAnsi" w:cstheme="minorHAnsi"/>
          <w:color w:val="000000" w:themeColor="text1"/>
          <w:lang w:eastAsia="en-US"/>
        </w:rPr>
      </w:pPr>
      <w:r w:rsidRPr="00335CFA">
        <w:rPr>
          <w:rFonts w:asciiTheme="minorHAnsi" w:hAnsiTheme="minorHAnsi" w:cstheme="minorHAnsi"/>
          <w:color w:val="000000" w:themeColor="text1"/>
          <w:lang w:eastAsia="en-US"/>
        </w:rPr>
        <w:t>zmiany ról projektowych, tj. dodanie lub usunięcie,</w:t>
      </w:r>
    </w:p>
    <w:p w14:paraId="78588AFD" w14:textId="77777777" w:rsidR="007716D6" w:rsidRPr="00335CFA" w:rsidRDefault="007716D6" w:rsidP="00266189">
      <w:pPr>
        <w:pStyle w:val="Akapitzlist"/>
        <w:numPr>
          <w:ilvl w:val="3"/>
          <w:numId w:val="34"/>
        </w:numPr>
        <w:suppressAutoHyphens w:val="0"/>
        <w:spacing w:before="0" w:after="0"/>
        <w:ind w:left="1134"/>
        <w:outlineLvl w:val="6"/>
        <w:rPr>
          <w:rFonts w:asciiTheme="minorHAnsi" w:hAnsiTheme="minorHAnsi" w:cstheme="minorHAnsi"/>
          <w:color w:val="000000" w:themeColor="text1"/>
          <w:lang w:eastAsia="en-US"/>
        </w:rPr>
      </w:pPr>
      <w:r w:rsidRPr="00335CFA">
        <w:rPr>
          <w:rFonts w:asciiTheme="minorHAnsi" w:hAnsiTheme="minorHAnsi" w:cstheme="minorHAnsi"/>
          <w:color w:val="000000" w:themeColor="text1"/>
          <w:lang w:eastAsia="en-US"/>
        </w:rPr>
        <w:t>zmiany wysokości wynagrodzenia w ramach danej roli projektowej, tj. zwiększenie lub zmniejszenie,</w:t>
      </w:r>
    </w:p>
    <w:p w14:paraId="77D8FE53" w14:textId="77777777" w:rsidR="007716D6" w:rsidRPr="00335CFA" w:rsidRDefault="007716D6" w:rsidP="00266189">
      <w:pPr>
        <w:pStyle w:val="Akapitzlist"/>
        <w:numPr>
          <w:ilvl w:val="3"/>
          <w:numId w:val="34"/>
        </w:numPr>
        <w:suppressAutoHyphens w:val="0"/>
        <w:spacing w:before="0" w:after="0"/>
        <w:ind w:left="1134"/>
        <w:outlineLvl w:val="6"/>
        <w:rPr>
          <w:rFonts w:asciiTheme="minorHAnsi" w:hAnsiTheme="minorHAnsi" w:cstheme="minorHAnsi"/>
          <w:color w:val="000000" w:themeColor="text1"/>
          <w:lang w:eastAsia="en-US"/>
        </w:rPr>
      </w:pPr>
      <w:r w:rsidRPr="00335CFA">
        <w:rPr>
          <w:rFonts w:asciiTheme="minorHAnsi" w:hAnsiTheme="minorHAnsi" w:cstheme="minorHAnsi"/>
          <w:color w:val="000000" w:themeColor="text1"/>
          <w:lang w:eastAsia="en-US"/>
        </w:rPr>
        <w:lastRenderedPageBreak/>
        <w:t>zmiany formy zatrudnienia/zaangażowania do Projektu, m.in. etat, dodatek.</w:t>
      </w:r>
    </w:p>
    <w:p w14:paraId="5AA19E14" w14:textId="5E319979" w:rsidR="007716D6" w:rsidRPr="00335CFA" w:rsidRDefault="007716D6" w:rsidP="00266189">
      <w:pPr>
        <w:pStyle w:val="Tekstpodstawowy"/>
        <w:widowControl w:val="0"/>
        <w:numPr>
          <w:ilvl w:val="1"/>
          <w:numId w:val="35"/>
        </w:numPr>
        <w:tabs>
          <w:tab w:val="clear" w:pos="717"/>
          <w:tab w:val="clear" w:pos="900"/>
          <w:tab w:val="num" w:pos="357"/>
        </w:tabs>
        <w:suppressAutoHyphens w:val="0"/>
        <w:autoSpaceDE w:val="0"/>
        <w:autoSpaceDN w:val="0"/>
        <w:adjustRightInd w:val="0"/>
        <w:spacing w:before="0" w:line="360" w:lineRule="auto"/>
        <w:ind w:left="284"/>
        <w:jc w:val="left"/>
        <w:rPr>
          <w:rFonts w:asciiTheme="minorHAnsi" w:hAnsiTheme="minorHAnsi" w:cstheme="minorHAnsi"/>
          <w:color w:val="000000" w:themeColor="text1"/>
        </w:rPr>
      </w:pPr>
      <w:r w:rsidRPr="00335CFA">
        <w:rPr>
          <w:rFonts w:asciiTheme="minorHAnsi" w:hAnsiTheme="minorHAnsi" w:cstheme="minorHAnsi"/>
          <w:color w:val="000000" w:themeColor="text1"/>
        </w:rPr>
        <w:t>Zmiany polegające na:</w:t>
      </w:r>
    </w:p>
    <w:p w14:paraId="053A3CB6" w14:textId="77777777" w:rsidR="007716D6" w:rsidRPr="00335CFA" w:rsidRDefault="007716D6" w:rsidP="00266189">
      <w:pPr>
        <w:widowControl w:val="0"/>
        <w:numPr>
          <w:ilvl w:val="0"/>
          <w:numId w:val="33"/>
        </w:numPr>
        <w:tabs>
          <w:tab w:val="num" w:pos="357"/>
        </w:tabs>
        <w:suppressAutoHyphens w:val="0"/>
        <w:spacing w:before="0" w:after="60"/>
        <w:ind w:left="709"/>
        <w:outlineLvl w:val="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zmianie wartości wydatków kwalifikowanych i dofinansowania Projektu;</w:t>
      </w:r>
    </w:p>
    <w:p w14:paraId="2637C49F" w14:textId="77777777" w:rsidR="007716D6" w:rsidRPr="00335CFA" w:rsidRDefault="007716D6" w:rsidP="00266189">
      <w:pPr>
        <w:widowControl w:val="0"/>
        <w:numPr>
          <w:ilvl w:val="0"/>
          <w:numId w:val="33"/>
        </w:numPr>
        <w:tabs>
          <w:tab w:val="num" w:pos="357"/>
        </w:tabs>
        <w:suppressAutoHyphens w:val="0"/>
        <w:spacing w:before="0" w:after="60"/>
        <w:ind w:left="709"/>
        <w:outlineLvl w:val="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zmianie okresu realizacji lub kwalifikowalności Projektu, o którym mowa w § 3;</w:t>
      </w:r>
    </w:p>
    <w:p w14:paraId="447ECB92" w14:textId="77777777" w:rsidR="007716D6" w:rsidRPr="00335CFA" w:rsidRDefault="007716D6" w:rsidP="00266189">
      <w:pPr>
        <w:widowControl w:val="0"/>
        <w:numPr>
          <w:ilvl w:val="0"/>
          <w:numId w:val="33"/>
        </w:numPr>
        <w:tabs>
          <w:tab w:val="num" w:pos="357"/>
        </w:tabs>
        <w:suppressAutoHyphens w:val="0"/>
        <w:spacing w:before="0" w:after="60"/>
        <w:ind w:left="709"/>
        <w:outlineLvl w:val="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zmianach w obrębie wskaźników produktu i rezultatu zdefiniowanych we Wniosku;</w:t>
      </w:r>
    </w:p>
    <w:p w14:paraId="4F5488A3" w14:textId="082A8D62" w:rsidR="007716D6" w:rsidRPr="00335CFA" w:rsidRDefault="007716D6" w:rsidP="001631DD">
      <w:pPr>
        <w:widowControl w:val="0"/>
        <w:numPr>
          <w:ilvl w:val="0"/>
          <w:numId w:val="33"/>
        </w:numPr>
        <w:suppressAutoHyphens w:val="0"/>
        <w:spacing w:before="0" w:after="0"/>
        <w:ind w:left="709"/>
        <w:outlineLvl w:val="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zmianie Beneficjenta, Partnera Projektu lub </w:t>
      </w:r>
      <w:r w:rsidR="005F6254">
        <w:rPr>
          <w:rFonts w:asciiTheme="minorHAnsi" w:hAnsiTheme="minorHAnsi" w:cstheme="minorHAnsi"/>
          <w:color w:val="000000" w:themeColor="text1"/>
          <w:szCs w:val="24"/>
        </w:rPr>
        <w:t>p</w:t>
      </w:r>
      <w:r w:rsidRPr="00335CFA">
        <w:rPr>
          <w:rFonts w:asciiTheme="minorHAnsi" w:hAnsiTheme="minorHAnsi" w:cstheme="minorHAnsi"/>
          <w:color w:val="000000" w:themeColor="text1"/>
          <w:szCs w:val="24"/>
        </w:rPr>
        <w:t>odmiotu upoważnionego do ponoszenia wydatków;</w:t>
      </w:r>
    </w:p>
    <w:p w14:paraId="177B1995" w14:textId="77777777" w:rsidR="001A14AA" w:rsidRDefault="007716D6" w:rsidP="001631DD">
      <w:pPr>
        <w:widowControl w:val="0"/>
        <w:numPr>
          <w:ilvl w:val="0"/>
          <w:numId w:val="33"/>
        </w:numPr>
        <w:suppressAutoHyphens w:val="0"/>
        <w:spacing w:before="0" w:after="0"/>
        <w:ind w:left="709"/>
        <w:outlineLvl w:val="6"/>
        <w:rPr>
          <w:rFonts w:asciiTheme="minorHAnsi" w:hAnsiTheme="minorHAnsi" w:cstheme="minorHAnsi"/>
          <w:color w:val="000000" w:themeColor="text1"/>
          <w:szCs w:val="24"/>
        </w:rPr>
      </w:pPr>
      <w:r w:rsidRPr="004F2C03">
        <w:rPr>
          <w:rFonts w:asciiTheme="minorHAnsi" w:hAnsiTheme="minorHAnsi" w:cstheme="minorHAnsi"/>
          <w:color w:val="000000" w:themeColor="text1"/>
          <w:szCs w:val="24"/>
        </w:rPr>
        <w:t>zmianie terminu realizacji poszczególnych zadań określonych we Wniosku;</w:t>
      </w:r>
    </w:p>
    <w:p w14:paraId="790AC4EE" w14:textId="1CA3240F" w:rsidR="007716D6" w:rsidRPr="001631DD" w:rsidRDefault="001A14AA" w:rsidP="001631DD">
      <w:pPr>
        <w:pStyle w:val="Akapitzlist"/>
        <w:widowControl w:val="0"/>
        <w:numPr>
          <w:ilvl w:val="0"/>
          <w:numId w:val="33"/>
        </w:numPr>
        <w:tabs>
          <w:tab w:val="clear" w:pos="1065"/>
        </w:tabs>
        <w:suppressAutoHyphens w:val="0"/>
        <w:spacing w:before="0" w:after="60"/>
        <w:ind w:left="709" w:hanging="425"/>
        <w:outlineLvl w:val="6"/>
        <w:rPr>
          <w:rFonts w:asciiTheme="minorHAnsi" w:hAnsiTheme="minorHAnsi" w:cstheme="minorHAnsi"/>
          <w:color w:val="000000" w:themeColor="text1"/>
        </w:rPr>
      </w:pPr>
      <w:r w:rsidRPr="001631DD">
        <w:rPr>
          <w:rFonts w:asciiTheme="minorHAnsi" w:eastAsia="Calibri" w:hAnsiTheme="minorHAnsi" w:cstheme="minorHAnsi"/>
          <w:color w:val="000000" w:themeColor="text1"/>
        </w:rPr>
        <w:t>zwiększeniu kosztów przeznaczonych na wynagrodzenia personelu bezpośrednio zaangażowanego w realizację Projektu;</w:t>
      </w:r>
      <w:r w:rsidR="007716D6" w:rsidRPr="001631DD">
        <w:rPr>
          <w:rFonts w:asciiTheme="minorHAnsi" w:hAnsiTheme="minorHAnsi" w:cstheme="minorHAnsi"/>
          <w:color w:val="000000" w:themeColor="text1"/>
        </w:rPr>
        <w:br/>
        <w:t xml:space="preserve">- </w:t>
      </w:r>
      <w:r w:rsidR="007716D6" w:rsidRPr="001631DD">
        <w:rPr>
          <w:rFonts w:asciiTheme="minorHAnsi" w:hAnsiTheme="minorHAnsi" w:cstheme="minorHAnsi"/>
          <w:b/>
          <w:bCs/>
          <w:color w:val="000000" w:themeColor="text1"/>
        </w:rPr>
        <w:t>wymagają akceptacji Instytucji Pośredniczącej</w:t>
      </w:r>
      <w:r w:rsidR="007716D6" w:rsidRPr="001631DD">
        <w:rPr>
          <w:rFonts w:asciiTheme="minorHAnsi" w:hAnsiTheme="minorHAnsi" w:cstheme="minorHAnsi"/>
          <w:color w:val="000000" w:themeColor="text1"/>
        </w:rPr>
        <w:t xml:space="preserve"> i są wprowadzane aneksem do Porozumienia.</w:t>
      </w:r>
    </w:p>
    <w:p w14:paraId="2D31D7FF" w14:textId="77777777" w:rsidR="007716D6" w:rsidRDefault="007716D6" w:rsidP="00266189">
      <w:pPr>
        <w:pStyle w:val="Tekstpodstawowy"/>
        <w:widowControl w:val="0"/>
        <w:numPr>
          <w:ilvl w:val="1"/>
          <w:numId w:val="35"/>
        </w:numPr>
        <w:tabs>
          <w:tab w:val="clear" w:pos="717"/>
          <w:tab w:val="clear" w:pos="900"/>
          <w:tab w:val="num" w:pos="851"/>
        </w:tabs>
        <w:suppressAutoHyphens w:val="0"/>
        <w:autoSpaceDE w:val="0"/>
        <w:autoSpaceDN w:val="0"/>
        <w:adjustRightInd w:val="0"/>
        <w:spacing w:before="0" w:after="60" w:line="360" w:lineRule="auto"/>
        <w:ind w:left="284"/>
        <w:jc w:val="left"/>
        <w:rPr>
          <w:rFonts w:asciiTheme="minorHAnsi" w:hAnsiTheme="minorHAnsi" w:cstheme="minorHAnsi"/>
          <w:color w:val="000000" w:themeColor="text1"/>
        </w:rPr>
      </w:pPr>
      <w:r w:rsidRPr="00335CFA">
        <w:rPr>
          <w:rFonts w:asciiTheme="minorHAnsi" w:hAnsiTheme="minorHAnsi" w:cstheme="minorHAnsi"/>
          <w:color w:val="000000" w:themeColor="text1"/>
        </w:rPr>
        <w:t>Zmiany dotyczące okresu realizacji Projektu nie powinny skutkować wydłużeniem okresu rzeczowej realizacji Projektu na termin przypadający na okres po dniu 31.12.2029 r.</w:t>
      </w:r>
    </w:p>
    <w:p w14:paraId="0FD85797" w14:textId="7B28890F" w:rsidR="001A14AA" w:rsidRPr="00335CFA" w:rsidRDefault="001A14AA" w:rsidP="00266189">
      <w:pPr>
        <w:pStyle w:val="Tekstpodstawowy"/>
        <w:widowControl w:val="0"/>
        <w:numPr>
          <w:ilvl w:val="1"/>
          <w:numId w:val="35"/>
        </w:numPr>
        <w:tabs>
          <w:tab w:val="clear" w:pos="717"/>
          <w:tab w:val="clear" w:pos="900"/>
          <w:tab w:val="num" w:pos="851"/>
        </w:tabs>
        <w:suppressAutoHyphens w:val="0"/>
        <w:autoSpaceDE w:val="0"/>
        <w:autoSpaceDN w:val="0"/>
        <w:adjustRightInd w:val="0"/>
        <w:spacing w:before="0" w:after="60" w:line="360" w:lineRule="auto"/>
        <w:ind w:left="284"/>
        <w:jc w:val="left"/>
        <w:rPr>
          <w:rFonts w:asciiTheme="minorHAnsi" w:hAnsiTheme="minorHAnsi" w:cstheme="minorHAnsi"/>
          <w:color w:val="000000" w:themeColor="text1"/>
        </w:rPr>
      </w:pPr>
      <w:r w:rsidRPr="001A14AA">
        <w:rPr>
          <w:rFonts w:asciiTheme="minorHAnsi" w:hAnsiTheme="minorHAnsi" w:cstheme="minorHAnsi"/>
          <w:color w:val="000000" w:themeColor="text1"/>
        </w:rPr>
        <w:t>Zmiany inne niż określone w ust. 2, 3</w:t>
      </w:r>
      <w:r>
        <w:rPr>
          <w:rFonts w:asciiTheme="minorHAnsi" w:hAnsiTheme="minorHAnsi" w:cstheme="minorHAnsi"/>
          <w:color w:val="000000" w:themeColor="text1"/>
        </w:rPr>
        <w:t xml:space="preserve"> i</w:t>
      </w:r>
      <w:r w:rsidRPr="001A14AA">
        <w:rPr>
          <w:rFonts w:asciiTheme="minorHAnsi" w:hAnsiTheme="minorHAnsi" w:cstheme="minorHAnsi"/>
          <w:color w:val="000000" w:themeColor="text1"/>
        </w:rPr>
        <w:t xml:space="preserve"> 4 wymagają - pod rygorem nieważności - pisemnej akceptacji </w:t>
      </w:r>
      <w:r w:rsidR="00177AD4">
        <w:rPr>
          <w:rFonts w:asciiTheme="minorHAnsi" w:hAnsiTheme="minorHAnsi" w:cstheme="minorHAnsi"/>
          <w:color w:val="000000" w:themeColor="text1"/>
        </w:rPr>
        <w:t>Instytucji Pośredniczącej</w:t>
      </w:r>
      <w:r w:rsidRPr="001A14AA">
        <w:rPr>
          <w:rFonts w:asciiTheme="minorHAnsi" w:hAnsiTheme="minorHAnsi" w:cstheme="minorHAnsi"/>
          <w:color w:val="000000" w:themeColor="text1"/>
        </w:rPr>
        <w:t xml:space="preserve">. Konieczność zawarcia aneksu do </w:t>
      </w:r>
      <w:r w:rsidR="00177AD4">
        <w:rPr>
          <w:rFonts w:asciiTheme="minorHAnsi" w:hAnsiTheme="minorHAnsi" w:cstheme="minorHAnsi"/>
          <w:color w:val="000000" w:themeColor="text1"/>
        </w:rPr>
        <w:t>Porozumienia</w:t>
      </w:r>
      <w:r w:rsidRPr="001A14AA">
        <w:rPr>
          <w:rFonts w:asciiTheme="minorHAnsi" w:hAnsiTheme="minorHAnsi" w:cstheme="minorHAnsi"/>
          <w:color w:val="000000" w:themeColor="text1"/>
        </w:rPr>
        <w:t xml:space="preserve"> w takim przypadku, będzie każdorazowo podlegała decyzji </w:t>
      </w:r>
      <w:r w:rsidR="00177AD4">
        <w:rPr>
          <w:rFonts w:asciiTheme="minorHAnsi" w:hAnsiTheme="minorHAnsi" w:cstheme="minorHAnsi"/>
          <w:color w:val="000000" w:themeColor="text1"/>
        </w:rPr>
        <w:t>Instytucji Pośredniczącej.</w:t>
      </w:r>
    </w:p>
    <w:p w14:paraId="3FC0D1D3" w14:textId="77777777" w:rsidR="007716D6" w:rsidRPr="00335CFA" w:rsidRDefault="007716D6" w:rsidP="00266189">
      <w:pPr>
        <w:pStyle w:val="Tekstpodstawowy"/>
        <w:widowControl w:val="0"/>
        <w:numPr>
          <w:ilvl w:val="1"/>
          <w:numId w:val="35"/>
        </w:numPr>
        <w:tabs>
          <w:tab w:val="clear" w:pos="717"/>
          <w:tab w:val="clear" w:pos="900"/>
          <w:tab w:val="num" w:pos="851"/>
        </w:tabs>
        <w:suppressAutoHyphens w:val="0"/>
        <w:autoSpaceDE w:val="0"/>
        <w:autoSpaceDN w:val="0"/>
        <w:adjustRightInd w:val="0"/>
        <w:spacing w:before="0" w:after="60" w:line="360" w:lineRule="auto"/>
        <w:ind w:left="284"/>
        <w:jc w:val="left"/>
        <w:rPr>
          <w:rFonts w:asciiTheme="minorHAnsi" w:hAnsiTheme="minorHAnsi" w:cstheme="minorHAnsi"/>
          <w:color w:val="000000" w:themeColor="text1"/>
        </w:rPr>
      </w:pPr>
      <w:r w:rsidRPr="00335CFA">
        <w:rPr>
          <w:rFonts w:asciiTheme="minorHAnsi" w:hAnsiTheme="minorHAnsi" w:cstheme="minorHAnsi"/>
          <w:color w:val="000000" w:themeColor="text1"/>
        </w:rPr>
        <w:t>Po otrzymaniu zgłoszenia planowanej zmiany, Instytucja Pośrednicząca każdorazowo sprawdza, czy istnieje ryzyko, że w przypadku jej wprowadzenia Projekt przestałby spełniać kryteria wyboru projektów, których spełnienie było niezbędne, by Projekt mógł otrzymać dofinansowanie. Nie jest dopuszczalna zmiana w Projekcie, w rezultacie której Projekt przestałby spełniać kryteria wyboru projektów, których spełnienie było niezbędne, by Projekt mógł otrzymać dofinansowanie.</w:t>
      </w:r>
    </w:p>
    <w:p w14:paraId="633E56CE" w14:textId="77777777" w:rsidR="007716D6" w:rsidRPr="00335CFA" w:rsidRDefault="007716D6" w:rsidP="00266189">
      <w:pPr>
        <w:pStyle w:val="Tekstpodstawowy"/>
        <w:widowControl w:val="0"/>
        <w:numPr>
          <w:ilvl w:val="1"/>
          <w:numId w:val="35"/>
        </w:numPr>
        <w:tabs>
          <w:tab w:val="clear" w:pos="717"/>
          <w:tab w:val="clear" w:pos="900"/>
          <w:tab w:val="num" w:pos="851"/>
        </w:tabs>
        <w:suppressAutoHyphens w:val="0"/>
        <w:autoSpaceDE w:val="0"/>
        <w:autoSpaceDN w:val="0"/>
        <w:adjustRightInd w:val="0"/>
        <w:spacing w:before="0" w:after="60" w:line="360" w:lineRule="auto"/>
        <w:ind w:left="284"/>
        <w:jc w:val="left"/>
        <w:rPr>
          <w:rFonts w:asciiTheme="minorHAnsi" w:hAnsiTheme="minorHAnsi" w:cstheme="minorHAnsi"/>
          <w:color w:val="000000" w:themeColor="text1"/>
        </w:rPr>
      </w:pPr>
      <w:r w:rsidRPr="00335CFA">
        <w:rPr>
          <w:rFonts w:asciiTheme="minorHAnsi" w:hAnsiTheme="minorHAnsi" w:cstheme="minorHAnsi"/>
          <w:color w:val="000000" w:themeColor="text1"/>
        </w:rPr>
        <w:t>Beneficjent informuje o wszystkich planowanych zmianach oficjalnym pismem podpisanym przez osobę upoważnioną przed dokonaniem tych zmian oraz nie później niż 21 dni przed zakończeniem rzeczowym realizacji Projektu.</w:t>
      </w:r>
    </w:p>
    <w:p w14:paraId="6994FDCA" w14:textId="77777777" w:rsidR="007716D6" w:rsidRPr="00335CFA" w:rsidRDefault="007716D6" w:rsidP="00266189">
      <w:pPr>
        <w:pStyle w:val="Tekstpodstawowy"/>
        <w:widowControl w:val="0"/>
        <w:numPr>
          <w:ilvl w:val="1"/>
          <w:numId w:val="35"/>
        </w:numPr>
        <w:tabs>
          <w:tab w:val="clear" w:pos="717"/>
          <w:tab w:val="clear" w:pos="900"/>
          <w:tab w:val="num" w:pos="851"/>
        </w:tabs>
        <w:suppressAutoHyphens w:val="0"/>
        <w:autoSpaceDE w:val="0"/>
        <w:autoSpaceDN w:val="0"/>
        <w:adjustRightInd w:val="0"/>
        <w:spacing w:before="0" w:after="60" w:line="360" w:lineRule="auto"/>
        <w:ind w:left="284"/>
        <w:jc w:val="left"/>
        <w:rPr>
          <w:rFonts w:asciiTheme="minorHAnsi" w:hAnsiTheme="minorHAnsi" w:cstheme="minorHAnsi"/>
          <w:color w:val="000000" w:themeColor="text1"/>
        </w:rPr>
      </w:pPr>
      <w:r w:rsidRPr="00335CFA">
        <w:rPr>
          <w:rFonts w:asciiTheme="minorHAnsi" w:hAnsiTheme="minorHAnsi" w:cstheme="minorHAnsi"/>
          <w:color w:val="000000" w:themeColor="text1"/>
        </w:rPr>
        <w:t xml:space="preserve">Instytucja Pośrednicząca ustosunkowuje się do wnioskowanych zmian w okresie nie dłuższym niż 45 dni licząc od daty wpływu kompletnego wniosku o zmianę, a w przypadku zmiany, o której Beneficjent poinformuje nie później niż 21 dni przed końcem okresu, o którym mowa w § 3 ust. 1 Instytucja Pośrednicząca ma 21 dni na ustosunkowanie się do </w:t>
      </w:r>
      <w:r w:rsidRPr="00335CFA">
        <w:rPr>
          <w:rFonts w:asciiTheme="minorHAnsi" w:hAnsiTheme="minorHAnsi" w:cstheme="minorHAnsi"/>
          <w:color w:val="000000" w:themeColor="text1"/>
        </w:rPr>
        <w:lastRenderedPageBreak/>
        <w:t>wniosku o zmianę, z zastrzeżeniem obowiązku zawarcia aneksu o którym mowa w ust. 3. Jeżeli Instytucja Pośrednicząca nie może zająć stanowiska bez konsultacji z podmiotami/ekspertami zewnętrznymi, bieg terminu o którym mowa w zdaniu pierwszym  jest wstrzymywany o okres konieczny do uzyskania niezbędnych opinii.</w:t>
      </w:r>
    </w:p>
    <w:p w14:paraId="13D9303D" w14:textId="72BE9653" w:rsidR="007716D6" w:rsidRPr="00335CFA" w:rsidRDefault="007716D6" w:rsidP="00266189">
      <w:pPr>
        <w:pStyle w:val="Tekstpodstawowy"/>
        <w:widowControl w:val="0"/>
        <w:numPr>
          <w:ilvl w:val="1"/>
          <w:numId w:val="35"/>
        </w:numPr>
        <w:tabs>
          <w:tab w:val="clear" w:pos="717"/>
          <w:tab w:val="clear" w:pos="900"/>
        </w:tabs>
        <w:suppressAutoHyphens w:val="0"/>
        <w:autoSpaceDE w:val="0"/>
        <w:autoSpaceDN w:val="0"/>
        <w:adjustRightInd w:val="0"/>
        <w:spacing w:before="0" w:after="60" w:line="360" w:lineRule="auto"/>
        <w:ind w:left="284"/>
        <w:jc w:val="left"/>
        <w:rPr>
          <w:rFonts w:asciiTheme="minorHAnsi" w:hAnsiTheme="minorHAnsi" w:cstheme="minorHAnsi"/>
          <w:color w:val="000000" w:themeColor="text1"/>
        </w:rPr>
      </w:pPr>
      <w:r w:rsidRPr="00335CFA">
        <w:rPr>
          <w:rFonts w:asciiTheme="minorHAnsi" w:hAnsiTheme="minorHAnsi" w:cstheme="minorHAnsi"/>
          <w:color w:val="000000" w:themeColor="text1"/>
        </w:rPr>
        <w:t>Do czasu uzyskania zgody Instytucji Pośredniczącej</w:t>
      </w:r>
      <w:r w:rsidR="00A35D1F">
        <w:rPr>
          <w:rFonts w:asciiTheme="minorHAnsi" w:hAnsiTheme="minorHAnsi" w:cstheme="minorHAnsi"/>
          <w:color w:val="000000" w:themeColor="text1"/>
        </w:rPr>
        <w:t xml:space="preserve">, </w:t>
      </w:r>
      <w:r w:rsidR="00A35D1F" w:rsidRPr="00A35D1F">
        <w:rPr>
          <w:rFonts w:asciiTheme="minorHAnsi" w:hAnsiTheme="minorHAnsi" w:cstheme="minorHAnsi"/>
          <w:color w:val="000000" w:themeColor="text1"/>
        </w:rPr>
        <w:t xml:space="preserve">a w przypadkach, w których wymagane jest zawarcie aneksu do </w:t>
      </w:r>
      <w:r w:rsidR="00A35D1F">
        <w:rPr>
          <w:rFonts w:asciiTheme="minorHAnsi" w:hAnsiTheme="minorHAnsi" w:cstheme="minorHAnsi"/>
          <w:color w:val="000000" w:themeColor="text1"/>
        </w:rPr>
        <w:t>Porozumienia</w:t>
      </w:r>
      <w:r w:rsidR="00A35D1F" w:rsidRPr="00A35D1F">
        <w:rPr>
          <w:rFonts w:asciiTheme="minorHAnsi" w:hAnsiTheme="minorHAnsi" w:cstheme="minorHAnsi"/>
          <w:color w:val="000000" w:themeColor="text1"/>
        </w:rPr>
        <w:t xml:space="preserve"> – do czasu zawarcia aneksu</w:t>
      </w:r>
      <w:r w:rsidR="00A35D1F">
        <w:rPr>
          <w:rFonts w:asciiTheme="minorHAnsi" w:hAnsiTheme="minorHAnsi" w:cstheme="minorHAnsi"/>
          <w:color w:val="000000" w:themeColor="text1"/>
        </w:rPr>
        <w:t>,</w:t>
      </w:r>
      <w:r w:rsidRPr="00335CFA">
        <w:rPr>
          <w:rFonts w:asciiTheme="minorHAnsi" w:hAnsiTheme="minorHAnsi" w:cstheme="minorHAnsi"/>
          <w:color w:val="000000" w:themeColor="text1"/>
        </w:rPr>
        <w:t xml:space="preserve"> Beneficjent, Partnerzy</w:t>
      </w:r>
      <w:r w:rsidRPr="00335CFA">
        <w:rPr>
          <w:rFonts w:asciiTheme="minorHAnsi" w:hAnsiTheme="minorHAnsi" w:cstheme="minorHAnsi"/>
          <w:i/>
          <w:iCs/>
          <w:color w:val="000000" w:themeColor="text1"/>
          <w:vertAlign w:val="superscript"/>
        </w:rPr>
        <w:footnoteReference w:id="18"/>
      </w:r>
      <w:r w:rsidRPr="00335CFA">
        <w:rPr>
          <w:rFonts w:asciiTheme="minorHAnsi" w:hAnsiTheme="minorHAnsi" w:cstheme="minorHAnsi"/>
          <w:color w:val="000000" w:themeColor="text1"/>
        </w:rPr>
        <w:t xml:space="preserve"> oraz podmioty upoważnione do ponoszenia wydatków w ramach Projektu ponoszą wydatki na własne ryzyko. Jeżeli ostatecznie Instytucja Pośrednicząca ustosunkuje się pozytywnie do wniosku Beneficjenta, wydatki mogą zostać uznane za kwalifikowalne i podlegać rozliczeniu w ramach Projektu. Jeżeli Instytucja Pośrednicząca zakwestionuje wnioskowane zmiany, wydatki poniesione w ich wyniku zostają uznane za niekwalifikowalne.</w:t>
      </w:r>
    </w:p>
    <w:p w14:paraId="0E1C3F52" w14:textId="77777777" w:rsidR="007716D6" w:rsidRPr="00335CFA" w:rsidRDefault="007716D6" w:rsidP="00266189">
      <w:pPr>
        <w:pStyle w:val="Tekstpodstawowy"/>
        <w:widowControl w:val="0"/>
        <w:numPr>
          <w:ilvl w:val="1"/>
          <w:numId w:val="35"/>
        </w:numPr>
        <w:tabs>
          <w:tab w:val="clear" w:pos="717"/>
          <w:tab w:val="clear" w:pos="900"/>
          <w:tab w:val="num" w:pos="851"/>
        </w:tabs>
        <w:suppressAutoHyphens w:val="0"/>
        <w:autoSpaceDE w:val="0"/>
        <w:autoSpaceDN w:val="0"/>
        <w:adjustRightInd w:val="0"/>
        <w:spacing w:before="0" w:after="60" w:line="360" w:lineRule="auto"/>
        <w:ind w:left="284"/>
        <w:jc w:val="left"/>
        <w:rPr>
          <w:rFonts w:asciiTheme="minorHAnsi" w:hAnsiTheme="minorHAnsi" w:cstheme="minorHAnsi"/>
          <w:color w:val="000000" w:themeColor="text1"/>
        </w:rPr>
      </w:pPr>
      <w:r w:rsidRPr="00335CFA">
        <w:rPr>
          <w:rFonts w:asciiTheme="minorHAnsi" w:hAnsiTheme="minorHAnsi" w:cstheme="minorHAnsi"/>
          <w:color w:val="000000" w:themeColor="text1"/>
        </w:rPr>
        <w:t>Beneficjent niezwłocznie informuje pisemnie Instytucję Pośredniczącą o wszelkich okolicznościach mogących powodować naruszenie trwałości Projektu w rozumieniu art. 65 Rozporządzenia nr 2021/1060 (jeśli dotyczy). Każdorazowo Instytucja Pośrednicząca dokonuje oceny, czy wprowadzona do Projektu modyfikacja nie prowadzi do naruszenia trwałości Projektu (jeśli dotyczy).</w:t>
      </w:r>
    </w:p>
    <w:p w14:paraId="6CB5F83D" w14:textId="77777777" w:rsidR="007716D6" w:rsidRPr="00335CFA" w:rsidRDefault="007716D6" w:rsidP="007716D6">
      <w:pPr>
        <w:keepNext/>
        <w:spacing w:after="60"/>
        <w:rPr>
          <w:rFonts w:asciiTheme="minorHAnsi" w:hAnsiTheme="minorHAnsi" w:cstheme="minorHAnsi"/>
          <w:color w:val="000000" w:themeColor="text1"/>
          <w:szCs w:val="24"/>
        </w:rPr>
      </w:pPr>
      <w:r w:rsidRPr="00335CFA">
        <w:rPr>
          <w:rFonts w:asciiTheme="minorHAnsi" w:hAnsiTheme="minorHAnsi" w:cstheme="minorHAnsi"/>
          <w:b/>
          <w:color w:val="000000" w:themeColor="text1"/>
          <w:szCs w:val="24"/>
        </w:rPr>
        <w:t>§ 2</w:t>
      </w:r>
      <w:r>
        <w:rPr>
          <w:rFonts w:asciiTheme="minorHAnsi" w:hAnsiTheme="minorHAnsi" w:cstheme="minorHAnsi"/>
          <w:b/>
          <w:color w:val="000000" w:themeColor="text1"/>
          <w:szCs w:val="24"/>
        </w:rPr>
        <w:t>0</w:t>
      </w:r>
      <w:r w:rsidRPr="00335CFA">
        <w:rPr>
          <w:rFonts w:asciiTheme="minorHAnsi" w:hAnsiTheme="minorHAnsi" w:cstheme="minorHAnsi"/>
          <w:b/>
          <w:color w:val="000000" w:themeColor="text1"/>
          <w:szCs w:val="24"/>
        </w:rPr>
        <w:t>.</w:t>
      </w:r>
      <w:r>
        <w:rPr>
          <w:rFonts w:asciiTheme="minorHAnsi" w:hAnsiTheme="minorHAnsi" w:cstheme="minorHAnsi"/>
          <w:b/>
          <w:color w:val="000000" w:themeColor="text1"/>
          <w:szCs w:val="24"/>
        </w:rPr>
        <w:t xml:space="preserve"> </w:t>
      </w:r>
      <w:r w:rsidRPr="00335CFA">
        <w:rPr>
          <w:rFonts w:asciiTheme="minorHAnsi" w:hAnsiTheme="minorHAnsi" w:cstheme="minorHAnsi"/>
          <w:b/>
          <w:bCs/>
          <w:color w:val="000000" w:themeColor="text1"/>
          <w:szCs w:val="24"/>
        </w:rPr>
        <w:t>Rozwiązanie Porozumienia</w:t>
      </w:r>
      <w:r>
        <w:rPr>
          <w:rFonts w:asciiTheme="minorHAnsi" w:hAnsiTheme="minorHAnsi" w:cstheme="minorHAnsi"/>
          <w:b/>
          <w:bCs/>
          <w:color w:val="000000" w:themeColor="text1"/>
          <w:szCs w:val="24"/>
        </w:rPr>
        <w:br/>
      </w:r>
    </w:p>
    <w:p w14:paraId="1C0138FE" w14:textId="4A74E4A0" w:rsidR="007716D6" w:rsidRPr="00335CFA" w:rsidRDefault="007716D6" w:rsidP="00266189">
      <w:pPr>
        <w:keepNext/>
        <w:numPr>
          <w:ilvl w:val="0"/>
          <w:numId w:val="10"/>
        </w:numPr>
        <w:tabs>
          <w:tab w:val="clear" w:pos="360"/>
          <w:tab w:val="num" w:pos="142"/>
        </w:tabs>
        <w:spacing w:before="0" w:after="60"/>
        <w:ind w:left="284"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Porozumienie może zostać rozwiązan</w:t>
      </w:r>
      <w:r w:rsidR="00B176DE">
        <w:rPr>
          <w:rFonts w:asciiTheme="minorHAnsi" w:hAnsiTheme="minorHAnsi" w:cstheme="minorHAnsi"/>
          <w:color w:val="000000" w:themeColor="text1"/>
          <w:szCs w:val="24"/>
        </w:rPr>
        <w:t>e</w:t>
      </w:r>
      <w:r w:rsidRPr="00335CFA">
        <w:rPr>
          <w:rFonts w:asciiTheme="minorHAnsi" w:hAnsiTheme="minorHAnsi" w:cstheme="minorHAnsi"/>
          <w:color w:val="000000" w:themeColor="text1"/>
          <w:szCs w:val="24"/>
        </w:rPr>
        <w:t xml:space="preserve"> przez każdą ze Stron z zachowaniem miesięcznego okresu wypowiedzenia, w wyniku wystąpienia okoliczności niezależnych od Stron, które uniemożliwiają dalsze wykonywanie obowiązków w niej określonych. Wypowiedzenie </w:t>
      </w:r>
      <w:r w:rsidRPr="00335CFA">
        <w:rPr>
          <w:rFonts w:asciiTheme="minorHAnsi" w:hAnsiTheme="minorHAnsi" w:cstheme="minorHAnsi"/>
          <w:color w:val="000000" w:themeColor="text1"/>
          <w:szCs w:val="24"/>
        </w:rPr>
        <w:lastRenderedPageBreak/>
        <w:t>przekazywane jest w formie pisemnej lub elektronicznej</w:t>
      </w:r>
      <w:r w:rsidR="00B176DE">
        <w:rPr>
          <w:rFonts w:asciiTheme="minorHAnsi" w:hAnsiTheme="minorHAnsi" w:cstheme="minorHAnsi"/>
          <w:color w:val="000000" w:themeColor="text1"/>
          <w:szCs w:val="24"/>
        </w:rPr>
        <w:t xml:space="preserve"> op</w:t>
      </w:r>
      <w:r w:rsidR="00267643">
        <w:rPr>
          <w:rFonts w:asciiTheme="minorHAnsi" w:hAnsiTheme="minorHAnsi" w:cstheme="minorHAnsi"/>
          <w:color w:val="000000" w:themeColor="text1"/>
          <w:szCs w:val="24"/>
        </w:rPr>
        <w:t>a</w:t>
      </w:r>
      <w:r w:rsidR="00B176DE">
        <w:rPr>
          <w:rFonts w:asciiTheme="minorHAnsi" w:hAnsiTheme="minorHAnsi" w:cstheme="minorHAnsi"/>
          <w:color w:val="000000" w:themeColor="text1"/>
          <w:szCs w:val="24"/>
        </w:rPr>
        <w:t>trzonej kwalifikowanym podpisem elektronicznym</w:t>
      </w:r>
      <w:r w:rsidRPr="00335CFA">
        <w:rPr>
          <w:rFonts w:asciiTheme="minorHAnsi" w:hAnsiTheme="minorHAnsi" w:cstheme="minorHAnsi"/>
          <w:color w:val="000000" w:themeColor="text1"/>
          <w:szCs w:val="24"/>
        </w:rPr>
        <w:t>, pod rygorem nieważności i zawiera uzasadnienie.</w:t>
      </w:r>
    </w:p>
    <w:p w14:paraId="75F4336C" w14:textId="77777777" w:rsidR="007716D6" w:rsidRPr="00335CFA" w:rsidRDefault="007716D6" w:rsidP="00266189">
      <w:pPr>
        <w:keepNext/>
        <w:numPr>
          <w:ilvl w:val="0"/>
          <w:numId w:val="10"/>
        </w:numPr>
        <w:tabs>
          <w:tab w:val="clear" w:pos="360"/>
          <w:tab w:val="num" w:pos="142"/>
        </w:tabs>
        <w:spacing w:before="0" w:after="60"/>
        <w:ind w:left="284"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Instytucja Pośrednicząca może ponadto wypowiedzieć Porozumienie w trybie, o którym mowa w ust. 1, w przypadku, gdy:</w:t>
      </w:r>
    </w:p>
    <w:p w14:paraId="3465BD8E" w14:textId="77777777" w:rsidR="007716D6" w:rsidRPr="00335CFA" w:rsidRDefault="007716D6" w:rsidP="00266189">
      <w:pPr>
        <w:pStyle w:val="Akapitzlist"/>
        <w:numPr>
          <w:ilvl w:val="0"/>
          <w:numId w:val="30"/>
        </w:numPr>
        <w:suppressAutoHyphens w:val="0"/>
        <w:autoSpaceDE w:val="0"/>
        <w:autoSpaceDN w:val="0"/>
        <w:adjustRightInd w:val="0"/>
        <w:spacing w:before="0" w:after="60"/>
        <w:ind w:left="851"/>
        <w:contextualSpacing/>
        <w:rPr>
          <w:rFonts w:asciiTheme="minorHAnsi" w:hAnsiTheme="minorHAnsi" w:cstheme="minorHAnsi"/>
          <w:color w:val="000000" w:themeColor="text1"/>
        </w:rPr>
      </w:pPr>
      <w:r w:rsidRPr="00335CFA">
        <w:rPr>
          <w:rFonts w:asciiTheme="minorHAnsi" w:hAnsiTheme="minorHAnsi" w:cstheme="minorHAnsi"/>
          <w:color w:val="000000" w:themeColor="text1"/>
        </w:rPr>
        <w:t>Beneficjent nie rozpoczął realizacji Projektu w terminie 6 miesięcy od daty zawarcia Porozumienia;</w:t>
      </w:r>
    </w:p>
    <w:p w14:paraId="3E25CC39" w14:textId="77777777" w:rsidR="007716D6" w:rsidRPr="00335CFA" w:rsidRDefault="007716D6" w:rsidP="00266189">
      <w:pPr>
        <w:pStyle w:val="Akapitzlist"/>
        <w:numPr>
          <w:ilvl w:val="0"/>
          <w:numId w:val="30"/>
        </w:numPr>
        <w:suppressAutoHyphens w:val="0"/>
        <w:autoSpaceDE w:val="0"/>
        <w:autoSpaceDN w:val="0"/>
        <w:adjustRightInd w:val="0"/>
        <w:spacing w:before="0" w:after="60"/>
        <w:ind w:left="851"/>
        <w:contextualSpacing/>
        <w:rPr>
          <w:rFonts w:asciiTheme="minorHAnsi" w:hAnsiTheme="minorHAnsi" w:cstheme="minorHAnsi"/>
          <w:color w:val="000000" w:themeColor="text1"/>
        </w:rPr>
      </w:pPr>
      <w:r w:rsidRPr="00335CFA">
        <w:rPr>
          <w:rFonts w:asciiTheme="minorHAnsi" w:hAnsiTheme="minorHAnsi" w:cstheme="minorHAnsi"/>
          <w:color w:val="000000" w:themeColor="text1"/>
        </w:rPr>
        <w:t>Beneficjent w terminie określonym przez Instytucję Pośredniczącą nie usunął stwierdzonych nieprawidłowości, braków lub błędów w ramach Projektu, względnie nie wdrożył rekomendacji zmierzających do zapobieżenia ich wystąpieniu;</w:t>
      </w:r>
    </w:p>
    <w:p w14:paraId="4B18862A" w14:textId="77777777" w:rsidR="007716D6" w:rsidRPr="00335CFA" w:rsidRDefault="007716D6" w:rsidP="00266189">
      <w:pPr>
        <w:pStyle w:val="Akapitzlist"/>
        <w:numPr>
          <w:ilvl w:val="0"/>
          <w:numId w:val="30"/>
        </w:numPr>
        <w:suppressAutoHyphens w:val="0"/>
        <w:autoSpaceDE w:val="0"/>
        <w:autoSpaceDN w:val="0"/>
        <w:adjustRightInd w:val="0"/>
        <w:spacing w:before="0" w:after="60"/>
        <w:ind w:left="851"/>
        <w:contextualSpacing/>
        <w:rPr>
          <w:rFonts w:asciiTheme="minorHAnsi" w:hAnsiTheme="minorHAnsi" w:cstheme="minorHAnsi"/>
          <w:color w:val="000000" w:themeColor="text1"/>
        </w:rPr>
      </w:pPr>
      <w:r w:rsidRPr="00335CFA">
        <w:rPr>
          <w:rFonts w:asciiTheme="minorHAnsi" w:hAnsiTheme="minorHAnsi" w:cstheme="minorHAnsi"/>
          <w:color w:val="000000" w:themeColor="text1"/>
        </w:rPr>
        <w:t>Beneficjent nie przedłożył, pomimo pisemnego wezwania przez Instytucję Pośredniczącą, wypełnionych poprawnie części sprawozdawczych z realizacji Projektu w ramach składanych wniosków o płatność;</w:t>
      </w:r>
    </w:p>
    <w:p w14:paraId="06DFE2D6" w14:textId="77777777" w:rsidR="007716D6" w:rsidRPr="00335CFA" w:rsidRDefault="007716D6" w:rsidP="00266189">
      <w:pPr>
        <w:pStyle w:val="Akapitzlist"/>
        <w:numPr>
          <w:ilvl w:val="0"/>
          <w:numId w:val="30"/>
        </w:numPr>
        <w:suppressAutoHyphens w:val="0"/>
        <w:autoSpaceDE w:val="0"/>
        <w:autoSpaceDN w:val="0"/>
        <w:adjustRightInd w:val="0"/>
        <w:spacing w:before="0" w:after="60"/>
        <w:ind w:left="851"/>
        <w:contextualSpacing/>
        <w:rPr>
          <w:rFonts w:asciiTheme="minorHAnsi" w:hAnsiTheme="minorHAnsi" w:cstheme="minorHAnsi"/>
          <w:color w:val="000000" w:themeColor="text1"/>
        </w:rPr>
      </w:pPr>
      <w:r w:rsidRPr="00335CFA">
        <w:rPr>
          <w:rFonts w:asciiTheme="minorHAnsi" w:hAnsiTheme="minorHAnsi" w:cstheme="minorHAnsi"/>
          <w:color w:val="000000" w:themeColor="text1"/>
        </w:rPr>
        <w:t>Beneficjent nie przedkłada wniosków o płatność zgodnie z Porozumieniem;</w:t>
      </w:r>
    </w:p>
    <w:p w14:paraId="560DDC98" w14:textId="77777777" w:rsidR="007716D6" w:rsidRPr="00335CFA" w:rsidRDefault="007716D6" w:rsidP="00266189">
      <w:pPr>
        <w:pStyle w:val="Akapitzlist"/>
        <w:numPr>
          <w:ilvl w:val="0"/>
          <w:numId w:val="30"/>
        </w:numPr>
        <w:suppressAutoHyphens w:val="0"/>
        <w:autoSpaceDE w:val="0"/>
        <w:autoSpaceDN w:val="0"/>
        <w:adjustRightInd w:val="0"/>
        <w:spacing w:before="0" w:after="60"/>
        <w:ind w:left="851"/>
        <w:contextualSpacing/>
        <w:rPr>
          <w:rFonts w:asciiTheme="minorHAnsi" w:hAnsiTheme="minorHAnsi" w:cstheme="minorHAnsi"/>
          <w:color w:val="000000" w:themeColor="text1"/>
        </w:rPr>
      </w:pPr>
      <w:r w:rsidRPr="00335CFA">
        <w:rPr>
          <w:rFonts w:asciiTheme="minorHAnsi" w:hAnsiTheme="minorHAnsi" w:cstheme="minorHAnsi"/>
          <w:color w:val="000000" w:themeColor="text1"/>
        </w:rPr>
        <w:t>Beneficjent dokonał zmian prawno-organizacyjnych w swoim statusie mających lub mogących mieć wpływ na realizację Porozumienia lub nie poinformował Instytucji Pośredniczącej o zamiarze dokonania zmian prawno-organizacyjnych w jego statusie, które mogą mieć wpływ na realizację Projektu lub osiągnięcie celów Projektu;</w:t>
      </w:r>
    </w:p>
    <w:p w14:paraId="6CD49D8A" w14:textId="77777777" w:rsidR="007716D6" w:rsidRPr="00335CFA" w:rsidRDefault="007716D6" w:rsidP="00266189">
      <w:pPr>
        <w:pStyle w:val="Akapitzlist"/>
        <w:numPr>
          <w:ilvl w:val="0"/>
          <w:numId w:val="30"/>
        </w:numPr>
        <w:suppressAutoHyphens w:val="0"/>
        <w:autoSpaceDE w:val="0"/>
        <w:autoSpaceDN w:val="0"/>
        <w:adjustRightInd w:val="0"/>
        <w:spacing w:before="0" w:after="60"/>
        <w:ind w:left="851"/>
        <w:contextualSpacing/>
        <w:rPr>
          <w:rFonts w:asciiTheme="minorHAnsi" w:hAnsiTheme="minorHAnsi" w:cstheme="minorHAnsi"/>
          <w:color w:val="000000" w:themeColor="text1"/>
        </w:rPr>
      </w:pPr>
      <w:r w:rsidRPr="00335CFA">
        <w:rPr>
          <w:rFonts w:asciiTheme="minorHAnsi" w:hAnsiTheme="minorHAnsi" w:cstheme="minorHAnsi"/>
          <w:color w:val="000000" w:themeColor="text1"/>
        </w:rPr>
        <w:t>Beneficjent nie dokonuje promocji Projektu w sposób określony w Porozumieniu;</w:t>
      </w:r>
    </w:p>
    <w:p w14:paraId="33ACADAC" w14:textId="77777777" w:rsidR="007716D6" w:rsidRPr="00335CFA" w:rsidRDefault="007716D6" w:rsidP="00266189">
      <w:pPr>
        <w:pStyle w:val="Akapitzlist"/>
        <w:numPr>
          <w:ilvl w:val="0"/>
          <w:numId w:val="30"/>
        </w:numPr>
        <w:suppressAutoHyphens w:val="0"/>
        <w:autoSpaceDE w:val="0"/>
        <w:autoSpaceDN w:val="0"/>
        <w:adjustRightInd w:val="0"/>
        <w:spacing w:before="0" w:after="60"/>
        <w:ind w:left="851"/>
        <w:contextualSpacing/>
        <w:rPr>
          <w:rFonts w:asciiTheme="minorHAnsi" w:hAnsiTheme="minorHAnsi" w:cstheme="minorHAnsi"/>
          <w:color w:val="000000" w:themeColor="text1"/>
        </w:rPr>
      </w:pPr>
      <w:r w:rsidRPr="00335CFA">
        <w:rPr>
          <w:rFonts w:asciiTheme="minorHAnsi" w:hAnsiTheme="minorHAnsi" w:cstheme="minorHAnsi"/>
          <w:color w:val="000000" w:themeColor="text1"/>
        </w:rPr>
        <w:t>w trakcie realizacji Projektu wystąpią inne naruszenia Porozumienia lub wystąpią inne okoliczności, które czynią niemożliwą lub niecelową dalszą realizację postanowień Porozumienia;</w:t>
      </w:r>
    </w:p>
    <w:p w14:paraId="028F60C0" w14:textId="77777777" w:rsidR="007716D6" w:rsidRPr="00335CFA" w:rsidRDefault="007716D6" w:rsidP="00266189">
      <w:pPr>
        <w:pStyle w:val="Akapitzlist"/>
        <w:numPr>
          <w:ilvl w:val="0"/>
          <w:numId w:val="30"/>
        </w:numPr>
        <w:suppressAutoHyphens w:val="0"/>
        <w:autoSpaceDE w:val="0"/>
        <w:autoSpaceDN w:val="0"/>
        <w:adjustRightInd w:val="0"/>
        <w:spacing w:before="0" w:after="60"/>
        <w:ind w:left="851"/>
        <w:contextualSpacing/>
        <w:rPr>
          <w:rFonts w:asciiTheme="minorHAnsi" w:hAnsiTheme="minorHAnsi" w:cstheme="minorHAnsi"/>
          <w:color w:val="000000" w:themeColor="text1"/>
        </w:rPr>
      </w:pPr>
      <w:r w:rsidRPr="00335CFA">
        <w:rPr>
          <w:rFonts w:asciiTheme="minorHAnsi" w:hAnsiTheme="minorHAnsi" w:cstheme="minorHAnsi"/>
          <w:color w:val="000000" w:themeColor="text1"/>
        </w:rPr>
        <w:t>Beneficjent nie złożył informacji i wyjaśnień na temat realizacji Projektu;</w:t>
      </w:r>
    </w:p>
    <w:p w14:paraId="517F613E" w14:textId="77777777" w:rsidR="007716D6" w:rsidRPr="00335CFA" w:rsidRDefault="007716D6" w:rsidP="00266189">
      <w:pPr>
        <w:pStyle w:val="Akapitzlist"/>
        <w:numPr>
          <w:ilvl w:val="0"/>
          <w:numId w:val="30"/>
        </w:numPr>
        <w:suppressAutoHyphens w:val="0"/>
        <w:autoSpaceDE w:val="0"/>
        <w:autoSpaceDN w:val="0"/>
        <w:adjustRightInd w:val="0"/>
        <w:spacing w:before="0" w:after="60"/>
        <w:ind w:left="851"/>
        <w:contextualSpacing/>
        <w:rPr>
          <w:rFonts w:asciiTheme="minorHAnsi" w:hAnsiTheme="minorHAnsi" w:cstheme="minorHAnsi"/>
          <w:color w:val="000000" w:themeColor="text1"/>
        </w:rPr>
      </w:pPr>
      <w:r w:rsidRPr="00335CFA">
        <w:rPr>
          <w:rFonts w:asciiTheme="minorHAnsi" w:hAnsiTheme="minorHAnsi" w:cstheme="minorHAnsi"/>
          <w:color w:val="000000" w:themeColor="text1"/>
        </w:rPr>
        <w:t>dalsza realizacja Projektu przez Beneficjenta jest niemożliwa lub niecelowa;</w:t>
      </w:r>
    </w:p>
    <w:p w14:paraId="1EC269E9" w14:textId="77777777" w:rsidR="007716D6" w:rsidRPr="00335CFA" w:rsidRDefault="007716D6" w:rsidP="00266189">
      <w:pPr>
        <w:pStyle w:val="Akapitzlist"/>
        <w:numPr>
          <w:ilvl w:val="0"/>
          <w:numId w:val="30"/>
        </w:numPr>
        <w:suppressAutoHyphens w:val="0"/>
        <w:autoSpaceDE w:val="0"/>
        <w:autoSpaceDN w:val="0"/>
        <w:adjustRightInd w:val="0"/>
        <w:spacing w:before="0" w:after="60"/>
        <w:ind w:left="851" w:hanging="425"/>
        <w:contextualSpacing/>
        <w:rPr>
          <w:rFonts w:asciiTheme="minorHAnsi" w:hAnsiTheme="minorHAnsi" w:cstheme="minorHAnsi"/>
          <w:color w:val="000000" w:themeColor="text1"/>
        </w:rPr>
      </w:pPr>
      <w:r w:rsidRPr="00335CFA">
        <w:rPr>
          <w:rFonts w:asciiTheme="minorHAnsi" w:hAnsiTheme="minorHAnsi" w:cstheme="minorHAnsi"/>
          <w:color w:val="000000" w:themeColor="text1"/>
        </w:rPr>
        <w:t>zachodzi podejrzenie wystąpienia nadużycia finansowego, korupcji, konfliktu interesów lub innego przestępstwa na szkodę budżetu UE;</w:t>
      </w:r>
    </w:p>
    <w:p w14:paraId="2365C6B8" w14:textId="77777777" w:rsidR="007716D6" w:rsidRPr="00335CFA" w:rsidRDefault="007716D6" w:rsidP="00266189">
      <w:pPr>
        <w:pStyle w:val="Akapitzlist"/>
        <w:numPr>
          <w:ilvl w:val="0"/>
          <w:numId w:val="30"/>
        </w:numPr>
        <w:suppressAutoHyphens w:val="0"/>
        <w:autoSpaceDE w:val="0"/>
        <w:autoSpaceDN w:val="0"/>
        <w:adjustRightInd w:val="0"/>
        <w:spacing w:before="0" w:after="60"/>
        <w:ind w:left="851" w:hanging="425"/>
        <w:contextualSpacing/>
        <w:rPr>
          <w:rFonts w:asciiTheme="minorHAnsi" w:hAnsiTheme="minorHAnsi" w:cstheme="minorHAnsi"/>
          <w:color w:val="000000" w:themeColor="text1"/>
        </w:rPr>
      </w:pPr>
      <w:r w:rsidRPr="00335CFA">
        <w:rPr>
          <w:rFonts w:asciiTheme="minorHAnsi" w:hAnsiTheme="minorHAnsi" w:cstheme="minorHAnsi"/>
          <w:color w:val="000000" w:themeColor="text1"/>
        </w:rPr>
        <w:t>Beneficjent nie realizuje działań zgodnych z zasadami horyzontalnymi, do których stosowania zobowiązał się w Porozumieniu lub podjął działania sprzeczne z zasadami, o których mowa w art. 9 Rozporządzenia ogólnego.</w:t>
      </w:r>
    </w:p>
    <w:p w14:paraId="128547BB" w14:textId="77777777" w:rsidR="007716D6" w:rsidRPr="00335CFA" w:rsidRDefault="007716D6" w:rsidP="00266189">
      <w:pPr>
        <w:pStyle w:val="Akapitzlist"/>
        <w:numPr>
          <w:ilvl w:val="0"/>
          <w:numId w:val="10"/>
        </w:numPr>
        <w:tabs>
          <w:tab w:val="clear" w:pos="360"/>
          <w:tab w:val="num" w:pos="567"/>
        </w:tabs>
        <w:autoSpaceDE w:val="0"/>
        <w:autoSpaceDN w:val="0"/>
        <w:adjustRightInd w:val="0"/>
        <w:spacing w:before="0" w:after="60"/>
        <w:ind w:left="284" w:hanging="284"/>
        <w:rPr>
          <w:rFonts w:asciiTheme="minorHAnsi" w:hAnsiTheme="minorHAnsi" w:cstheme="minorHAnsi"/>
          <w:color w:val="000000" w:themeColor="text1"/>
        </w:rPr>
      </w:pPr>
      <w:r w:rsidRPr="00335CFA">
        <w:rPr>
          <w:rFonts w:asciiTheme="minorHAnsi" w:hAnsiTheme="minorHAnsi" w:cstheme="minorHAnsi"/>
          <w:color w:val="000000" w:themeColor="text1"/>
        </w:rPr>
        <w:t>Instytucja Pośrednicząca może rozwiązać Porozumienie bez wypowiedzenia, ze skutkiem natychmiastowym, jeżeli:</w:t>
      </w:r>
    </w:p>
    <w:p w14:paraId="1E1D7DF8" w14:textId="77777777" w:rsidR="007716D6" w:rsidRPr="00335CFA" w:rsidRDefault="007716D6" w:rsidP="00266189">
      <w:pPr>
        <w:pStyle w:val="Akapitzlist"/>
        <w:numPr>
          <w:ilvl w:val="0"/>
          <w:numId w:val="16"/>
        </w:numPr>
        <w:suppressAutoHyphens w:val="0"/>
        <w:autoSpaceDE w:val="0"/>
        <w:autoSpaceDN w:val="0"/>
        <w:adjustRightInd w:val="0"/>
        <w:spacing w:before="0" w:after="60"/>
        <w:ind w:left="851" w:hanging="283"/>
        <w:contextualSpacing/>
        <w:rPr>
          <w:rFonts w:asciiTheme="minorHAnsi" w:hAnsiTheme="minorHAnsi" w:cstheme="minorHAnsi"/>
          <w:color w:val="000000" w:themeColor="text1"/>
        </w:rPr>
      </w:pPr>
      <w:r w:rsidRPr="00335CFA">
        <w:rPr>
          <w:rFonts w:asciiTheme="minorHAnsi" w:hAnsiTheme="minorHAnsi" w:cstheme="minorHAnsi"/>
          <w:color w:val="000000" w:themeColor="text1"/>
        </w:rPr>
        <w:lastRenderedPageBreak/>
        <w:t>Beneficjent, Partner lub podmiot upoważniony do ponoszenia wydatków wykorzystał środki w całości lub w części na cel i zakres inny niż określony w Projekcie lub niezgodnie z Porozumieniem, lub niezgodnie z przepisami prawa;</w:t>
      </w:r>
    </w:p>
    <w:p w14:paraId="6C764CF0" w14:textId="77777777" w:rsidR="007716D6" w:rsidRPr="00335CFA" w:rsidRDefault="007716D6" w:rsidP="00266189">
      <w:pPr>
        <w:pStyle w:val="Akapitzlist"/>
        <w:numPr>
          <w:ilvl w:val="0"/>
          <w:numId w:val="16"/>
        </w:numPr>
        <w:suppressAutoHyphens w:val="0"/>
        <w:autoSpaceDE w:val="0"/>
        <w:autoSpaceDN w:val="0"/>
        <w:adjustRightInd w:val="0"/>
        <w:spacing w:before="0" w:after="60"/>
        <w:ind w:left="851" w:hanging="283"/>
        <w:contextualSpacing/>
        <w:rPr>
          <w:rFonts w:asciiTheme="minorHAnsi" w:hAnsiTheme="minorHAnsi" w:cstheme="minorHAnsi"/>
          <w:color w:val="000000" w:themeColor="text1"/>
        </w:rPr>
      </w:pPr>
      <w:r w:rsidRPr="00335CFA">
        <w:rPr>
          <w:rFonts w:asciiTheme="minorHAnsi" w:hAnsiTheme="minorHAnsi" w:cstheme="minorHAnsi"/>
          <w:color w:val="000000" w:themeColor="text1"/>
        </w:rPr>
        <w:t>Beneficjent zaprzestał realizacji Projektu bądź w sposób rażący nie wywiązuje się ze swoich obowiązków określonych w Porozumieniu, w szczególności z naruszeniem powszechnie obowiązujących przepisów prawa i pomimo wezwania w terminie 14 dni od dnia doręczenia wezwania, nie usuwa naruszeń;</w:t>
      </w:r>
    </w:p>
    <w:p w14:paraId="117275B9" w14:textId="77777777" w:rsidR="007716D6" w:rsidRPr="00335CFA" w:rsidRDefault="007716D6" w:rsidP="00266189">
      <w:pPr>
        <w:pStyle w:val="Akapitzlist"/>
        <w:numPr>
          <w:ilvl w:val="0"/>
          <w:numId w:val="16"/>
        </w:numPr>
        <w:suppressAutoHyphens w:val="0"/>
        <w:autoSpaceDE w:val="0"/>
        <w:autoSpaceDN w:val="0"/>
        <w:adjustRightInd w:val="0"/>
        <w:spacing w:before="0" w:after="60"/>
        <w:ind w:left="851" w:hanging="283"/>
        <w:contextualSpacing/>
        <w:rPr>
          <w:rFonts w:asciiTheme="minorHAnsi" w:hAnsiTheme="minorHAnsi" w:cstheme="minorHAnsi"/>
          <w:color w:val="000000" w:themeColor="text1"/>
        </w:rPr>
      </w:pPr>
      <w:r w:rsidRPr="00335CFA">
        <w:rPr>
          <w:rFonts w:asciiTheme="minorHAnsi" w:hAnsiTheme="minorHAnsi" w:cstheme="minorHAnsi"/>
          <w:color w:val="000000" w:themeColor="text1"/>
        </w:rPr>
        <w:t>Beneficjent odmówił poddania się kontroli lub audytowi Instytucji Pośredniczącej, Instytucji Zarządzającej FERC, bądź innych uprawnionych podmiotów do przeprowadzenia kontroli lub audytu na podstawie odrębnych przepisów lub utrudniał ich przeprowadzenie;</w:t>
      </w:r>
    </w:p>
    <w:p w14:paraId="6F1AE849" w14:textId="77777777" w:rsidR="007716D6" w:rsidRPr="00335CFA" w:rsidRDefault="007716D6" w:rsidP="00266189">
      <w:pPr>
        <w:pStyle w:val="Akapitzlist"/>
        <w:numPr>
          <w:ilvl w:val="0"/>
          <w:numId w:val="16"/>
        </w:numPr>
        <w:suppressAutoHyphens w:val="0"/>
        <w:autoSpaceDE w:val="0"/>
        <w:autoSpaceDN w:val="0"/>
        <w:adjustRightInd w:val="0"/>
        <w:spacing w:before="0" w:after="60"/>
        <w:ind w:left="851" w:hanging="283"/>
        <w:contextualSpacing/>
        <w:rPr>
          <w:rFonts w:asciiTheme="minorHAnsi" w:hAnsiTheme="minorHAnsi" w:cstheme="minorHAnsi"/>
          <w:color w:val="000000" w:themeColor="text1"/>
        </w:rPr>
      </w:pPr>
      <w:r w:rsidRPr="00335CFA">
        <w:rPr>
          <w:rFonts w:asciiTheme="minorHAnsi" w:hAnsiTheme="minorHAnsi" w:cstheme="minorHAnsi"/>
          <w:color w:val="000000" w:themeColor="text1"/>
        </w:rPr>
        <w:t>Beneficjent na etapie ubiegania się lub udzielania dofinansowania lub realizacji Porozumienia lub utrzymania trwałości Projektu lub w okresie odpowiadającym trwałości Projektu nie ujawnił dokumentów, oświadczeń lub informacji mających znaczenie dla udzielenia dofinansowania lub realizacji Porozumienia albo przedstawił dokumenty, oświadczenia lub informacje poświadczające nieprawdę, nierzetelne, nieprawdziwe, podrobione, przerobione, niepełne lub budzące uzasadnione wątpliwości co do ich prawdziwości i rzetelności lub wystawione przez osoby działające bez stosownego upoważnienia;</w:t>
      </w:r>
    </w:p>
    <w:p w14:paraId="764E2D8E" w14:textId="77777777" w:rsidR="007716D6" w:rsidRPr="00335CFA" w:rsidRDefault="007716D6" w:rsidP="00266189">
      <w:pPr>
        <w:pStyle w:val="Akapitzlist"/>
        <w:numPr>
          <w:ilvl w:val="0"/>
          <w:numId w:val="16"/>
        </w:numPr>
        <w:suppressAutoHyphens w:val="0"/>
        <w:autoSpaceDE w:val="0"/>
        <w:autoSpaceDN w:val="0"/>
        <w:adjustRightInd w:val="0"/>
        <w:spacing w:before="0" w:after="60"/>
        <w:ind w:left="851" w:hanging="283"/>
        <w:contextualSpacing/>
        <w:rPr>
          <w:rFonts w:asciiTheme="minorHAnsi" w:hAnsiTheme="minorHAnsi" w:cstheme="minorHAnsi"/>
          <w:color w:val="000000" w:themeColor="text1"/>
        </w:rPr>
      </w:pPr>
      <w:r w:rsidRPr="00335CFA">
        <w:rPr>
          <w:rFonts w:asciiTheme="minorHAnsi" w:hAnsiTheme="minorHAnsi" w:cstheme="minorHAnsi"/>
          <w:color w:val="000000" w:themeColor="text1"/>
        </w:rPr>
        <w:t>Beneficjent dopuścił się innych nadużyć finansowych w związku z realizacją Projektu;</w:t>
      </w:r>
    </w:p>
    <w:p w14:paraId="3036964D" w14:textId="77777777" w:rsidR="007716D6" w:rsidRPr="00335CFA" w:rsidRDefault="007716D6" w:rsidP="00266189">
      <w:pPr>
        <w:pStyle w:val="Akapitzlist"/>
        <w:numPr>
          <w:ilvl w:val="0"/>
          <w:numId w:val="16"/>
        </w:numPr>
        <w:suppressAutoHyphens w:val="0"/>
        <w:autoSpaceDE w:val="0"/>
        <w:autoSpaceDN w:val="0"/>
        <w:adjustRightInd w:val="0"/>
        <w:spacing w:before="0" w:after="60"/>
        <w:ind w:left="851" w:hanging="283"/>
        <w:contextualSpacing/>
        <w:rPr>
          <w:rFonts w:asciiTheme="minorHAnsi" w:hAnsiTheme="minorHAnsi" w:cstheme="minorHAnsi"/>
          <w:color w:val="000000" w:themeColor="text1"/>
        </w:rPr>
      </w:pPr>
      <w:r w:rsidRPr="00335CFA">
        <w:rPr>
          <w:rFonts w:asciiTheme="minorHAnsi" w:hAnsiTheme="minorHAnsi" w:cstheme="minorHAnsi"/>
          <w:color w:val="000000" w:themeColor="text1"/>
        </w:rPr>
        <w:t>Beneficjent podlega zarządowi komisarycznemu bądź zawiesił swoją działalność lub prowadzone są względem niego postępowania prawne o podobnym charakterze;</w:t>
      </w:r>
    </w:p>
    <w:p w14:paraId="3930C93C" w14:textId="77777777" w:rsidR="007716D6" w:rsidRPr="00335CFA" w:rsidRDefault="007716D6" w:rsidP="00266189">
      <w:pPr>
        <w:pStyle w:val="Akapitzlist"/>
        <w:numPr>
          <w:ilvl w:val="0"/>
          <w:numId w:val="16"/>
        </w:numPr>
        <w:suppressAutoHyphens w:val="0"/>
        <w:autoSpaceDE w:val="0"/>
        <w:autoSpaceDN w:val="0"/>
        <w:adjustRightInd w:val="0"/>
        <w:spacing w:before="0" w:after="60"/>
        <w:ind w:left="851" w:hanging="283"/>
        <w:contextualSpacing/>
        <w:rPr>
          <w:rFonts w:asciiTheme="minorHAnsi" w:hAnsiTheme="minorHAnsi" w:cstheme="minorHAnsi"/>
          <w:color w:val="000000" w:themeColor="text1"/>
        </w:rPr>
      </w:pPr>
      <w:r w:rsidRPr="00335CFA">
        <w:rPr>
          <w:rFonts w:asciiTheme="minorHAnsi" w:hAnsiTheme="minorHAnsi" w:cstheme="minorHAnsi"/>
          <w:color w:val="000000" w:themeColor="text1"/>
        </w:rPr>
        <w:t>Beneficjent zaprzestał prowadzenia działalności;</w:t>
      </w:r>
    </w:p>
    <w:p w14:paraId="1FA4E4A8" w14:textId="77777777" w:rsidR="007716D6" w:rsidRPr="00335CFA" w:rsidRDefault="007716D6" w:rsidP="00266189">
      <w:pPr>
        <w:pStyle w:val="Akapitzlist"/>
        <w:numPr>
          <w:ilvl w:val="0"/>
          <w:numId w:val="16"/>
        </w:numPr>
        <w:suppressAutoHyphens w:val="0"/>
        <w:autoSpaceDE w:val="0"/>
        <w:autoSpaceDN w:val="0"/>
        <w:adjustRightInd w:val="0"/>
        <w:spacing w:before="0" w:after="60"/>
        <w:ind w:left="851" w:hanging="283"/>
        <w:contextualSpacing/>
        <w:rPr>
          <w:rFonts w:asciiTheme="minorHAnsi" w:hAnsiTheme="minorHAnsi" w:cstheme="minorHAnsi"/>
          <w:color w:val="000000" w:themeColor="text1"/>
        </w:rPr>
      </w:pPr>
      <w:r w:rsidRPr="00335CFA">
        <w:rPr>
          <w:rFonts w:asciiTheme="minorHAnsi" w:hAnsiTheme="minorHAnsi" w:cstheme="minorHAnsi"/>
          <w:color w:val="000000" w:themeColor="text1"/>
        </w:rPr>
        <w:t>został złożony wobec Beneficjenta:</w:t>
      </w:r>
    </w:p>
    <w:p w14:paraId="13E4BD0D" w14:textId="77777777" w:rsidR="007716D6" w:rsidRPr="00335CFA" w:rsidRDefault="007716D6" w:rsidP="00266189">
      <w:pPr>
        <w:pStyle w:val="Akapitzlist"/>
        <w:numPr>
          <w:ilvl w:val="1"/>
          <w:numId w:val="29"/>
        </w:numPr>
        <w:suppressAutoHyphens w:val="0"/>
        <w:autoSpaceDE w:val="0"/>
        <w:autoSpaceDN w:val="0"/>
        <w:adjustRightInd w:val="0"/>
        <w:spacing w:before="0" w:after="60"/>
        <w:ind w:left="1276" w:hanging="283"/>
        <w:contextualSpacing/>
        <w:rPr>
          <w:rFonts w:asciiTheme="minorHAnsi" w:hAnsiTheme="minorHAnsi" w:cstheme="minorHAnsi"/>
          <w:color w:val="000000" w:themeColor="text1"/>
        </w:rPr>
      </w:pPr>
      <w:r w:rsidRPr="00335CFA">
        <w:rPr>
          <w:rFonts w:asciiTheme="minorHAnsi" w:hAnsiTheme="minorHAnsi" w:cstheme="minorHAnsi"/>
          <w:color w:val="000000" w:themeColor="text1"/>
        </w:rPr>
        <w:t>wniosek o otwarcie postępowania restrukturyzacyjnego lub,</w:t>
      </w:r>
    </w:p>
    <w:p w14:paraId="49356228" w14:textId="77777777" w:rsidR="007716D6" w:rsidRPr="00335CFA" w:rsidRDefault="007716D6" w:rsidP="00266189">
      <w:pPr>
        <w:pStyle w:val="Akapitzlist"/>
        <w:numPr>
          <w:ilvl w:val="1"/>
          <w:numId w:val="29"/>
        </w:numPr>
        <w:suppressAutoHyphens w:val="0"/>
        <w:autoSpaceDE w:val="0"/>
        <w:autoSpaceDN w:val="0"/>
        <w:adjustRightInd w:val="0"/>
        <w:spacing w:before="0" w:after="60"/>
        <w:ind w:left="1276" w:hanging="283"/>
        <w:contextualSpacing/>
        <w:rPr>
          <w:rFonts w:asciiTheme="minorHAnsi" w:hAnsiTheme="minorHAnsi" w:cstheme="minorHAnsi"/>
          <w:color w:val="000000" w:themeColor="text1"/>
        </w:rPr>
      </w:pPr>
      <w:r w:rsidRPr="00335CFA">
        <w:rPr>
          <w:rFonts w:asciiTheme="minorHAnsi" w:hAnsiTheme="minorHAnsi" w:cstheme="minorHAnsi"/>
          <w:color w:val="000000" w:themeColor="text1"/>
        </w:rPr>
        <w:t>wniosek o zatwierdzeniu układu (z wierzycielami Beneficjenta), lub zostało wszczęte postępowanie likwidacyjne;</w:t>
      </w:r>
    </w:p>
    <w:p w14:paraId="2003687B" w14:textId="77777777" w:rsidR="007716D6" w:rsidRPr="001F2B7B" w:rsidRDefault="007716D6" w:rsidP="00266189">
      <w:pPr>
        <w:pStyle w:val="Akapitzlist"/>
        <w:numPr>
          <w:ilvl w:val="0"/>
          <w:numId w:val="16"/>
        </w:numPr>
        <w:suppressAutoHyphens w:val="0"/>
        <w:autoSpaceDE w:val="0"/>
        <w:autoSpaceDN w:val="0"/>
        <w:adjustRightInd w:val="0"/>
        <w:spacing w:before="0" w:after="60"/>
        <w:ind w:left="851" w:hanging="284"/>
        <w:contextualSpacing/>
        <w:rPr>
          <w:rFonts w:asciiTheme="minorHAnsi" w:hAnsiTheme="minorHAnsi" w:cstheme="minorHAnsi"/>
          <w:color w:val="000000" w:themeColor="text1"/>
        </w:rPr>
      </w:pPr>
      <w:r w:rsidRPr="001F2B7B">
        <w:rPr>
          <w:rFonts w:asciiTheme="minorHAnsi" w:hAnsiTheme="minorHAnsi" w:cstheme="minorHAnsi"/>
          <w:color w:val="000000" w:themeColor="text1"/>
        </w:rPr>
        <w:t>Beneficjent rozpoczął realizację Projektu przed dniem rozpoczęcia okresu kwalifikowalności wydatków określonym w § 3 ust. 2;</w:t>
      </w:r>
    </w:p>
    <w:p w14:paraId="3DCC0941" w14:textId="2FD991D9" w:rsidR="007716D6" w:rsidRPr="00335CFA" w:rsidRDefault="007716D6" w:rsidP="00266189">
      <w:pPr>
        <w:pStyle w:val="Akapitzlist"/>
        <w:numPr>
          <w:ilvl w:val="0"/>
          <w:numId w:val="16"/>
        </w:numPr>
        <w:suppressAutoHyphens w:val="0"/>
        <w:autoSpaceDE w:val="0"/>
        <w:autoSpaceDN w:val="0"/>
        <w:adjustRightInd w:val="0"/>
        <w:spacing w:before="0" w:after="60"/>
        <w:ind w:left="851" w:hanging="425"/>
        <w:contextualSpacing/>
        <w:rPr>
          <w:rFonts w:asciiTheme="minorHAnsi" w:hAnsiTheme="minorHAnsi" w:cstheme="minorHAnsi"/>
          <w:color w:val="000000" w:themeColor="text1"/>
        </w:rPr>
      </w:pPr>
      <w:r w:rsidRPr="00335CFA">
        <w:rPr>
          <w:rFonts w:asciiTheme="minorHAnsi" w:hAnsiTheme="minorHAnsi" w:cstheme="minorHAnsi"/>
          <w:color w:val="000000" w:themeColor="text1"/>
        </w:rPr>
        <w:lastRenderedPageBreak/>
        <w:t>Beneficjent dokonał istotnej zmiany Projektu (w szczególności zmiany</w:t>
      </w:r>
      <w:r w:rsidR="001628D1">
        <w:rPr>
          <w:rFonts w:asciiTheme="minorHAnsi" w:hAnsiTheme="minorHAnsi" w:cstheme="minorHAnsi"/>
          <w:color w:val="000000" w:themeColor="text1"/>
        </w:rPr>
        <w:t>,</w:t>
      </w:r>
      <w:r w:rsidRPr="00335CFA">
        <w:rPr>
          <w:rFonts w:asciiTheme="minorHAnsi" w:hAnsiTheme="minorHAnsi" w:cstheme="minorHAnsi"/>
          <w:color w:val="000000" w:themeColor="text1"/>
        </w:rPr>
        <w:t xml:space="preserve"> która może mieć wpływ na spełnianie kryteriów wyboru Projektu lub trwałości operacji) bez zgody Instytucji Pośredniczącej;</w:t>
      </w:r>
    </w:p>
    <w:p w14:paraId="578BE2E5" w14:textId="77777777" w:rsidR="007716D6" w:rsidRPr="00335CFA" w:rsidRDefault="007716D6" w:rsidP="00266189">
      <w:pPr>
        <w:pStyle w:val="Akapitzlist"/>
        <w:numPr>
          <w:ilvl w:val="0"/>
          <w:numId w:val="16"/>
        </w:numPr>
        <w:suppressAutoHyphens w:val="0"/>
        <w:autoSpaceDE w:val="0"/>
        <w:autoSpaceDN w:val="0"/>
        <w:adjustRightInd w:val="0"/>
        <w:spacing w:before="0" w:after="60"/>
        <w:ind w:left="851" w:hanging="425"/>
        <w:contextualSpacing/>
        <w:rPr>
          <w:rFonts w:asciiTheme="minorHAnsi" w:hAnsiTheme="minorHAnsi" w:cstheme="minorHAnsi"/>
          <w:color w:val="000000" w:themeColor="text1"/>
        </w:rPr>
      </w:pPr>
      <w:r w:rsidRPr="00335CFA">
        <w:rPr>
          <w:rFonts w:asciiTheme="minorHAnsi" w:hAnsiTheme="minorHAnsi" w:cstheme="minorHAnsi"/>
          <w:color w:val="000000" w:themeColor="text1"/>
        </w:rPr>
        <w:t>została wydana decyzja Komisji Europejskiej, o której mowa w art. 16 Rozporządzenia Rady (UE) nr 2015/1589 z dnia 13 lipca 2015 r. ustanawiającego szczegółowe zasady stosowania art. 108 Traktatu o funkcjonowaniu Unii Europejskiej (Dz.U.UE.L.2015.248.9 z dnia 2015.09.24);</w:t>
      </w:r>
    </w:p>
    <w:p w14:paraId="2C8C54B1" w14:textId="77777777" w:rsidR="007716D6" w:rsidRPr="00335CFA" w:rsidRDefault="007716D6" w:rsidP="00266189">
      <w:pPr>
        <w:pStyle w:val="Akapitzlist"/>
        <w:numPr>
          <w:ilvl w:val="0"/>
          <w:numId w:val="16"/>
        </w:numPr>
        <w:suppressAutoHyphens w:val="0"/>
        <w:autoSpaceDE w:val="0"/>
        <w:autoSpaceDN w:val="0"/>
        <w:adjustRightInd w:val="0"/>
        <w:spacing w:before="0" w:after="60"/>
        <w:ind w:left="851" w:hanging="425"/>
        <w:contextualSpacing/>
        <w:rPr>
          <w:rFonts w:asciiTheme="minorHAnsi" w:hAnsiTheme="minorHAnsi" w:cstheme="minorHAnsi"/>
          <w:color w:val="000000" w:themeColor="text1"/>
        </w:rPr>
      </w:pPr>
      <w:r w:rsidRPr="00335CFA">
        <w:rPr>
          <w:rFonts w:asciiTheme="minorHAnsi" w:hAnsiTheme="minorHAnsi" w:cstheme="minorHAnsi"/>
          <w:color w:val="000000" w:themeColor="text1"/>
        </w:rPr>
        <w:t>Beneficjent dopuścił się nieprawidłowości oraz nie usunął ich przyczyn i efektów w terminie wskazanym przez podmiot dokonujący kontroli;</w:t>
      </w:r>
    </w:p>
    <w:p w14:paraId="1E99DA8D" w14:textId="77777777" w:rsidR="007716D6" w:rsidRPr="00335CFA" w:rsidRDefault="007716D6" w:rsidP="00266189">
      <w:pPr>
        <w:pStyle w:val="Akapitzlist"/>
        <w:numPr>
          <w:ilvl w:val="0"/>
          <w:numId w:val="16"/>
        </w:numPr>
        <w:suppressAutoHyphens w:val="0"/>
        <w:autoSpaceDE w:val="0"/>
        <w:autoSpaceDN w:val="0"/>
        <w:adjustRightInd w:val="0"/>
        <w:spacing w:before="0" w:after="60"/>
        <w:ind w:left="851" w:hanging="425"/>
        <w:contextualSpacing/>
        <w:rPr>
          <w:rFonts w:asciiTheme="minorHAnsi" w:hAnsiTheme="minorHAnsi" w:cstheme="minorHAnsi"/>
          <w:color w:val="000000" w:themeColor="text1"/>
        </w:rPr>
      </w:pPr>
      <w:r w:rsidRPr="00335CFA">
        <w:rPr>
          <w:rFonts w:asciiTheme="minorHAnsi" w:hAnsiTheme="minorHAnsi" w:cstheme="minorHAnsi"/>
          <w:color w:val="000000" w:themeColor="text1"/>
        </w:rPr>
        <w:t>nie został osiągnięty cel Projektu rozumiany jako zrealizowanie wskaźników produktu określonych w Porozumieniu;</w:t>
      </w:r>
    </w:p>
    <w:p w14:paraId="0F621B4F" w14:textId="77777777" w:rsidR="007716D6" w:rsidRPr="00335CFA" w:rsidRDefault="007716D6" w:rsidP="00266189">
      <w:pPr>
        <w:pStyle w:val="Akapitzlist"/>
        <w:numPr>
          <w:ilvl w:val="0"/>
          <w:numId w:val="16"/>
        </w:numPr>
        <w:suppressAutoHyphens w:val="0"/>
        <w:autoSpaceDE w:val="0"/>
        <w:autoSpaceDN w:val="0"/>
        <w:adjustRightInd w:val="0"/>
        <w:spacing w:before="0" w:after="60"/>
        <w:ind w:left="851" w:hanging="426"/>
        <w:contextualSpacing/>
        <w:rPr>
          <w:rFonts w:asciiTheme="minorHAnsi" w:hAnsiTheme="minorHAnsi" w:cstheme="minorHAnsi"/>
          <w:color w:val="000000" w:themeColor="text1"/>
        </w:rPr>
      </w:pPr>
      <w:r w:rsidRPr="00335CFA">
        <w:rPr>
          <w:rFonts w:asciiTheme="minorHAnsi" w:hAnsiTheme="minorHAnsi" w:cstheme="minorHAnsi"/>
          <w:color w:val="000000" w:themeColor="text1"/>
        </w:rPr>
        <w:t>Beneficjent obciążony jest obowiązkiem zwrotu pomocy wynikającym z decyzji Komisji Europejskiej;</w:t>
      </w:r>
    </w:p>
    <w:p w14:paraId="41BE4F23" w14:textId="77777777" w:rsidR="007716D6" w:rsidRPr="00335CFA" w:rsidRDefault="007716D6" w:rsidP="00266189">
      <w:pPr>
        <w:pStyle w:val="Akapitzlist"/>
        <w:numPr>
          <w:ilvl w:val="0"/>
          <w:numId w:val="16"/>
        </w:numPr>
        <w:suppressAutoHyphens w:val="0"/>
        <w:autoSpaceDE w:val="0"/>
        <w:autoSpaceDN w:val="0"/>
        <w:adjustRightInd w:val="0"/>
        <w:spacing w:before="0" w:after="60"/>
        <w:ind w:left="851" w:hanging="425"/>
        <w:contextualSpacing/>
        <w:rPr>
          <w:rFonts w:asciiTheme="minorHAnsi" w:hAnsiTheme="minorHAnsi" w:cstheme="minorHAnsi"/>
          <w:color w:val="000000" w:themeColor="text1"/>
        </w:rPr>
      </w:pPr>
      <w:r w:rsidRPr="00335CFA">
        <w:rPr>
          <w:rFonts w:asciiTheme="minorHAnsi" w:hAnsiTheme="minorHAnsi" w:cstheme="minorHAnsi"/>
          <w:color w:val="000000" w:themeColor="text1"/>
        </w:rPr>
        <w:t xml:space="preserve">został orzeczony, prawomocnym wyrokiem sądu, względem Beneficjenta zakaz, o którym mowa w art. 12 ust. 1 ustawy z dnia 15 czerwca 2012 r. o skutkach powierzenia wykonywania pracy cudzoziemcom przebywającym wbrew przepisom na terytorium Rzeczypospolitej Polskiej (Dz. U. z 2021 r. poz. 1745 z </w:t>
      </w:r>
      <w:proofErr w:type="spellStart"/>
      <w:r w:rsidRPr="00335CFA">
        <w:rPr>
          <w:rFonts w:asciiTheme="minorHAnsi" w:hAnsiTheme="minorHAnsi" w:cstheme="minorHAnsi"/>
          <w:color w:val="000000" w:themeColor="text1"/>
        </w:rPr>
        <w:t>późn</w:t>
      </w:r>
      <w:proofErr w:type="spellEnd"/>
      <w:r w:rsidRPr="00335CFA">
        <w:rPr>
          <w:rFonts w:asciiTheme="minorHAnsi" w:hAnsiTheme="minorHAnsi" w:cstheme="minorHAnsi"/>
          <w:color w:val="000000" w:themeColor="text1"/>
        </w:rPr>
        <w:t>. zm.);</w:t>
      </w:r>
    </w:p>
    <w:p w14:paraId="3CEEB65A" w14:textId="50245C31" w:rsidR="007716D6" w:rsidRPr="00335CFA" w:rsidRDefault="007716D6" w:rsidP="00266189">
      <w:pPr>
        <w:pStyle w:val="Akapitzlist"/>
        <w:numPr>
          <w:ilvl w:val="0"/>
          <w:numId w:val="16"/>
        </w:numPr>
        <w:suppressAutoHyphens w:val="0"/>
        <w:autoSpaceDE w:val="0"/>
        <w:autoSpaceDN w:val="0"/>
        <w:adjustRightInd w:val="0"/>
        <w:spacing w:before="0" w:after="60"/>
        <w:ind w:left="851" w:hanging="425"/>
        <w:contextualSpacing/>
        <w:rPr>
          <w:rFonts w:asciiTheme="minorHAnsi" w:hAnsiTheme="minorHAnsi" w:cstheme="minorHAnsi"/>
          <w:color w:val="000000" w:themeColor="text1"/>
        </w:rPr>
      </w:pPr>
      <w:r w:rsidRPr="00335CFA">
        <w:rPr>
          <w:rFonts w:asciiTheme="minorHAnsi" w:hAnsiTheme="minorHAnsi" w:cstheme="minorHAnsi"/>
          <w:color w:val="000000" w:themeColor="text1"/>
        </w:rPr>
        <w:t>wobec Beneficjenta, jego osoby najbliższej (małżonka, wstępnego, zstępnego, innego krewnego lub powinowatego do drugiego stopnia, osoby pozostającej w stałym związku) lub osoby, za którą ponosi on odpowiedzialność na podstawie ustawy z dnia 28 października 2002 r. o odpowiedzialności podmiotów zbiorowych za czyny zabronione pod groźbą kary (tekst jednolity Dz. U. z 202</w:t>
      </w:r>
      <w:r w:rsidR="00B176DE">
        <w:rPr>
          <w:rFonts w:asciiTheme="minorHAnsi" w:hAnsiTheme="minorHAnsi" w:cstheme="minorHAnsi"/>
          <w:color w:val="000000" w:themeColor="text1"/>
        </w:rPr>
        <w:t>4</w:t>
      </w:r>
      <w:r w:rsidRPr="00335CFA">
        <w:rPr>
          <w:rFonts w:asciiTheme="minorHAnsi" w:hAnsiTheme="minorHAnsi" w:cstheme="minorHAnsi"/>
          <w:color w:val="000000" w:themeColor="text1"/>
        </w:rPr>
        <w:t xml:space="preserve"> r. poz. </w:t>
      </w:r>
      <w:r w:rsidR="00B176DE">
        <w:rPr>
          <w:rFonts w:asciiTheme="minorHAnsi" w:hAnsiTheme="minorHAnsi" w:cstheme="minorHAnsi"/>
          <w:color w:val="000000" w:themeColor="text1"/>
        </w:rPr>
        <w:t>1822</w:t>
      </w:r>
      <w:r w:rsidRPr="00335CFA">
        <w:rPr>
          <w:rFonts w:asciiTheme="minorHAnsi" w:hAnsiTheme="minorHAnsi" w:cstheme="minorHAnsi"/>
          <w:color w:val="000000" w:themeColor="text1"/>
        </w:rPr>
        <w:t>), pracownika Beneficjenta, jego przedstawiciela – zostanie wszczęte postępowanie karne, dotyczące okoliczności związanych z realizacją Projektu;</w:t>
      </w:r>
    </w:p>
    <w:p w14:paraId="2CD65CDC" w14:textId="77777777" w:rsidR="007716D6" w:rsidRPr="00335CFA" w:rsidRDefault="007716D6" w:rsidP="00266189">
      <w:pPr>
        <w:pStyle w:val="Akapitzlist"/>
        <w:numPr>
          <w:ilvl w:val="0"/>
          <w:numId w:val="16"/>
        </w:numPr>
        <w:suppressAutoHyphens w:val="0"/>
        <w:autoSpaceDE w:val="0"/>
        <w:autoSpaceDN w:val="0"/>
        <w:adjustRightInd w:val="0"/>
        <w:spacing w:before="0" w:after="60"/>
        <w:ind w:left="851" w:hanging="425"/>
        <w:contextualSpacing/>
        <w:rPr>
          <w:rFonts w:asciiTheme="minorHAnsi" w:hAnsiTheme="minorHAnsi" w:cstheme="minorHAnsi"/>
          <w:color w:val="000000" w:themeColor="text1"/>
        </w:rPr>
      </w:pPr>
      <w:r w:rsidRPr="00335CFA">
        <w:rPr>
          <w:rFonts w:asciiTheme="minorHAnsi" w:hAnsiTheme="minorHAnsi" w:cstheme="minorHAnsi"/>
          <w:color w:val="000000" w:themeColor="text1"/>
        </w:rPr>
        <w:t>Beneficjent naruszył trwałość Projektu w rozumieniu art. 65 Rozporządzenia ogólnego (jeżeli dotyczy);</w:t>
      </w:r>
    </w:p>
    <w:p w14:paraId="36B5264F" w14:textId="77777777" w:rsidR="007716D6" w:rsidRPr="001F2B7B" w:rsidRDefault="007716D6" w:rsidP="00266189">
      <w:pPr>
        <w:pStyle w:val="Akapitzlist"/>
        <w:numPr>
          <w:ilvl w:val="0"/>
          <w:numId w:val="16"/>
        </w:numPr>
        <w:suppressAutoHyphens w:val="0"/>
        <w:autoSpaceDE w:val="0"/>
        <w:autoSpaceDN w:val="0"/>
        <w:adjustRightInd w:val="0"/>
        <w:spacing w:before="0" w:after="60"/>
        <w:ind w:left="851" w:hanging="425"/>
        <w:contextualSpacing/>
        <w:rPr>
          <w:rFonts w:asciiTheme="minorHAnsi" w:hAnsiTheme="minorHAnsi" w:cstheme="minorHAnsi"/>
          <w:color w:val="000000" w:themeColor="text1"/>
        </w:rPr>
      </w:pPr>
      <w:r w:rsidRPr="001F2B7B">
        <w:rPr>
          <w:rFonts w:asciiTheme="minorHAnsi" w:hAnsiTheme="minorHAnsi" w:cstheme="minorHAnsi"/>
          <w:color w:val="000000" w:themeColor="text1"/>
        </w:rPr>
        <w:t>Beneficjent w terminie określonym przez Instytucję Pośredniczącą nie usunął stwierdzonych nieprawidłowości, braków lub błędów w ramach Projektu, względnie nie wdrożył rekomendacji zmierzających do zapobieżenia ich wystąpieniu.</w:t>
      </w:r>
    </w:p>
    <w:p w14:paraId="5E8B7BFD" w14:textId="4780452E" w:rsidR="007716D6" w:rsidRPr="00335CFA" w:rsidRDefault="007716D6" w:rsidP="00266189">
      <w:pPr>
        <w:pStyle w:val="Akapitzlist"/>
        <w:numPr>
          <w:ilvl w:val="0"/>
          <w:numId w:val="10"/>
        </w:numPr>
        <w:suppressAutoHyphens w:val="0"/>
        <w:autoSpaceDE w:val="0"/>
        <w:autoSpaceDN w:val="0"/>
        <w:adjustRightInd w:val="0"/>
        <w:spacing w:before="0" w:after="60"/>
        <w:contextualSpacing/>
        <w:rPr>
          <w:rFonts w:asciiTheme="minorHAnsi" w:hAnsiTheme="minorHAnsi" w:cstheme="minorHAnsi"/>
          <w:color w:val="000000" w:themeColor="text1"/>
        </w:rPr>
      </w:pPr>
      <w:r w:rsidRPr="00335CFA">
        <w:rPr>
          <w:rFonts w:asciiTheme="minorHAnsi" w:hAnsiTheme="minorHAnsi" w:cstheme="minorHAnsi"/>
          <w:color w:val="000000" w:themeColor="text1"/>
        </w:rPr>
        <w:t xml:space="preserve">Niezależnie od przyczyny rozwiązania Porozumienia, Beneficjent zobowiązany jest do niezwłocznego (jednak nie później niż w ciągu 15 dni od dnia rozwiązania Porozumienia) </w:t>
      </w:r>
      <w:r w:rsidRPr="00335CFA">
        <w:rPr>
          <w:rFonts w:asciiTheme="minorHAnsi" w:hAnsiTheme="minorHAnsi" w:cstheme="minorHAnsi"/>
          <w:color w:val="000000" w:themeColor="text1"/>
        </w:rPr>
        <w:lastRenderedPageBreak/>
        <w:t>przedstawienia Instytucji Pośredniczącej wniosku o płatność, o którym mowa w § 7 ust.</w:t>
      </w:r>
      <w:r w:rsidR="00D41AAC">
        <w:rPr>
          <w:rFonts w:asciiTheme="minorHAnsi" w:hAnsiTheme="minorHAnsi" w:cstheme="minorHAnsi"/>
          <w:color w:val="000000" w:themeColor="text1"/>
        </w:rPr>
        <w:t xml:space="preserve"> </w:t>
      </w:r>
      <w:r>
        <w:rPr>
          <w:rFonts w:asciiTheme="minorHAnsi" w:hAnsiTheme="minorHAnsi" w:cstheme="minorHAnsi"/>
          <w:color w:val="000000" w:themeColor="text1"/>
        </w:rPr>
        <w:t>20</w:t>
      </w:r>
      <w:r w:rsidRPr="00335CFA">
        <w:rPr>
          <w:rFonts w:asciiTheme="minorHAnsi" w:hAnsiTheme="minorHAnsi" w:cstheme="minorHAnsi"/>
          <w:color w:val="000000" w:themeColor="text1"/>
        </w:rPr>
        <w:t xml:space="preserve">, wraz z wypełnioną częścią sprawozdawczą z zakończenia realizacji Projektu oraz do przechowywania, archiwizowania i udostępniania dokumentacji związanej z realizacją Projektu, </w:t>
      </w:r>
      <w:r w:rsidRPr="00350340">
        <w:rPr>
          <w:rFonts w:asciiTheme="minorHAnsi" w:hAnsiTheme="minorHAnsi" w:cstheme="minorHAnsi"/>
          <w:color w:val="000000" w:themeColor="text1"/>
        </w:rPr>
        <w:t>zgodnie z § 11.</w:t>
      </w:r>
    </w:p>
    <w:p w14:paraId="28208A34" w14:textId="77777777" w:rsidR="007716D6" w:rsidRPr="00335CFA" w:rsidRDefault="007716D6" w:rsidP="00266189">
      <w:pPr>
        <w:pStyle w:val="Akapitzlist"/>
        <w:numPr>
          <w:ilvl w:val="0"/>
          <w:numId w:val="10"/>
        </w:numPr>
        <w:tabs>
          <w:tab w:val="clear" w:pos="360"/>
          <w:tab w:val="num" w:pos="284"/>
        </w:tabs>
        <w:autoSpaceDE w:val="0"/>
        <w:autoSpaceDN w:val="0"/>
        <w:adjustRightInd w:val="0"/>
        <w:spacing w:before="0" w:after="60"/>
        <w:ind w:left="284" w:hanging="284"/>
        <w:rPr>
          <w:rFonts w:asciiTheme="minorHAnsi" w:hAnsiTheme="minorHAnsi" w:cstheme="minorHAnsi"/>
          <w:color w:val="000000" w:themeColor="text1"/>
        </w:rPr>
      </w:pPr>
      <w:r w:rsidRPr="00335CFA">
        <w:rPr>
          <w:rFonts w:asciiTheme="minorHAnsi" w:hAnsiTheme="minorHAnsi" w:cstheme="minorHAnsi"/>
          <w:color w:val="000000" w:themeColor="text1"/>
        </w:rPr>
        <w:t>W związku z niewykonaniem lub nienależytym wykonaniem przez Beneficjenta obowiązków wynikających z Porozumienia w zakresie, w jakim takie niewykonanie lub nienależyte wykonanie jest wynikiem działania siły wyższej, Beneficjent jest zobowiązany do niezwłocznego poinformowania Instytucji Pośredniczącej o fakcie wystąpienia siły wyższej, udowodnienia wystąpienia siły wyższej oraz wskazania wpływu, jaki zdarzenie miało na przebieg realizacji Projektu.</w:t>
      </w:r>
    </w:p>
    <w:p w14:paraId="0362B8F2" w14:textId="37DA1270" w:rsidR="007716D6" w:rsidRPr="00335CFA" w:rsidRDefault="007716D6" w:rsidP="00266189">
      <w:pPr>
        <w:pStyle w:val="Akapitzlist"/>
        <w:numPr>
          <w:ilvl w:val="0"/>
          <w:numId w:val="10"/>
        </w:numPr>
        <w:tabs>
          <w:tab w:val="clear" w:pos="360"/>
          <w:tab w:val="num" w:pos="284"/>
        </w:tabs>
        <w:autoSpaceDE w:val="0"/>
        <w:autoSpaceDN w:val="0"/>
        <w:adjustRightInd w:val="0"/>
        <w:spacing w:before="0" w:after="60"/>
        <w:ind w:left="284" w:hanging="284"/>
        <w:rPr>
          <w:rFonts w:asciiTheme="minorHAnsi" w:hAnsiTheme="minorHAnsi" w:cstheme="minorHAnsi"/>
          <w:color w:val="000000" w:themeColor="text1"/>
        </w:rPr>
      </w:pPr>
      <w:r w:rsidRPr="00335CFA">
        <w:rPr>
          <w:rFonts w:asciiTheme="minorHAnsi" w:hAnsiTheme="minorHAnsi" w:cstheme="minorHAnsi"/>
          <w:color w:val="000000" w:themeColor="text1"/>
        </w:rPr>
        <w:t xml:space="preserve">Beneficjent nie będzie odpowiedzialny wobec Instytucji Pośredniczącej lub uznany za naruszającego postanowienia Porozumienia w związku z niewykonaniem lub nienależytym wykonaniem obowiązków wynikających z Porozumienia w zakresie, w jakim takie niewykonanie lub nienależyte wykonanie jest wynikiem siły wyższej. </w:t>
      </w:r>
    </w:p>
    <w:p w14:paraId="7D5DDD66" w14:textId="77777777" w:rsidR="007716D6" w:rsidRPr="00335CFA" w:rsidRDefault="007716D6" w:rsidP="00266189">
      <w:pPr>
        <w:pStyle w:val="Akapitzlist"/>
        <w:numPr>
          <w:ilvl w:val="0"/>
          <w:numId w:val="10"/>
        </w:numPr>
        <w:tabs>
          <w:tab w:val="clear" w:pos="360"/>
          <w:tab w:val="num" w:pos="284"/>
        </w:tabs>
        <w:autoSpaceDE w:val="0"/>
        <w:autoSpaceDN w:val="0"/>
        <w:adjustRightInd w:val="0"/>
        <w:spacing w:before="0" w:after="60"/>
        <w:ind w:left="284" w:hanging="284"/>
        <w:rPr>
          <w:rFonts w:asciiTheme="minorHAnsi" w:hAnsiTheme="minorHAnsi" w:cstheme="minorHAnsi"/>
          <w:color w:val="000000" w:themeColor="text1"/>
        </w:rPr>
      </w:pPr>
      <w:r w:rsidRPr="00335CFA">
        <w:rPr>
          <w:rFonts w:asciiTheme="minorHAnsi" w:hAnsiTheme="minorHAnsi" w:cstheme="minorHAnsi"/>
          <w:color w:val="000000" w:themeColor="text1"/>
        </w:rPr>
        <w:t>Instytucja Pośrednicząca nie ponosi odpowiedzialności za szkodę w przypadku rozwiązania Porozumienia z przyczyn zależnych od Beneficjenta.</w:t>
      </w:r>
    </w:p>
    <w:p w14:paraId="150388D2" w14:textId="77777777" w:rsidR="007716D6" w:rsidRPr="00335CFA" w:rsidRDefault="007716D6" w:rsidP="00266189">
      <w:pPr>
        <w:pStyle w:val="Akapitzlist"/>
        <w:numPr>
          <w:ilvl w:val="0"/>
          <w:numId w:val="10"/>
        </w:numPr>
        <w:tabs>
          <w:tab w:val="clear" w:pos="360"/>
          <w:tab w:val="num" w:pos="284"/>
        </w:tabs>
        <w:spacing w:before="0" w:after="60"/>
        <w:ind w:left="284" w:hanging="284"/>
        <w:rPr>
          <w:rFonts w:asciiTheme="minorHAnsi" w:hAnsiTheme="minorHAnsi" w:cstheme="minorHAnsi"/>
          <w:color w:val="000000" w:themeColor="text1"/>
        </w:rPr>
      </w:pPr>
      <w:r w:rsidRPr="00335CFA">
        <w:rPr>
          <w:rFonts w:asciiTheme="minorHAnsi" w:hAnsiTheme="minorHAnsi" w:cstheme="minorHAnsi"/>
          <w:color w:val="000000" w:themeColor="text1"/>
        </w:rPr>
        <w:t>Porozumienie może zostać rozwiązane w drodze pisemnego porozumienia Stron na wniosek każdej ze Stron w przypadku wystąpienia okoliczności, które uniemożliwiają dalsze wykonywanie postanowień zawartych w Porozumieniu.</w:t>
      </w:r>
    </w:p>
    <w:p w14:paraId="43A49005" w14:textId="77777777" w:rsidR="007716D6" w:rsidRPr="00335CFA" w:rsidRDefault="007716D6" w:rsidP="007716D6">
      <w:pPr>
        <w:spacing w:after="60"/>
        <w:rPr>
          <w:rFonts w:asciiTheme="minorHAnsi" w:hAnsiTheme="minorHAnsi" w:cstheme="minorHAnsi"/>
          <w:b/>
          <w:bCs/>
          <w:color w:val="000000" w:themeColor="text1"/>
          <w:szCs w:val="24"/>
        </w:rPr>
      </w:pPr>
      <w:r w:rsidRPr="00335CFA">
        <w:rPr>
          <w:rFonts w:asciiTheme="minorHAnsi" w:hAnsiTheme="minorHAnsi" w:cstheme="minorHAnsi"/>
          <w:b/>
          <w:bCs/>
          <w:color w:val="000000" w:themeColor="text1"/>
          <w:szCs w:val="24"/>
        </w:rPr>
        <w:t>§ 2</w:t>
      </w:r>
      <w:r>
        <w:rPr>
          <w:rFonts w:asciiTheme="minorHAnsi" w:hAnsiTheme="minorHAnsi" w:cstheme="minorHAnsi"/>
          <w:b/>
          <w:bCs/>
          <w:color w:val="000000" w:themeColor="text1"/>
          <w:szCs w:val="24"/>
        </w:rPr>
        <w:t>1</w:t>
      </w:r>
      <w:r w:rsidRPr="00335CFA">
        <w:rPr>
          <w:rFonts w:asciiTheme="minorHAnsi" w:hAnsiTheme="minorHAnsi" w:cstheme="minorHAnsi"/>
          <w:b/>
          <w:bCs/>
          <w:color w:val="000000" w:themeColor="text1"/>
          <w:szCs w:val="24"/>
        </w:rPr>
        <w:t>.</w:t>
      </w:r>
      <w:r>
        <w:rPr>
          <w:rFonts w:asciiTheme="minorHAnsi" w:hAnsiTheme="minorHAnsi" w:cstheme="minorHAnsi"/>
          <w:b/>
          <w:bCs/>
          <w:color w:val="000000" w:themeColor="text1"/>
          <w:szCs w:val="24"/>
        </w:rPr>
        <w:t xml:space="preserve"> </w:t>
      </w:r>
      <w:r w:rsidRPr="00335CFA">
        <w:rPr>
          <w:rFonts w:asciiTheme="minorHAnsi" w:hAnsiTheme="minorHAnsi" w:cstheme="minorHAnsi"/>
          <w:b/>
          <w:bCs/>
          <w:color w:val="000000" w:themeColor="text1"/>
          <w:szCs w:val="24"/>
        </w:rPr>
        <w:t>Skutki rozwiązania Porozumienia</w:t>
      </w:r>
    </w:p>
    <w:p w14:paraId="1B35DE58" w14:textId="77777777" w:rsidR="007716D6" w:rsidRPr="00335CFA" w:rsidRDefault="007716D6" w:rsidP="007716D6">
      <w:pPr>
        <w:spacing w:after="60"/>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W przypadku rozwiązania Porozumienia, Beneficjent, Partnerzy i podmioty upoważnione do ponoszenia wydatków w ramach Projektu zobowiązane są usunąć w sposób trwały i nieodwracalny wszelkie dane osobowe pozyskane w związku z realizacją Projektu lub zwrócić je administratorowi, na zasadach wskazanych w RODO. </w:t>
      </w:r>
    </w:p>
    <w:p w14:paraId="7C9F973A" w14:textId="77777777" w:rsidR="007716D6" w:rsidRPr="00335CFA" w:rsidRDefault="007716D6" w:rsidP="007716D6">
      <w:pPr>
        <w:spacing w:after="60"/>
        <w:rPr>
          <w:rFonts w:asciiTheme="minorHAnsi" w:hAnsiTheme="minorHAnsi" w:cstheme="minorHAnsi"/>
          <w:b/>
          <w:bCs/>
          <w:iCs/>
          <w:color w:val="000000" w:themeColor="text1"/>
          <w:szCs w:val="24"/>
        </w:rPr>
      </w:pPr>
      <w:r w:rsidRPr="00335CFA">
        <w:rPr>
          <w:rFonts w:asciiTheme="minorHAnsi" w:hAnsiTheme="minorHAnsi" w:cstheme="minorHAnsi"/>
          <w:b/>
          <w:bCs/>
          <w:color w:val="000000" w:themeColor="text1"/>
          <w:szCs w:val="24"/>
        </w:rPr>
        <w:t>§ 2</w:t>
      </w:r>
      <w:r>
        <w:rPr>
          <w:rFonts w:asciiTheme="minorHAnsi" w:hAnsiTheme="minorHAnsi" w:cstheme="minorHAnsi"/>
          <w:b/>
          <w:bCs/>
          <w:color w:val="000000" w:themeColor="text1"/>
          <w:szCs w:val="24"/>
        </w:rPr>
        <w:t>2</w:t>
      </w:r>
      <w:r w:rsidRPr="00335CFA">
        <w:rPr>
          <w:rFonts w:asciiTheme="minorHAnsi" w:hAnsiTheme="minorHAnsi" w:cstheme="minorHAnsi"/>
          <w:b/>
          <w:bCs/>
          <w:color w:val="000000" w:themeColor="text1"/>
          <w:szCs w:val="24"/>
        </w:rPr>
        <w:t>.</w:t>
      </w:r>
      <w:r>
        <w:rPr>
          <w:rFonts w:asciiTheme="minorHAnsi" w:hAnsiTheme="minorHAnsi" w:cstheme="minorHAnsi"/>
          <w:b/>
          <w:bCs/>
          <w:color w:val="000000" w:themeColor="text1"/>
          <w:szCs w:val="24"/>
        </w:rPr>
        <w:t xml:space="preserve"> </w:t>
      </w:r>
      <w:r w:rsidRPr="00335CFA">
        <w:rPr>
          <w:rFonts w:asciiTheme="minorHAnsi" w:hAnsiTheme="minorHAnsi" w:cstheme="minorHAnsi"/>
          <w:b/>
          <w:bCs/>
          <w:iCs/>
          <w:color w:val="000000" w:themeColor="text1"/>
          <w:szCs w:val="24"/>
        </w:rPr>
        <w:t>Postanowienia końcowe</w:t>
      </w:r>
    </w:p>
    <w:p w14:paraId="1179944B" w14:textId="77777777" w:rsidR="007716D6" w:rsidRPr="00335CFA" w:rsidRDefault="007716D6" w:rsidP="007716D6">
      <w:pPr>
        <w:widowControl w:val="0"/>
        <w:spacing w:after="60"/>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W sprawach nieuregulowanych Porozumieniem zastosowanie mają odpowiednie reguły i warunki wynikające z Programu, a także odpowiednie przepisy prawa unijnego i prawa </w:t>
      </w:r>
      <w:r w:rsidRPr="00335CFA">
        <w:rPr>
          <w:rFonts w:asciiTheme="minorHAnsi" w:hAnsiTheme="minorHAnsi" w:cstheme="minorHAnsi"/>
          <w:color w:val="000000" w:themeColor="text1"/>
          <w:szCs w:val="24"/>
        </w:rPr>
        <w:lastRenderedPageBreak/>
        <w:t>krajowego, w szczególności:</w:t>
      </w:r>
    </w:p>
    <w:p w14:paraId="003ABD6B" w14:textId="77777777" w:rsidR="007716D6" w:rsidRPr="00335CFA" w:rsidRDefault="007716D6" w:rsidP="007716D6">
      <w:pPr>
        <w:widowControl w:val="0"/>
        <w:numPr>
          <w:ilvl w:val="0"/>
          <w:numId w:val="1"/>
        </w:numPr>
        <w:tabs>
          <w:tab w:val="left" w:pos="284"/>
        </w:tabs>
        <w:spacing w:before="0" w:after="60"/>
        <w:ind w:left="709" w:hanging="708"/>
        <w:contextualSpacing/>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Rozporządzenia nr 2021/1060;</w:t>
      </w:r>
    </w:p>
    <w:p w14:paraId="68815FE0" w14:textId="77777777" w:rsidR="007716D6" w:rsidRPr="00335CFA" w:rsidRDefault="007716D6" w:rsidP="007716D6">
      <w:pPr>
        <w:widowControl w:val="0"/>
        <w:numPr>
          <w:ilvl w:val="0"/>
          <w:numId w:val="1"/>
        </w:numPr>
        <w:tabs>
          <w:tab w:val="left" w:pos="284"/>
        </w:tabs>
        <w:spacing w:before="0" w:after="60"/>
        <w:ind w:left="709" w:hanging="708"/>
        <w:contextualSpacing/>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Rozporządzenia nr 2023/2831;</w:t>
      </w:r>
    </w:p>
    <w:p w14:paraId="46480272" w14:textId="58B53FA9" w:rsidR="007716D6" w:rsidRPr="00335CFA" w:rsidRDefault="007716D6" w:rsidP="007716D6">
      <w:pPr>
        <w:widowControl w:val="0"/>
        <w:numPr>
          <w:ilvl w:val="0"/>
          <w:numId w:val="1"/>
        </w:numPr>
        <w:tabs>
          <w:tab w:val="left" w:pos="284"/>
        </w:tabs>
        <w:spacing w:before="0" w:after="60"/>
        <w:ind w:left="709" w:hanging="709"/>
        <w:contextualSpacing/>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ustawy z dnia 23 kwietnia 1964 r. - Kodeks cywilny (Dz. U. z 202</w:t>
      </w:r>
      <w:r w:rsidR="00DE330B">
        <w:rPr>
          <w:rFonts w:asciiTheme="minorHAnsi" w:hAnsiTheme="minorHAnsi" w:cstheme="minorHAnsi"/>
          <w:color w:val="000000" w:themeColor="text1"/>
          <w:szCs w:val="24"/>
        </w:rPr>
        <w:t>4</w:t>
      </w:r>
      <w:r w:rsidRPr="00335CFA">
        <w:rPr>
          <w:rFonts w:asciiTheme="minorHAnsi" w:hAnsiTheme="minorHAnsi" w:cstheme="minorHAnsi"/>
          <w:color w:val="000000" w:themeColor="text1"/>
          <w:szCs w:val="24"/>
        </w:rPr>
        <w:t xml:space="preserve"> r. poz. 1</w:t>
      </w:r>
      <w:r w:rsidR="00DE330B">
        <w:rPr>
          <w:rFonts w:asciiTheme="minorHAnsi" w:hAnsiTheme="minorHAnsi" w:cstheme="minorHAnsi"/>
          <w:color w:val="000000" w:themeColor="text1"/>
          <w:szCs w:val="24"/>
        </w:rPr>
        <w:t>061</w:t>
      </w:r>
      <w:r w:rsidRPr="00335CFA">
        <w:rPr>
          <w:rFonts w:asciiTheme="minorHAnsi" w:hAnsiTheme="minorHAnsi" w:cstheme="minorHAnsi"/>
          <w:color w:val="000000" w:themeColor="text1"/>
          <w:szCs w:val="24"/>
        </w:rPr>
        <w:t xml:space="preserve"> z </w:t>
      </w:r>
      <w:proofErr w:type="spellStart"/>
      <w:r w:rsidRPr="00335CFA">
        <w:rPr>
          <w:rFonts w:asciiTheme="minorHAnsi" w:hAnsiTheme="minorHAnsi" w:cstheme="minorHAnsi"/>
          <w:color w:val="000000" w:themeColor="text1"/>
          <w:szCs w:val="24"/>
        </w:rPr>
        <w:t>późń</w:t>
      </w:r>
      <w:proofErr w:type="spellEnd"/>
      <w:r w:rsidRPr="00335CFA">
        <w:rPr>
          <w:rFonts w:asciiTheme="minorHAnsi" w:hAnsiTheme="minorHAnsi" w:cstheme="minorHAnsi"/>
          <w:color w:val="000000" w:themeColor="text1"/>
          <w:szCs w:val="24"/>
        </w:rPr>
        <w:t>. zm.);</w:t>
      </w:r>
    </w:p>
    <w:p w14:paraId="5392B11F" w14:textId="77777777" w:rsidR="007716D6" w:rsidRPr="00335CFA" w:rsidRDefault="007716D6" w:rsidP="007716D6">
      <w:pPr>
        <w:widowControl w:val="0"/>
        <w:numPr>
          <w:ilvl w:val="0"/>
          <w:numId w:val="1"/>
        </w:numPr>
        <w:tabs>
          <w:tab w:val="left" w:pos="284"/>
        </w:tabs>
        <w:spacing w:before="0" w:after="60"/>
        <w:ind w:left="709" w:hanging="709"/>
        <w:contextualSpacing/>
        <w:rPr>
          <w:rFonts w:asciiTheme="minorHAnsi" w:hAnsiTheme="minorHAnsi" w:cstheme="minorHAnsi"/>
          <w:color w:val="000000" w:themeColor="text1"/>
          <w:szCs w:val="24"/>
        </w:rPr>
      </w:pPr>
      <w:proofErr w:type="spellStart"/>
      <w:r w:rsidRPr="00335CFA">
        <w:rPr>
          <w:rFonts w:asciiTheme="minorHAnsi" w:hAnsiTheme="minorHAnsi" w:cstheme="minorHAnsi"/>
          <w:color w:val="000000" w:themeColor="text1"/>
          <w:szCs w:val="24"/>
        </w:rPr>
        <w:t>Ufp</w:t>
      </w:r>
      <w:proofErr w:type="spellEnd"/>
      <w:r w:rsidRPr="00335CFA">
        <w:rPr>
          <w:rFonts w:asciiTheme="minorHAnsi" w:hAnsiTheme="minorHAnsi" w:cstheme="minorHAnsi"/>
          <w:color w:val="000000" w:themeColor="text1"/>
          <w:szCs w:val="24"/>
        </w:rPr>
        <w:t>;</w:t>
      </w:r>
    </w:p>
    <w:p w14:paraId="3DA1C6B5" w14:textId="25FFD598" w:rsidR="007716D6" w:rsidRPr="00335CFA" w:rsidRDefault="007716D6" w:rsidP="007716D6">
      <w:pPr>
        <w:widowControl w:val="0"/>
        <w:numPr>
          <w:ilvl w:val="0"/>
          <w:numId w:val="1"/>
        </w:numPr>
        <w:tabs>
          <w:tab w:val="left" w:pos="284"/>
        </w:tabs>
        <w:spacing w:before="0" w:after="60"/>
        <w:ind w:left="709" w:hanging="709"/>
        <w:contextualSpacing/>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Ustawy</w:t>
      </w:r>
      <w:r w:rsidR="002B0BCF">
        <w:rPr>
          <w:rFonts w:asciiTheme="minorHAnsi" w:hAnsiTheme="minorHAnsi" w:cstheme="minorHAnsi"/>
          <w:color w:val="000000" w:themeColor="text1"/>
          <w:szCs w:val="24"/>
        </w:rPr>
        <w:t>;</w:t>
      </w:r>
    </w:p>
    <w:p w14:paraId="0250DC6F" w14:textId="3C582BE2" w:rsidR="007716D6" w:rsidRDefault="00234C44" w:rsidP="007716D6">
      <w:pPr>
        <w:widowControl w:val="0"/>
        <w:numPr>
          <w:ilvl w:val="0"/>
          <w:numId w:val="1"/>
        </w:numPr>
        <w:tabs>
          <w:tab w:val="left" w:pos="284"/>
        </w:tabs>
        <w:spacing w:before="0" w:after="60"/>
        <w:ind w:left="709" w:hanging="709"/>
        <w:contextualSpacing/>
        <w:rPr>
          <w:rFonts w:asciiTheme="minorHAnsi" w:hAnsiTheme="minorHAnsi" w:cstheme="minorHAnsi"/>
          <w:color w:val="000000" w:themeColor="text1"/>
          <w:szCs w:val="24"/>
        </w:rPr>
      </w:pPr>
      <w:r>
        <w:rPr>
          <w:rFonts w:asciiTheme="minorHAnsi" w:hAnsiTheme="minorHAnsi" w:cstheme="minorHAnsi"/>
          <w:color w:val="000000" w:themeColor="text1"/>
          <w:szCs w:val="24"/>
        </w:rPr>
        <w:t>u</w:t>
      </w:r>
      <w:r w:rsidRPr="00335CFA">
        <w:rPr>
          <w:rFonts w:asciiTheme="minorHAnsi" w:hAnsiTheme="minorHAnsi" w:cstheme="minorHAnsi"/>
          <w:color w:val="000000" w:themeColor="text1"/>
          <w:szCs w:val="24"/>
        </w:rPr>
        <w:t xml:space="preserve">stawy </w:t>
      </w:r>
      <w:proofErr w:type="spellStart"/>
      <w:r w:rsidR="007716D6" w:rsidRPr="00335CFA">
        <w:rPr>
          <w:rFonts w:asciiTheme="minorHAnsi" w:hAnsiTheme="minorHAnsi" w:cstheme="minorHAnsi"/>
          <w:color w:val="000000" w:themeColor="text1"/>
          <w:szCs w:val="24"/>
        </w:rPr>
        <w:t>Pzp</w:t>
      </w:r>
      <w:proofErr w:type="spellEnd"/>
      <w:r w:rsidR="007716D6" w:rsidRPr="00335CFA">
        <w:rPr>
          <w:rFonts w:asciiTheme="minorHAnsi" w:hAnsiTheme="minorHAnsi" w:cstheme="minorHAnsi"/>
          <w:color w:val="000000" w:themeColor="text1"/>
          <w:szCs w:val="24"/>
        </w:rPr>
        <w:t>.</w:t>
      </w:r>
    </w:p>
    <w:p w14:paraId="5C131CEC" w14:textId="77777777" w:rsidR="004C5C5A" w:rsidRPr="00335CFA" w:rsidRDefault="004C5C5A" w:rsidP="004C5C5A">
      <w:pPr>
        <w:widowControl w:val="0"/>
        <w:tabs>
          <w:tab w:val="left" w:pos="284"/>
        </w:tabs>
        <w:spacing w:before="0" w:after="60"/>
        <w:ind w:left="709"/>
        <w:contextualSpacing/>
        <w:rPr>
          <w:rFonts w:asciiTheme="minorHAnsi" w:hAnsiTheme="minorHAnsi" w:cstheme="minorHAnsi"/>
          <w:color w:val="000000" w:themeColor="text1"/>
          <w:szCs w:val="24"/>
        </w:rPr>
      </w:pPr>
    </w:p>
    <w:p w14:paraId="73253728" w14:textId="61ABC53C" w:rsidR="007716D6" w:rsidRPr="00335CFA" w:rsidRDefault="007716D6" w:rsidP="007716D6">
      <w:pPr>
        <w:spacing w:after="60"/>
        <w:rPr>
          <w:rFonts w:asciiTheme="minorHAnsi" w:hAnsiTheme="minorHAnsi" w:cstheme="minorHAnsi"/>
          <w:b/>
          <w:bCs/>
          <w:color w:val="000000" w:themeColor="text1"/>
          <w:szCs w:val="24"/>
        </w:rPr>
      </w:pPr>
      <w:r w:rsidRPr="00335CFA">
        <w:rPr>
          <w:rFonts w:asciiTheme="minorHAnsi" w:hAnsiTheme="minorHAnsi" w:cstheme="minorHAnsi"/>
          <w:b/>
          <w:bCs/>
          <w:color w:val="000000" w:themeColor="text1"/>
          <w:szCs w:val="24"/>
        </w:rPr>
        <w:t>§ 2</w:t>
      </w:r>
      <w:r>
        <w:rPr>
          <w:rFonts w:asciiTheme="minorHAnsi" w:hAnsiTheme="minorHAnsi" w:cstheme="minorHAnsi"/>
          <w:b/>
          <w:bCs/>
          <w:color w:val="000000" w:themeColor="text1"/>
          <w:szCs w:val="24"/>
        </w:rPr>
        <w:t>3</w:t>
      </w:r>
      <w:r w:rsidRPr="00335CFA">
        <w:rPr>
          <w:rFonts w:asciiTheme="minorHAnsi" w:hAnsiTheme="minorHAnsi" w:cstheme="minorHAnsi"/>
          <w:b/>
          <w:bCs/>
          <w:color w:val="000000" w:themeColor="text1"/>
          <w:szCs w:val="24"/>
        </w:rPr>
        <w:t>.</w:t>
      </w:r>
      <w:r>
        <w:rPr>
          <w:rFonts w:asciiTheme="minorHAnsi" w:hAnsiTheme="minorHAnsi" w:cstheme="minorHAnsi"/>
          <w:b/>
          <w:bCs/>
          <w:color w:val="000000" w:themeColor="text1"/>
          <w:szCs w:val="24"/>
        </w:rPr>
        <w:t xml:space="preserve"> </w:t>
      </w:r>
      <w:r w:rsidRPr="00335CFA">
        <w:rPr>
          <w:rFonts w:asciiTheme="minorHAnsi" w:hAnsiTheme="minorHAnsi" w:cstheme="minorHAnsi"/>
          <w:b/>
          <w:bCs/>
          <w:color w:val="000000" w:themeColor="text1"/>
          <w:szCs w:val="24"/>
        </w:rPr>
        <w:t xml:space="preserve">Spór między </w:t>
      </w:r>
      <w:r w:rsidR="002B0BCF">
        <w:rPr>
          <w:rFonts w:asciiTheme="minorHAnsi" w:hAnsiTheme="minorHAnsi" w:cstheme="minorHAnsi"/>
          <w:b/>
          <w:bCs/>
          <w:color w:val="000000" w:themeColor="text1"/>
          <w:szCs w:val="24"/>
        </w:rPr>
        <w:t>S</w:t>
      </w:r>
      <w:r w:rsidRPr="00335CFA">
        <w:rPr>
          <w:rFonts w:asciiTheme="minorHAnsi" w:hAnsiTheme="minorHAnsi" w:cstheme="minorHAnsi"/>
          <w:b/>
          <w:bCs/>
          <w:color w:val="000000" w:themeColor="text1"/>
          <w:szCs w:val="24"/>
        </w:rPr>
        <w:t>tronami</w:t>
      </w:r>
      <w:r>
        <w:rPr>
          <w:rFonts w:asciiTheme="minorHAnsi" w:hAnsiTheme="minorHAnsi" w:cstheme="minorHAnsi"/>
          <w:b/>
          <w:bCs/>
          <w:color w:val="000000" w:themeColor="text1"/>
          <w:szCs w:val="24"/>
        </w:rPr>
        <w:br/>
      </w:r>
    </w:p>
    <w:p w14:paraId="75C1F982" w14:textId="77777777" w:rsidR="007716D6" w:rsidRPr="002B0BCF" w:rsidRDefault="007716D6" w:rsidP="002B0BCF">
      <w:pPr>
        <w:tabs>
          <w:tab w:val="left" w:pos="142"/>
          <w:tab w:val="left" w:pos="284"/>
        </w:tabs>
        <w:spacing w:before="0" w:after="60"/>
        <w:rPr>
          <w:rFonts w:asciiTheme="minorHAnsi" w:hAnsiTheme="minorHAnsi" w:cstheme="minorHAnsi"/>
          <w:color w:val="000000" w:themeColor="text1"/>
        </w:rPr>
      </w:pPr>
      <w:r w:rsidRPr="002B0BCF">
        <w:rPr>
          <w:rFonts w:asciiTheme="minorHAnsi" w:hAnsiTheme="minorHAnsi" w:cstheme="minorHAnsi"/>
          <w:color w:val="000000" w:themeColor="text1"/>
        </w:rPr>
        <w:t>Spory związane z realizacją Porozumienia Strony będą starały się rozwiązać polubownie.</w:t>
      </w:r>
    </w:p>
    <w:p w14:paraId="3867880E" w14:textId="056A5DA0" w:rsidR="007716D6" w:rsidRPr="00335CFA" w:rsidRDefault="007716D6" w:rsidP="007716D6">
      <w:pPr>
        <w:tabs>
          <w:tab w:val="left" w:pos="284"/>
        </w:tabs>
        <w:spacing w:after="60"/>
        <w:rPr>
          <w:rFonts w:asciiTheme="minorHAnsi" w:hAnsiTheme="minorHAnsi" w:cstheme="minorHAnsi"/>
          <w:color w:val="000000" w:themeColor="text1"/>
          <w:szCs w:val="24"/>
        </w:rPr>
      </w:pPr>
      <w:r w:rsidRPr="00335CFA">
        <w:rPr>
          <w:rFonts w:asciiTheme="minorHAnsi" w:hAnsiTheme="minorHAnsi" w:cstheme="minorHAnsi"/>
          <w:b/>
          <w:bCs/>
          <w:color w:val="000000" w:themeColor="text1"/>
          <w:szCs w:val="24"/>
        </w:rPr>
        <w:t>§ 2</w:t>
      </w:r>
      <w:r>
        <w:rPr>
          <w:rFonts w:asciiTheme="minorHAnsi" w:hAnsiTheme="minorHAnsi" w:cstheme="minorHAnsi"/>
          <w:b/>
          <w:bCs/>
          <w:color w:val="000000" w:themeColor="text1"/>
          <w:szCs w:val="24"/>
        </w:rPr>
        <w:t>4</w:t>
      </w:r>
      <w:r w:rsidRPr="00335CFA">
        <w:rPr>
          <w:rFonts w:asciiTheme="minorHAnsi" w:hAnsiTheme="minorHAnsi" w:cstheme="minorHAnsi"/>
          <w:b/>
          <w:bCs/>
          <w:color w:val="000000" w:themeColor="text1"/>
          <w:szCs w:val="24"/>
        </w:rPr>
        <w:t>.</w:t>
      </w:r>
      <w:r>
        <w:rPr>
          <w:rFonts w:asciiTheme="minorHAnsi" w:hAnsiTheme="minorHAnsi" w:cstheme="minorHAnsi"/>
          <w:b/>
          <w:bCs/>
          <w:color w:val="000000" w:themeColor="text1"/>
          <w:szCs w:val="24"/>
        </w:rPr>
        <w:t xml:space="preserve"> </w:t>
      </w:r>
      <w:r w:rsidRPr="00335CFA">
        <w:rPr>
          <w:rFonts w:asciiTheme="minorHAnsi" w:hAnsiTheme="minorHAnsi" w:cstheme="minorHAnsi"/>
          <w:b/>
          <w:bCs/>
          <w:color w:val="000000" w:themeColor="text1"/>
          <w:szCs w:val="24"/>
        </w:rPr>
        <w:t xml:space="preserve">Data zawarcia </w:t>
      </w:r>
      <w:r w:rsidR="002B0BCF">
        <w:rPr>
          <w:rFonts w:asciiTheme="minorHAnsi" w:hAnsiTheme="minorHAnsi" w:cstheme="minorHAnsi"/>
          <w:b/>
          <w:bCs/>
          <w:color w:val="000000" w:themeColor="text1"/>
          <w:szCs w:val="24"/>
        </w:rPr>
        <w:t>Porozumienia</w:t>
      </w:r>
    </w:p>
    <w:p w14:paraId="76DB51DB" w14:textId="77777777" w:rsidR="007716D6" w:rsidRPr="00335CFA" w:rsidRDefault="007716D6" w:rsidP="007716D6">
      <w:pPr>
        <w:tabs>
          <w:tab w:val="left" w:pos="0"/>
        </w:tabs>
        <w:spacing w:after="60"/>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Datą zawarcia Porozumienia jest data złożenia podpisu przez ostatnią ze Stron. Porozumienie wchodzi w życie z dniem zawarcia.</w:t>
      </w:r>
    </w:p>
    <w:p w14:paraId="56E0376B" w14:textId="77777777" w:rsidR="007716D6" w:rsidRPr="00335CFA" w:rsidRDefault="007716D6" w:rsidP="007716D6">
      <w:pPr>
        <w:tabs>
          <w:tab w:val="left" w:pos="284"/>
        </w:tabs>
        <w:spacing w:after="60"/>
        <w:ind w:left="284" w:hanging="284"/>
        <w:rPr>
          <w:rFonts w:asciiTheme="minorHAnsi" w:hAnsiTheme="minorHAnsi" w:cstheme="minorHAnsi"/>
          <w:b/>
          <w:bCs/>
          <w:color w:val="000000" w:themeColor="text1"/>
          <w:szCs w:val="24"/>
        </w:rPr>
      </w:pPr>
      <w:r w:rsidRPr="00335CFA">
        <w:rPr>
          <w:rFonts w:asciiTheme="minorHAnsi" w:hAnsiTheme="minorHAnsi" w:cstheme="minorHAnsi"/>
          <w:b/>
          <w:bCs/>
          <w:color w:val="000000" w:themeColor="text1"/>
          <w:szCs w:val="24"/>
        </w:rPr>
        <w:t>§ 2</w:t>
      </w:r>
      <w:r>
        <w:rPr>
          <w:rFonts w:asciiTheme="minorHAnsi" w:hAnsiTheme="minorHAnsi" w:cstheme="minorHAnsi"/>
          <w:b/>
          <w:bCs/>
          <w:color w:val="000000" w:themeColor="text1"/>
          <w:szCs w:val="24"/>
        </w:rPr>
        <w:t>5</w:t>
      </w:r>
      <w:r w:rsidRPr="00335CFA">
        <w:rPr>
          <w:rFonts w:asciiTheme="minorHAnsi" w:hAnsiTheme="minorHAnsi" w:cstheme="minorHAnsi"/>
          <w:b/>
          <w:bCs/>
          <w:color w:val="000000" w:themeColor="text1"/>
          <w:szCs w:val="24"/>
        </w:rPr>
        <w:t>.</w:t>
      </w:r>
      <w:r>
        <w:rPr>
          <w:rFonts w:asciiTheme="minorHAnsi" w:hAnsiTheme="minorHAnsi" w:cstheme="minorHAnsi"/>
          <w:b/>
          <w:bCs/>
          <w:color w:val="000000" w:themeColor="text1"/>
          <w:szCs w:val="24"/>
        </w:rPr>
        <w:t xml:space="preserve"> </w:t>
      </w:r>
      <w:r w:rsidRPr="00335CFA">
        <w:rPr>
          <w:rFonts w:asciiTheme="minorHAnsi" w:hAnsiTheme="minorHAnsi" w:cstheme="minorHAnsi"/>
          <w:b/>
          <w:bCs/>
          <w:color w:val="000000" w:themeColor="text1"/>
          <w:szCs w:val="24"/>
        </w:rPr>
        <w:t>Załączniki</w:t>
      </w:r>
    </w:p>
    <w:p w14:paraId="72BADD42" w14:textId="77777777" w:rsidR="007716D6" w:rsidRPr="00335CFA" w:rsidRDefault="007716D6" w:rsidP="007716D6">
      <w:pPr>
        <w:tabs>
          <w:tab w:val="left" w:pos="284"/>
        </w:tabs>
        <w:spacing w:after="60"/>
        <w:ind w:left="284" w:hanging="284"/>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Integralną część Porozumienia stanowią załączniki:</w:t>
      </w:r>
    </w:p>
    <w:p w14:paraId="05C72192" w14:textId="77777777" w:rsidR="007716D6" w:rsidRPr="00335CFA" w:rsidRDefault="007716D6" w:rsidP="00266189">
      <w:pPr>
        <w:numPr>
          <w:ilvl w:val="1"/>
          <w:numId w:val="36"/>
        </w:numPr>
        <w:tabs>
          <w:tab w:val="clear" w:pos="720"/>
          <w:tab w:val="left" w:pos="426"/>
        </w:tabs>
        <w:spacing w:before="0" w:after="60"/>
        <w:ind w:left="42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załącznik nr 1: </w:t>
      </w:r>
      <w:r w:rsidRPr="00335CFA">
        <w:rPr>
          <w:rFonts w:asciiTheme="minorHAnsi" w:hAnsiTheme="minorHAnsi" w:cstheme="minorHAnsi"/>
          <w:bCs/>
          <w:color w:val="000000" w:themeColor="text1"/>
          <w:szCs w:val="24"/>
        </w:rPr>
        <w:t>Dokumenty poświadczające prawidłową reprezentację Instytucji Pośredniczącej</w:t>
      </w:r>
      <w:r w:rsidRPr="00335CFA">
        <w:rPr>
          <w:rFonts w:asciiTheme="minorHAnsi" w:hAnsiTheme="minorHAnsi" w:cstheme="minorHAnsi"/>
          <w:color w:val="000000" w:themeColor="text1"/>
          <w:szCs w:val="24"/>
        </w:rPr>
        <w:t>;</w:t>
      </w:r>
    </w:p>
    <w:p w14:paraId="435F836E" w14:textId="77777777" w:rsidR="007716D6" w:rsidRPr="00335CFA" w:rsidRDefault="007716D6" w:rsidP="00266189">
      <w:pPr>
        <w:numPr>
          <w:ilvl w:val="1"/>
          <w:numId w:val="36"/>
        </w:numPr>
        <w:tabs>
          <w:tab w:val="clear" w:pos="720"/>
          <w:tab w:val="left" w:pos="426"/>
        </w:tabs>
        <w:spacing w:before="0" w:after="60"/>
        <w:ind w:left="42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załącznik nr 2 </w:t>
      </w:r>
      <w:r w:rsidRPr="00335CFA">
        <w:rPr>
          <w:rFonts w:asciiTheme="minorHAnsi" w:hAnsiTheme="minorHAnsi" w:cstheme="minorHAnsi"/>
          <w:bCs/>
          <w:color w:val="000000" w:themeColor="text1"/>
          <w:szCs w:val="24"/>
        </w:rPr>
        <w:t>Dokumenty poświadczające prawidłową reprezentację Beneficjenta</w:t>
      </w:r>
      <w:r w:rsidRPr="00335CFA">
        <w:rPr>
          <w:rFonts w:asciiTheme="minorHAnsi" w:hAnsiTheme="minorHAnsi" w:cstheme="minorHAnsi"/>
          <w:color w:val="000000" w:themeColor="text1"/>
          <w:szCs w:val="24"/>
        </w:rPr>
        <w:t>;</w:t>
      </w:r>
    </w:p>
    <w:p w14:paraId="4241DEF0" w14:textId="77777777" w:rsidR="007716D6" w:rsidRPr="00335CFA" w:rsidRDefault="007716D6" w:rsidP="00266189">
      <w:pPr>
        <w:numPr>
          <w:ilvl w:val="1"/>
          <w:numId w:val="36"/>
        </w:numPr>
        <w:tabs>
          <w:tab w:val="clear" w:pos="720"/>
          <w:tab w:val="left" w:pos="426"/>
        </w:tabs>
        <w:spacing w:before="0" w:after="60"/>
        <w:ind w:left="426"/>
        <w:rPr>
          <w:rFonts w:asciiTheme="minorHAnsi" w:hAnsiTheme="minorHAnsi" w:cstheme="minorHAnsi"/>
          <w:iCs/>
          <w:color w:val="000000" w:themeColor="text1"/>
          <w:szCs w:val="24"/>
        </w:rPr>
      </w:pPr>
      <w:r w:rsidRPr="00335CFA">
        <w:rPr>
          <w:rFonts w:asciiTheme="minorHAnsi" w:hAnsiTheme="minorHAnsi" w:cstheme="minorHAnsi"/>
          <w:color w:val="000000" w:themeColor="text1"/>
          <w:szCs w:val="24"/>
        </w:rPr>
        <w:t xml:space="preserve">załącznik nr 3: </w:t>
      </w:r>
      <w:r w:rsidRPr="00335CFA">
        <w:rPr>
          <w:rFonts w:asciiTheme="minorHAnsi" w:hAnsiTheme="minorHAnsi" w:cstheme="minorHAnsi"/>
          <w:bCs/>
          <w:color w:val="000000" w:themeColor="text1"/>
          <w:szCs w:val="24"/>
        </w:rPr>
        <w:t>Wniosek</w:t>
      </w:r>
      <w:r w:rsidRPr="00335CFA">
        <w:rPr>
          <w:rFonts w:asciiTheme="minorHAnsi" w:hAnsiTheme="minorHAnsi" w:cstheme="minorHAnsi"/>
          <w:b/>
          <w:color w:val="000000" w:themeColor="text1"/>
          <w:szCs w:val="24"/>
        </w:rPr>
        <w:t xml:space="preserve"> </w:t>
      </w:r>
      <w:r w:rsidRPr="00335CFA">
        <w:rPr>
          <w:rFonts w:asciiTheme="minorHAnsi" w:hAnsiTheme="minorHAnsi" w:cstheme="minorHAnsi"/>
          <w:color w:val="000000" w:themeColor="text1"/>
          <w:szCs w:val="24"/>
        </w:rPr>
        <w:t>o dofinansowanie Projektu wraz ze wszystkimi załącznikami;</w:t>
      </w:r>
    </w:p>
    <w:p w14:paraId="74127E11" w14:textId="77777777" w:rsidR="007716D6" w:rsidRPr="00335CFA" w:rsidRDefault="007716D6" w:rsidP="00266189">
      <w:pPr>
        <w:numPr>
          <w:ilvl w:val="1"/>
          <w:numId w:val="36"/>
        </w:numPr>
        <w:tabs>
          <w:tab w:val="clear" w:pos="720"/>
          <w:tab w:val="left" w:pos="426"/>
        </w:tabs>
        <w:spacing w:before="0" w:after="60"/>
        <w:ind w:left="42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załącznik nr 4: Harmonogram rzeczowo-finansowy realizacji Projektu;</w:t>
      </w:r>
    </w:p>
    <w:p w14:paraId="047B4D10" w14:textId="77777777" w:rsidR="007716D6" w:rsidRPr="00335CFA" w:rsidRDefault="007716D6" w:rsidP="00266189">
      <w:pPr>
        <w:numPr>
          <w:ilvl w:val="1"/>
          <w:numId w:val="36"/>
        </w:numPr>
        <w:tabs>
          <w:tab w:val="clear" w:pos="720"/>
          <w:tab w:val="left" w:pos="426"/>
        </w:tabs>
        <w:spacing w:before="0" w:after="60"/>
        <w:ind w:left="426"/>
        <w:rPr>
          <w:rFonts w:asciiTheme="minorHAnsi" w:hAnsiTheme="minorHAnsi" w:cstheme="minorHAnsi"/>
          <w:iCs/>
          <w:color w:val="000000" w:themeColor="text1"/>
          <w:szCs w:val="24"/>
        </w:rPr>
      </w:pPr>
      <w:r w:rsidRPr="00335CFA">
        <w:rPr>
          <w:rFonts w:asciiTheme="minorHAnsi" w:hAnsiTheme="minorHAnsi" w:cstheme="minorHAnsi"/>
          <w:color w:val="000000" w:themeColor="text1"/>
          <w:szCs w:val="24"/>
        </w:rPr>
        <w:t>załącznik nr 5: Harmonogram płatności;</w:t>
      </w:r>
    </w:p>
    <w:p w14:paraId="09480E19" w14:textId="2E4DE10B" w:rsidR="007716D6" w:rsidRPr="00335CFA" w:rsidRDefault="007716D6" w:rsidP="00266189">
      <w:pPr>
        <w:numPr>
          <w:ilvl w:val="1"/>
          <w:numId w:val="36"/>
        </w:numPr>
        <w:tabs>
          <w:tab w:val="clear" w:pos="720"/>
          <w:tab w:val="left" w:pos="426"/>
        </w:tabs>
        <w:spacing w:before="0" w:after="60"/>
        <w:ind w:left="42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załącznik nr 6: </w:t>
      </w:r>
      <w:r w:rsidR="00E8075D">
        <w:rPr>
          <w:rFonts w:asciiTheme="minorHAnsi" w:hAnsiTheme="minorHAnsi" w:cstheme="minorHAnsi"/>
          <w:bCs/>
          <w:color w:val="000000" w:themeColor="text1"/>
          <w:szCs w:val="24"/>
        </w:rPr>
        <w:t>Klauzula informacyjna</w:t>
      </w:r>
      <w:r w:rsidRPr="00335CFA">
        <w:rPr>
          <w:rFonts w:asciiTheme="minorHAnsi" w:hAnsiTheme="minorHAnsi" w:cstheme="minorHAnsi"/>
          <w:bCs/>
          <w:color w:val="000000" w:themeColor="text1"/>
          <w:szCs w:val="24"/>
        </w:rPr>
        <w:t>;</w:t>
      </w:r>
    </w:p>
    <w:p w14:paraId="2C5179CC" w14:textId="708C0101" w:rsidR="007716D6" w:rsidRPr="00335CFA" w:rsidRDefault="007716D6" w:rsidP="00266189">
      <w:pPr>
        <w:numPr>
          <w:ilvl w:val="1"/>
          <w:numId w:val="36"/>
        </w:numPr>
        <w:tabs>
          <w:tab w:val="clear" w:pos="720"/>
          <w:tab w:val="left" w:pos="426"/>
        </w:tabs>
        <w:spacing w:before="0" w:after="60"/>
        <w:ind w:left="426"/>
        <w:rP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t xml:space="preserve"> załącznik nr 7: </w:t>
      </w:r>
      <w:r w:rsidRPr="00335CFA">
        <w:rPr>
          <w:rFonts w:asciiTheme="minorHAnsi" w:hAnsiTheme="minorHAnsi" w:cstheme="minorHAnsi"/>
          <w:bCs/>
          <w:color w:val="000000" w:themeColor="text1"/>
          <w:szCs w:val="24"/>
        </w:rPr>
        <w:t xml:space="preserve">Wykaz pomniejszenia </w:t>
      </w:r>
      <w:r w:rsidR="005D2712">
        <w:rPr>
          <w:rFonts w:asciiTheme="minorHAnsi" w:hAnsiTheme="minorHAnsi" w:cstheme="minorHAnsi"/>
          <w:bCs/>
          <w:color w:val="000000" w:themeColor="text1"/>
          <w:szCs w:val="24"/>
        </w:rPr>
        <w:t xml:space="preserve">wartości </w:t>
      </w:r>
      <w:r w:rsidRPr="00335CFA">
        <w:rPr>
          <w:rFonts w:asciiTheme="minorHAnsi" w:hAnsiTheme="minorHAnsi" w:cstheme="minorHAnsi"/>
          <w:bCs/>
          <w:color w:val="000000" w:themeColor="text1"/>
          <w:szCs w:val="24"/>
        </w:rPr>
        <w:t xml:space="preserve">dofinansowania </w:t>
      </w:r>
      <w:r w:rsidR="00F8690F">
        <w:rPr>
          <w:rFonts w:asciiTheme="minorHAnsi" w:hAnsiTheme="minorHAnsi" w:cstheme="minorHAnsi"/>
          <w:bCs/>
          <w:color w:val="000000" w:themeColor="text1"/>
          <w:szCs w:val="24"/>
        </w:rPr>
        <w:t xml:space="preserve">projektu </w:t>
      </w:r>
      <w:r w:rsidRPr="00335CFA">
        <w:rPr>
          <w:rFonts w:asciiTheme="minorHAnsi" w:hAnsiTheme="minorHAnsi" w:cstheme="minorHAnsi"/>
          <w:bCs/>
          <w:color w:val="000000" w:themeColor="text1"/>
          <w:szCs w:val="24"/>
        </w:rPr>
        <w:t>w zakresie obowiązków komunikacyjnych</w:t>
      </w:r>
      <w:r w:rsidR="00002B1B">
        <w:rPr>
          <w:rFonts w:asciiTheme="minorHAnsi" w:hAnsiTheme="minorHAnsi" w:cstheme="minorHAnsi"/>
          <w:bCs/>
          <w:color w:val="000000" w:themeColor="text1"/>
          <w:szCs w:val="24"/>
        </w:rPr>
        <w:t xml:space="preserve"> beneficjentów FE</w:t>
      </w:r>
      <w:r w:rsidRPr="00335CFA">
        <w:rPr>
          <w:rFonts w:asciiTheme="minorHAnsi" w:hAnsiTheme="minorHAnsi" w:cstheme="minorHAnsi"/>
          <w:color w:val="000000" w:themeColor="text1"/>
          <w:szCs w:val="24"/>
        </w:rPr>
        <w:t>;</w:t>
      </w:r>
    </w:p>
    <w:p w14:paraId="4CBA6119" w14:textId="77777777" w:rsidR="007716D6" w:rsidRPr="00335CFA" w:rsidRDefault="007716D6" w:rsidP="00266189">
      <w:pPr>
        <w:numPr>
          <w:ilvl w:val="1"/>
          <w:numId w:val="36"/>
        </w:numPr>
        <w:tabs>
          <w:tab w:val="clear" w:pos="720"/>
          <w:tab w:val="left" w:pos="426"/>
        </w:tabs>
        <w:spacing w:before="0" w:after="60"/>
        <w:ind w:left="426"/>
        <w:rPr>
          <w:rStyle w:val="ui-provider"/>
          <w:rFonts w:asciiTheme="minorHAnsi" w:hAnsiTheme="minorHAnsi" w:cstheme="minorHAnsi"/>
          <w:color w:val="000000" w:themeColor="text1"/>
          <w:szCs w:val="24"/>
        </w:rPr>
      </w:pPr>
      <w:r w:rsidRPr="00335CFA">
        <w:rPr>
          <w:rFonts w:asciiTheme="minorHAnsi" w:hAnsiTheme="minorHAnsi" w:cstheme="minorHAnsi"/>
          <w:color w:val="000000" w:themeColor="text1"/>
          <w:szCs w:val="24"/>
        </w:rPr>
        <w:lastRenderedPageBreak/>
        <w:t xml:space="preserve">załącznik nr 8: </w:t>
      </w:r>
      <w:r w:rsidRPr="00335CFA">
        <w:rPr>
          <w:rStyle w:val="ui-provider"/>
          <w:rFonts w:asciiTheme="minorHAnsi" w:hAnsiTheme="minorHAnsi" w:cstheme="minorHAnsi"/>
          <w:color w:val="000000" w:themeColor="text1"/>
          <w:szCs w:val="24"/>
        </w:rPr>
        <w:t>Lista podmiotów upoważnionych do ponoszenia wydatków nieposiadających statusu Partnera;</w:t>
      </w:r>
    </w:p>
    <w:p w14:paraId="252BDBB1" w14:textId="48247E03" w:rsidR="007716D6" w:rsidRPr="00002B1B" w:rsidRDefault="007716D6" w:rsidP="00266189">
      <w:pPr>
        <w:numPr>
          <w:ilvl w:val="1"/>
          <w:numId w:val="36"/>
        </w:numPr>
        <w:tabs>
          <w:tab w:val="clear" w:pos="720"/>
          <w:tab w:val="left" w:pos="426"/>
        </w:tabs>
        <w:spacing w:before="0" w:after="60"/>
        <w:ind w:left="426"/>
        <w:rPr>
          <w:rFonts w:asciiTheme="minorHAnsi" w:hAnsiTheme="minorHAnsi" w:cstheme="minorHAnsi"/>
          <w:color w:val="000000" w:themeColor="text1"/>
          <w:szCs w:val="24"/>
        </w:rPr>
      </w:pPr>
      <w:r w:rsidRPr="00335CFA">
        <w:rPr>
          <w:rFonts w:asciiTheme="minorHAnsi" w:hAnsiTheme="minorHAnsi" w:cstheme="minorHAnsi"/>
          <w:bCs/>
          <w:color w:val="000000" w:themeColor="text1"/>
          <w:szCs w:val="24"/>
        </w:rPr>
        <w:t xml:space="preserve">załącznik nr 9: </w:t>
      </w:r>
      <w:r w:rsidR="00DE330B" w:rsidRPr="00DE330B">
        <w:rPr>
          <w:rFonts w:asciiTheme="minorHAnsi" w:hAnsiTheme="minorHAnsi" w:cstheme="minorHAnsi"/>
          <w:bCs/>
          <w:color w:val="000000" w:themeColor="text1"/>
          <w:szCs w:val="24"/>
        </w:rPr>
        <w:t>Wniosek o dodanie osoby uprawnionej zarządzającej projektem po stronie Beneficjenta i Partnera (jeśli projekt jest realizowany w partnerstwie)</w:t>
      </w:r>
      <w:r w:rsidR="005D2712">
        <w:rPr>
          <w:rFonts w:asciiTheme="minorHAnsi" w:hAnsiTheme="minorHAnsi" w:cstheme="minorHAnsi"/>
          <w:bCs/>
          <w:color w:val="000000" w:themeColor="text1"/>
          <w:szCs w:val="24"/>
        </w:rPr>
        <w:t>;</w:t>
      </w:r>
    </w:p>
    <w:p w14:paraId="70BD1063" w14:textId="2AE8BFD1" w:rsidR="00002B1B" w:rsidRPr="00335CFA" w:rsidRDefault="00002B1B" w:rsidP="00266189">
      <w:pPr>
        <w:numPr>
          <w:ilvl w:val="1"/>
          <w:numId w:val="36"/>
        </w:numPr>
        <w:tabs>
          <w:tab w:val="clear" w:pos="720"/>
          <w:tab w:val="left" w:pos="426"/>
        </w:tabs>
        <w:spacing w:before="0" w:after="60"/>
        <w:ind w:left="426"/>
        <w:rPr>
          <w:rFonts w:asciiTheme="minorHAnsi" w:hAnsiTheme="minorHAnsi" w:cstheme="minorHAnsi"/>
          <w:color w:val="000000" w:themeColor="text1"/>
          <w:szCs w:val="24"/>
        </w:rPr>
      </w:pPr>
      <w:r>
        <w:rPr>
          <w:rFonts w:asciiTheme="minorHAnsi" w:hAnsiTheme="minorHAnsi" w:cstheme="minorHAnsi"/>
          <w:bCs/>
          <w:color w:val="000000" w:themeColor="text1"/>
          <w:szCs w:val="24"/>
        </w:rPr>
        <w:t>załącznik nr 10: W</w:t>
      </w:r>
      <w:r w:rsidRPr="00002B1B">
        <w:rPr>
          <w:rFonts w:asciiTheme="minorHAnsi" w:hAnsiTheme="minorHAnsi" w:cstheme="minorHAnsi"/>
          <w:bCs/>
          <w:color w:val="000000" w:themeColor="text1"/>
          <w:szCs w:val="24"/>
        </w:rPr>
        <w:t>yciąg z zapisów „Podręcznika wnioskodawcy i beneficjenta Funduszy Europejskich na lata 2021-2027 w zakresie informacji i promocji</w:t>
      </w:r>
      <w:r w:rsidR="00C80313">
        <w:rPr>
          <w:rFonts w:asciiTheme="minorHAnsi" w:hAnsiTheme="minorHAnsi" w:cstheme="minorHAnsi"/>
          <w:bCs/>
          <w:color w:val="000000" w:themeColor="text1"/>
          <w:szCs w:val="24"/>
        </w:rPr>
        <w:t>”.</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2"/>
        <w:gridCol w:w="1558"/>
      </w:tblGrid>
      <w:tr w:rsidR="007716D6" w:rsidRPr="00335CFA" w14:paraId="23C47843" w14:textId="77777777" w:rsidTr="004D0E64">
        <w:trPr>
          <w:trHeight w:val="993"/>
        </w:trPr>
        <w:tc>
          <w:tcPr>
            <w:tcW w:w="7512" w:type="dxa"/>
          </w:tcPr>
          <w:p w14:paraId="42C63512" w14:textId="77777777" w:rsidR="007716D6" w:rsidRDefault="007716D6" w:rsidP="007716D6">
            <w:pPr>
              <w:rPr>
                <w:rFonts w:asciiTheme="minorHAnsi" w:hAnsiTheme="minorHAnsi" w:cstheme="minorHAnsi"/>
                <w:szCs w:val="24"/>
              </w:rPr>
            </w:pPr>
            <w:r w:rsidRPr="00335CFA">
              <w:rPr>
                <w:rFonts w:asciiTheme="minorHAnsi" w:hAnsiTheme="minorHAnsi" w:cstheme="minorHAnsi"/>
                <w:b/>
                <w:bCs/>
                <w:szCs w:val="24"/>
              </w:rPr>
              <w:t>W imieniu Instytucji Pośredniczącej</w:t>
            </w:r>
            <w:r w:rsidRPr="00335CFA">
              <w:rPr>
                <w:rFonts w:asciiTheme="minorHAnsi" w:hAnsiTheme="minorHAnsi" w:cstheme="minorHAnsi"/>
                <w:szCs w:val="24"/>
              </w:rPr>
              <w:t>:</w:t>
            </w:r>
          </w:p>
          <w:p w14:paraId="7E45DD26" w14:textId="77777777" w:rsidR="00F8690F" w:rsidRDefault="007716D6" w:rsidP="00DB1902">
            <w:pPr>
              <w:rPr>
                <w:rFonts w:asciiTheme="minorHAnsi" w:hAnsiTheme="minorHAnsi" w:cstheme="minorHAnsi"/>
                <w:szCs w:val="24"/>
              </w:rPr>
            </w:pPr>
            <w:r w:rsidRPr="00335CFA">
              <w:rPr>
                <w:rFonts w:asciiTheme="minorHAnsi" w:hAnsiTheme="minorHAnsi" w:cstheme="minorHAnsi"/>
                <w:szCs w:val="24"/>
              </w:rPr>
              <w:t>……………………………………………….</w:t>
            </w:r>
            <w:r w:rsidRPr="00335CFA">
              <w:rPr>
                <w:rFonts w:asciiTheme="minorHAnsi" w:hAnsiTheme="minorHAnsi" w:cstheme="minorHAnsi"/>
                <w:szCs w:val="24"/>
              </w:rPr>
              <w:br/>
              <w:t>/podpisane elektronicznie/</w:t>
            </w:r>
          </w:p>
          <w:p w14:paraId="2EA0E8D3" w14:textId="22F0785A" w:rsidR="007716D6" w:rsidRPr="00335CFA" w:rsidRDefault="007716D6" w:rsidP="00DB1902">
            <w:pPr>
              <w:rPr>
                <w:rFonts w:asciiTheme="minorHAnsi" w:hAnsiTheme="minorHAnsi" w:cstheme="minorHAnsi"/>
                <w:szCs w:val="24"/>
              </w:rPr>
            </w:pPr>
            <w:r w:rsidRPr="00335CFA">
              <w:rPr>
                <w:rFonts w:asciiTheme="minorHAnsi" w:hAnsiTheme="minorHAnsi" w:cstheme="minorHAnsi"/>
                <w:b/>
                <w:bCs/>
                <w:szCs w:val="24"/>
              </w:rPr>
              <w:t>W imieniu Beneficjenta</w:t>
            </w:r>
            <w:r w:rsidRPr="00335CFA">
              <w:rPr>
                <w:rFonts w:asciiTheme="minorHAnsi" w:hAnsiTheme="minorHAnsi" w:cstheme="minorHAnsi"/>
                <w:szCs w:val="24"/>
              </w:rPr>
              <w:t>:</w:t>
            </w:r>
          </w:p>
          <w:p w14:paraId="6E10AFC8" w14:textId="77777777" w:rsidR="007716D6" w:rsidRPr="00F61CE6" w:rsidRDefault="007716D6" w:rsidP="007716D6">
            <w:pPr>
              <w:spacing w:before="1320"/>
              <w:rPr>
                <w:rFonts w:asciiTheme="minorHAnsi" w:hAnsiTheme="minorHAnsi" w:cstheme="minorHAnsi"/>
                <w:szCs w:val="24"/>
              </w:rPr>
            </w:pPr>
            <w:r w:rsidRPr="00335CFA">
              <w:rPr>
                <w:rFonts w:asciiTheme="minorHAnsi" w:hAnsiTheme="minorHAnsi" w:cstheme="minorHAnsi"/>
                <w:szCs w:val="24"/>
              </w:rPr>
              <w:t>……………………………………………..</w:t>
            </w:r>
            <w:r w:rsidRPr="00335CFA">
              <w:rPr>
                <w:rFonts w:asciiTheme="minorHAnsi" w:hAnsiTheme="minorHAnsi" w:cstheme="minorHAnsi"/>
                <w:szCs w:val="24"/>
              </w:rPr>
              <w:br/>
              <w:t>/podpisane elektronicznie/</w:t>
            </w:r>
          </w:p>
        </w:tc>
        <w:tc>
          <w:tcPr>
            <w:tcW w:w="1558" w:type="dxa"/>
          </w:tcPr>
          <w:p w14:paraId="1134704A" w14:textId="77777777" w:rsidR="007716D6" w:rsidRPr="00335CFA" w:rsidRDefault="007716D6" w:rsidP="004D0E64">
            <w:pPr>
              <w:widowControl w:val="0"/>
              <w:tabs>
                <w:tab w:val="num" w:pos="-2160"/>
              </w:tabs>
              <w:spacing w:before="120" w:after="80"/>
              <w:rPr>
                <w:rFonts w:asciiTheme="minorHAnsi" w:hAnsiTheme="minorHAnsi" w:cstheme="minorHAnsi"/>
                <w:color w:val="000000" w:themeColor="text1"/>
                <w:szCs w:val="24"/>
              </w:rPr>
            </w:pPr>
          </w:p>
        </w:tc>
      </w:tr>
    </w:tbl>
    <w:p w14:paraId="5E76E256" w14:textId="77777777" w:rsidR="00AB31F0" w:rsidRDefault="00AB31F0" w:rsidP="00C905B5">
      <w:pPr>
        <w:tabs>
          <w:tab w:val="left" w:pos="3315"/>
        </w:tabs>
        <w:rPr>
          <w:rFonts w:asciiTheme="minorHAnsi" w:hAnsiTheme="minorHAnsi" w:cstheme="minorBidi"/>
        </w:rPr>
        <w:sectPr w:rsidR="00AB31F0" w:rsidSect="0022718F">
          <w:headerReference w:type="even" r:id="rId21"/>
          <w:headerReference w:type="default" r:id="rId22"/>
          <w:footerReference w:type="even" r:id="rId23"/>
          <w:footerReference w:type="default" r:id="rId24"/>
          <w:headerReference w:type="first" r:id="rId25"/>
          <w:footerReference w:type="first" r:id="rId26"/>
          <w:pgSz w:w="11906" w:h="16838"/>
          <w:pgMar w:top="1418" w:right="1418" w:bottom="1418" w:left="1418" w:header="709" w:footer="709" w:gutter="0"/>
          <w:cols w:space="708"/>
          <w:titlePg/>
          <w:docGrid w:linePitch="600" w:charSpace="36864"/>
        </w:sectPr>
      </w:pPr>
    </w:p>
    <w:p w14:paraId="6C071445" w14:textId="7BE28522" w:rsidR="00AB31F0" w:rsidRPr="00AB31F0" w:rsidRDefault="00AB31F0" w:rsidP="00AB31F0">
      <w:pPr>
        <w:tabs>
          <w:tab w:val="left" w:pos="2947"/>
        </w:tabs>
        <w:rPr>
          <w:rFonts w:asciiTheme="minorHAnsi" w:hAnsiTheme="minorHAnsi" w:cstheme="minorBidi"/>
        </w:rPr>
        <w:sectPr w:rsidR="00AB31F0" w:rsidRPr="00AB31F0" w:rsidSect="0022718F">
          <w:type w:val="continuous"/>
          <w:pgSz w:w="11906" w:h="16838"/>
          <w:pgMar w:top="1418" w:right="1418" w:bottom="1418" w:left="1418" w:header="709" w:footer="709" w:gutter="0"/>
          <w:cols w:space="708"/>
          <w:titlePg/>
          <w:docGrid w:linePitch="600" w:charSpace="36864"/>
        </w:sectPr>
      </w:pPr>
    </w:p>
    <w:p w14:paraId="188C7086" w14:textId="6B23DE56" w:rsidR="00AB31F0" w:rsidRPr="00AB31F0" w:rsidRDefault="00AB31F0" w:rsidP="00AB31F0">
      <w:pPr>
        <w:tabs>
          <w:tab w:val="left" w:pos="1524"/>
        </w:tabs>
        <w:rPr>
          <w:rFonts w:asciiTheme="minorHAnsi" w:hAnsiTheme="minorHAnsi" w:cstheme="minorHAnsi"/>
        </w:rPr>
        <w:sectPr w:rsidR="00AB31F0" w:rsidRPr="00AB31F0" w:rsidSect="0022718F">
          <w:headerReference w:type="default" r:id="rId27"/>
          <w:type w:val="continuous"/>
          <w:pgSz w:w="11906" w:h="16838"/>
          <w:pgMar w:top="1276" w:right="1417" w:bottom="1417" w:left="1417" w:header="851" w:footer="708" w:gutter="0"/>
          <w:cols w:space="708"/>
          <w:docGrid w:linePitch="360"/>
        </w:sectPr>
      </w:pPr>
    </w:p>
    <w:p w14:paraId="1BC5283A" w14:textId="03F7B412" w:rsidR="00C905B5" w:rsidRPr="00C905B5" w:rsidRDefault="00C905B5" w:rsidP="008B3449">
      <w:pPr>
        <w:tabs>
          <w:tab w:val="left" w:pos="4052"/>
        </w:tabs>
        <w:rPr>
          <w:rFonts w:asciiTheme="minorHAnsi" w:hAnsiTheme="minorHAnsi" w:cstheme="minorHAnsi"/>
        </w:rPr>
      </w:pPr>
    </w:p>
    <w:sectPr w:rsidR="00C905B5" w:rsidRPr="00C905B5" w:rsidSect="0022718F">
      <w:type w:val="continuous"/>
      <w:pgSz w:w="11906" w:h="16838"/>
      <w:pgMar w:top="1276" w:right="1417" w:bottom="1417" w:left="1417" w:header="8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0C5044" w14:textId="77777777" w:rsidR="00AE0A87" w:rsidRDefault="00AE0A87" w:rsidP="006F3B3E">
      <w:pPr>
        <w:spacing w:after="0" w:line="240" w:lineRule="auto"/>
      </w:pPr>
      <w:r>
        <w:separator/>
      </w:r>
    </w:p>
  </w:endnote>
  <w:endnote w:type="continuationSeparator" w:id="0">
    <w:p w14:paraId="46157172" w14:textId="77777777" w:rsidR="00AE0A87" w:rsidRDefault="00AE0A87" w:rsidP="006F3B3E">
      <w:pPr>
        <w:spacing w:after="0" w:line="240" w:lineRule="auto"/>
      </w:pPr>
      <w:r>
        <w:continuationSeparator/>
      </w:r>
    </w:p>
  </w:endnote>
  <w:endnote w:type="continuationNotice" w:id="1">
    <w:p w14:paraId="105FBF0A" w14:textId="77777777" w:rsidR="00AE0A87" w:rsidRDefault="00AE0A8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rebuchetMS">
    <w:altName w:val="Calibri"/>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7E3C7" w14:textId="77777777" w:rsidR="007B4159" w:rsidRDefault="007B415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48561495"/>
      <w:docPartObj>
        <w:docPartGallery w:val="Page Numbers (Bottom of Page)"/>
        <w:docPartUnique/>
      </w:docPartObj>
    </w:sdtPr>
    <w:sdtEndPr>
      <w:rPr>
        <w:rFonts w:asciiTheme="minorHAnsi" w:hAnsiTheme="minorHAnsi" w:cstheme="minorHAnsi"/>
        <w:sz w:val="22"/>
        <w:szCs w:val="22"/>
      </w:rPr>
    </w:sdtEndPr>
    <w:sdtContent>
      <w:p w14:paraId="13681B5C" w14:textId="45EEE9E3" w:rsidR="006F3B3E" w:rsidRPr="00B3231C" w:rsidRDefault="00B3231C" w:rsidP="00B3231C">
        <w:pPr>
          <w:pStyle w:val="Stopka"/>
          <w:jc w:val="center"/>
          <w:rPr>
            <w:rFonts w:asciiTheme="minorHAnsi" w:hAnsiTheme="minorHAnsi" w:cstheme="minorHAnsi"/>
            <w:sz w:val="22"/>
            <w:szCs w:val="22"/>
          </w:rPr>
        </w:pPr>
        <w:r w:rsidRPr="00B3231C">
          <w:rPr>
            <w:rFonts w:asciiTheme="minorHAnsi" w:hAnsiTheme="minorHAnsi" w:cstheme="minorHAnsi"/>
            <w:sz w:val="22"/>
            <w:szCs w:val="22"/>
          </w:rPr>
          <w:fldChar w:fldCharType="begin"/>
        </w:r>
        <w:r w:rsidRPr="00B3231C">
          <w:rPr>
            <w:rFonts w:asciiTheme="minorHAnsi" w:hAnsiTheme="minorHAnsi" w:cstheme="minorHAnsi"/>
            <w:sz w:val="22"/>
            <w:szCs w:val="22"/>
          </w:rPr>
          <w:instrText>PAGE   \* MERGEFORMAT</w:instrText>
        </w:r>
        <w:r w:rsidRPr="00B3231C">
          <w:rPr>
            <w:rFonts w:asciiTheme="minorHAnsi" w:hAnsiTheme="minorHAnsi" w:cstheme="minorHAnsi"/>
            <w:sz w:val="22"/>
            <w:szCs w:val="22"/>
          </w:rPr>
          <w:fldChar w:fldCharType="separate"/>
        </w:r>
        <w:r w:rsidRPr="00B3231C">
          <w:rPr>
            <w:rFonts w:asciiTheme="minorHAnsi" w:hAnsiTheme="minorHAnsi" w:cstheme="minorHAnsi"/>
            <w:sz w:val="22"/>
            <w:szCs w:val="22"/>
          </w:rPr>
          <w:t>2</w:t>
        </w:r>
        <w:r w:rsidRPr="00B3231C">
          <w:rPr>
            <w:rFonts w:asciiTheme="minorHAnsi" w:hAnsiTheme="minorHAnsi" w:cstheme="minorHAnsi"/>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02528134"/>
      <w:docPartObj>
        <w:docPartGallery w:val="Page Numbers (Bottom of Page)"/>
        <w:docPartUnique/>
      </w:docPartObj>
    </w:sdtPr>
    <w:sdtEndPr>
      <w:rPr>
        <w:rFonts w:asciiTheme="minorHAnsi" w:hAnsiTheme="minorHAnsi" w:cstheme="minorHAnsi"/>
        <w:sz w:val="22"/>
        <w:szCs w:val="22"/>
      </w:rPr>
    </w:sdtEndPr>
    <w:sdtContent>
      <w:p w14:paraId="204A0393" w14:textId="0351244E" w:rsidR="006F3B3E" w:rsidRPr="00B3231C" w:rsidRDefault="00B3231C" w:rsidP="00B3231C">
        <w:pPr>
          <w:pStyle w:val="Stopka"/>
          <w:jc w:val="center"/>
          <w:rPr>
            <w:rFonts w:asciiTheme="minorHAnsi" w:hAnsiTheme="minorHAnsi" w:cstheme="minorHAnsi"/>
            <w:sz w:val="22"/>
            <w:szCs w:val="22"/>
          </w:rPr>
        </w:pPr>
        <w:r w:rsidRPr="00B3231C">
          <w:rPr>
            <w:rFonts w:asciiTheme="minorHAnsi" w:hAnsiTheme="minorHAnsi" w:cstheme="minorHAnsi"/>
            <w:sz w:val="22"/>
            <w:szCs w:val="22"/>
          </w:rPr>
          <w:fldChar w:fldCharType="begin"/>
        </w:r>
        <w:r w:rsidRPr="00B3231C">
          <w:rPr>
            <w:rFonts w:asciiTheme="minorHAnsi" w:hAnsiTheme="minorHAnsi" w:cstheme="minorHAnsi"/>
            <w:sz w:val="22"/>
            <w:szCs w:val="22"/>
          </w:rPr>
          <w:instrText>PAGE   \* MERGEFORMAT</w:instrText>
        </w:r>
        <w:r w:rsidRPr="00B3231C">
          <w:rPr>
            <w:rFonts w:asciiTheme="minorHAnsi" w:hAnsiTheme="minorHAnsi" w:cstheme="minorHAnsi"/>
            <w:sz w:val="22"/>
            <w:szCs w:val="22"/>
          </w:rPr>
          <w:fldChar w:fldCharType="separate"/>
        </w:r>
        <w:r w:rsidRPr="00B3231C">
          <w:rPr>
            <w:rFonts w:asciiTheme="minorHAnsi" w:hAnsiTheme="minorHAnsi" w:cstheme="minorHAnsi"/>
            <w:sz w:val="22"/>
            <w:szCs w:val="22"/>
          </w:rPr>
          <w:t>2</w:t>
        </w:r>
        <w:r w:rsidRPr="00B3231C">
          <w:rPr>
            <w:rFonts w:asciiTheme="minorHAnsi" w:hAnsiTheme="minorHAnsi" w:cstheme="minorHAns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90F90E" w14:textId="77777777" w:rsidR="00AE0A87" w:rsidRDefault="00AE0A87" w:rsidP="006F3B3E">
      <w:pPr>
        <w:spacing w:after="0" w:line="240" w:lineRule="auto"/>
      </w:pPr>
      <w:r>
        <w:separator/>
      </w:r>
    </w:p>
  </w:footnote>
  <w:footnote w:type="continuationSeparator" w:id="0">
    <w:p w14:paraId="5FCED356" w14:textId="77777777" w:rsidR="00AE0A87" w:rsidRDefault="00AE0A87" w:rsidP="006F3B3E">
      <w:pPr>
        <w:spacing w:after="0" w:line="240" w:lineRule="auto"/>
      </w:pPr>
      <w:r>
        <w:continuationSeparator/>
      </w:r>
    </w:p>
  </w:footnote>
  <w:footnote w:type="continuationNotice" w:id="1">
    <w:p w14:paraId="1D93F76A" w14:textId="77777777" w:rsidR="00AE0A87" w:rsidRDefault="00AE0A87">
      <w:pPr>
        <w:spacing w:after="0" w:line="240" w:lineRule="auto"/>
      </w:pPr>
    </w:p>
  </w:footnote>
  <w:footnote w:id="2">
    <w:p w14:paraId="005EF62D" w14:textId="77777777" w:rsidR="007716D6" w:rsidRPr="001628D1" w:rsidRDefault="007716D6" w:rsidP="007716D6">
      <w:pPr>
        <w:pStyle w:val="Tekstprzypisudolnego"/>
        <w:rPr>
          <w:sz w:val="17"/>
          <w:szCs w:val="17"/>
        </w:rPr>
      </w:pPr>
      <w:r w:rsidRPr="001628D1">
        <w:rPr>
          <w:rStyle w:val="Odwoanieprzypisudolnego"/>
          <w:rFonts w:ascii="Calibri" w:hAnsi="Calibri"/>
          <w:sz w:val="17"/>
          <w:szCs w:val="17"/>
        </w:rPr>
        <w:footnoteRef/>
      </w:r>
      <w:r w:rsidRPr="001628D1">
        <w:rPr>
          <w:rFonts w:ascii="Calibri" w:hAnsi="Calibri"/>
          <w:sz w:val="17"/>
          <w:szCs w:val="17"/>
        </w:rPr>
        <w:t xml:space="preserve"> W przypadku, gdy Projekt nie jest realizowany w ramach partnerstwa, należy skreślić.</w:t>
      </w:r>
    </w:p>
  </w:footnote>
  <w:footnote w:id="3">
    <w:p w14:paraId="5616B9B8" w14:textId="77777777" w:rsidR="007716D6" w:rsidRPr="001628D1" w:rsidRDefault="007716D6" w:rsidP="001726D6">
      <w:pPr>
        <w:pStyle w:val="Tekstprzypisudolnego"/>
        <w:spacing w:before="0" w:after="60"/>
        <w:rPr>
          <w:sz w:val="17"/>
          <w:szCs w:val="17"/>
        </w:rPr>
      </w:pPr>
      <w:r w:rsidRPr="001628D1">
        <w:rPr>
          <w:rStyle w:val="Odwoanieprzypisudolnego"/>
          <w:rFonts w:ascii="Calibri" w:hAnsi="Calibri"/>
          <w:sz w:val="17"/>
          <w:szCs w:val="17"/>
        </w:rPr>
        <w:footnoteRef/>
      </w:r>
      <w:r w:rsidRPr="001628D1">
        <w:rPr>
          <w:rStyle w:val="Odwoanieprzypisudolnego"/>
          <w:sz w:val="17"/>
          <w:szCs w:val="17"/>
        </w:rPr>
        <w:t xml:space="preserve"> </w:t>
      </w:r>
      <w:r w:rsidRPr="001628D1">
        <w:rPr>
          <w:rFonts w:ascii="Calibri" w:hAnsi="Calibri"/>
          <w:sz w:val="17"/>
          <w:szCs w:val="17"/>
        </w:rPr>
        <w:t>W przypadku gdy Projekt nie jest realizowany w partnerstwie, należy skreślić.</w:t>
      </w:r>
    </w:p>
  </w:footnote>
  <w:footnote w:id="4">
    <w:p w14:paraId="40DFA97A" w14:textId="77777777" w:rsidR="007716D6" w:rsidRPr="001726D6" w:rsidRDefault="007716D6" w:rsidP="001726D6">
      <w:pPr>
        <w:pStyle w:val="Tekstprzypisudolnego"/>
        <w:spacing w:before="0"/>
        <w:rPr>
          <w:sz w:val="17"/>
          <w:szCs w:val="17"/>
        </w:rPr>
      </w:pPr>
      <w:r w:rsidRPr="001628D1">
        <w:rPr>
          <w:rStyle w:val="Odwoanieprzypisudolnego"/>
          <w:rFonts w:ascii="Calibri" w:hAnsi="Calibri"/>
          <w:sz w:val="17"/>
          <w:szCs w:val="17"/>
        </w:rPr>
        <w:footnoteRef/>
      </w:r>
      <w:r w:rsidRPr="001628D1">
        <w:rPr>
          <w:rFonts w:ascii="Calibri" w:hAnsi="Calibri"/>
          <w:sz w:val="17"/>
          <w:szCs w:val="17"/>
        </w:rPr>
        <w:t xml:space="preserve"> W przypadku, gdy Projekt nie jest realizowany w ramach partnerstwa, należy skreślić.</w:t>
      </w:r>
    </w:p>
    <w:p w14:paraId="5F75892E" w14:textId="77777777" w:rsidR="007716D6" w:rsidRPr="00492474" w:rsidRDefault="007716D6" w:rsidP="007716D6">
      <w:pPr>
        <w:pStyle w:val="Tekstprzypisudolnego"/>
        <w:spacing w:after="60"/>
      </w:pPr>
    </w:p>
  </w:footnote>
  <w:footnote w:id="5">
    <w:p w14:paraId="3B1C9E13" w14:textId="77777777" w:rsidR="007716D6" w:rsidRPr="001628D1" w:rsidRDefault="007716D6" w:rsidP="007716D6">
      <w:pPr>
        <w:pStyle w:val="Tekstprzypisudolnego"/>
        <w:rPr>
          <w:rFonts w:asciiTheme="minorHAnsi" w:hAnsiTheme="minorHAnsi" w:cstheme="minorHAnsi"/>
          <w:sz w:val="17"/>
          <w:szCs w:val="17"/>
        </w:rPr>
      </w:pPr>
      <w:r w:rsidRPr="001628D1">
        <w:rPr>
          <w:rStyle w:val="Odwoanieprzypisudolnego"/>
          <w:rFonts w:asciiTheme="minorHAnsi" w:hAnsiTheme="minorHAnsi" w:cstheme="minorHAnsi"/>
          <w:sz w:val="17"/>
          <w:szCs w:val="17"/>
        </w:rPr>
        <w:footnoteRef/>
      </w:r>
      <w:r w:rsidRPr="001628D1">
        <w:rPr>
          <w:rFonts w:asciiTheme="minorHAnsi" w:hAnsiTheme="minorHAnsi" w:cstheme="minorHAnsi"/>
          <w:sz w:val="17"/>
          <w:szCs w:val="17"/>
        </w:rPr>
        <w:t xml:space="preserve"> W przypadku gdy Beneficjentem Projektu jest jednostka sektora finansów publicznych.</w:t>
      </w:r>
    </w:p>
  </w:footnote>
  <w:footnote w:id="6">
    <w:p w14:paraId="53E91C1D" w14:textId="77777777" w:rsidR="007716D6" w:rsidRPr="00CC4604" w:rsidRDefault="007716D6" w:rsidP="007716D6">
      <w:pPr>
        <w:pStyle w:val="Tekstprzypisudolnego"/>
        <w:spacing w:before="0"/>
        <w:rPr>
          <w:rFonts w:asciiTheme="minorHAnsi" w:hAnsiTheme="minorHAnsi" w:cstheme="minorHAnsi"/>
          <w:sz w:val="17"/>
          <w:szCs w:val="17"/>
        </w:rPr>
      </w:pPr>
      <w:r w:rsidRPr="00195309">
        <w:rPr>
          <w:rStyle w:val="Odwoanieprzypisudolnego"/>
          <w:rFonts w:ascii="Calibri" w:hAnsi="Calibri"/>
          <w:sz w:val="17"/>
          <w:szCs w:val="17"/>
        </w:rPr>
        <w:footnoteRef/>
      </w:r>
      <w:r w:rsidRPr="00195309">
        <w:rPr>
          <w:rStyle w:val="Odwoanieprzypisudolnego"/>
          <w:rFonts w:ascii="Calibri" w:hAnsi="Calibri"/>
          <w:sz w:val="17"/>
          <w:szCs w:val="17"/>
        </w:rPr>
        <w:t xml:space="preserve"> </w:t>
      </w:r>
      <w:r w:rsidRPr="00CC4604">
        <w:rPr>
          <w:rFonts w:asciiTheme="minorHAnsi" w:hAnsiTheme="minorHAnsi" w:cstheme="minorHAnsi"/>
          <w:sz w:val="17"/>
          <w:szCs w:val="17"/>
        </w:rPr>
        <w:t>Dotyczy przypadku, gdy Projekt jest realizowany w ramach partnerstwa.</w:t>
      </w:r>
    </w:p>
  </w:footnote>
  <w:footnote w:id="7">
    <w:p w14:paraId="30E85CE0" w14:textId="77777777" w:rsidR="007716D6" w:rsidRPr="00CC4604" w:rsidRDefault="007716D6" w:rsidP="007716D6">
      <w:pPr>
        <w:pStyle w:val="Tekstprzypisudolnego"/>
        <w:spacing w:before="0"/>
        <w:rPr>
          <w:rFonts w:asciiTheme="minorHAnsi" w:hAnsiTheme="minorHAnsi" w:cstheme="minorHAnsi"/>
          <w:sz w:val="17"/>
          <w:szCs w:val="17"/>
        </w:rPr>
      </w:pPr>
      <w:r w:rsidRPr="00CC4604">
        <w:rPr>
          <w:rStyle w:val="Odwoanieprzypisudolnego"/>
          <w:rFonts w:asciiTheme="minorHAnsi" w:hAnsiTheme="minorHAnsi" w:cstheme="minorHAnsi"/>
          <w:sz w:val="17"/>
          <w:szCs w:val="17"/>
        </w:rPr>
        <w:footnoteRef/>
      </w:r>
      <w:r w:rsidRPr="00CC4604">
        <w:rPr>
          <w:rFonts w:asciiTheme="minorHAnsi" w:hAnsiTheme="minorHAnsi" w:cstheme="minorHAnsi"/>
          <w:sz w:val="17"/>
          <w:szCs w:val="17"/>
        </w:rPr>
        <w:t xml:space="preserve"> Dotyczy przypadku, gdy Projekt jest realizowany w ramach partnerstwa.</w:t>
      </w:r>
    </w:p>
  </w:footnote>
  <w:footnote w:id="8">
    <w:p w14:paraId="5D3FDD22" w14:textId="77777777" w:rsidR="007716D6" w:rsidRPr="00195309" w:rsidRDefault="007716D6" w:rsidP="007716D6">
      <w:pPr>
        <w:pStyle w:val="Tekstprzypisudolnego"/>
        <w:spacing w:before="0"/>
        <w:rPr>
          <w:rFonts w:ascii="Calibri" w:hAnsi="Calibri" w:cs="Calibri"/>
          <w:sz w:val="17"/>
          <w:szCs w:val="17"/>
        </w:rPr>
      </w:pPr>
      <w:r w:rsidRPr="00CC4604">
        <w:rPr>
          <w:rStyle w:val="Odwoanieprzypisudolnego"/>
          <w:rFonts w:asciiTheme="minorHAnsi" w:hAnsiTheme="minorHAnsi" w:cstheme="minorHAnsi"/>
          <w:sz w:val="17"/>
          <w:szCs w:val="17"/>
        </w:rPr>
        <w:footnoteRef/>
      </w:r>
      <w:r w:rsidRPr="00CC4604">
        <w:rPr>
          <w:rFonts w:asciiTheme="minorHAnsi" w:hAnsiTheme="minorHAnsi" w:cstheme="minorHAnsi"/>
          <w:sz w:val="17"/>
          <w:szCs w:val="17"/>
        </w:rPr>
        <w:t xml:space="preserve"> Dotyczy przypadku, gdy Projekt jest realizowany w ramach partnerstwa</w:t>
      </w:r>
      <w:r w:rsidRPr="00195309">
        <w:rPr>
          <w:rFonts w:ascii="Calibri" w:hAnsi="Calibri" w:cs="Calibri"/>
          <w:sz w:val="17"/>
          <w:szCs w:val="17"/>
        </w:rPr>
        <w:t>.</w:t>
      </w:r>
    </w:p>
  </w:footnote>
  <w:footnote w:id="9">
    <w:p w14:paraId="7613406F" w14:textId="1D2740C2" w:rsidR="007716D6" w:rsidRPr="001628D1" w:rsidRDefault="007716D6" w:rsidP="001628D1">
      <w:pPr>
        <w:pStyle w:val="Tekstprzypisudolnego"/>
        <w:spacing w:before="0"/>
        <w:rPr>
          <w:rFonts w:asciiTheme="minorHAnsi" w:hAnsiTheme="minorHAnsi" w:cstheme="minorHAnsi"/>
          <w:sz w:val="17"/>
          <w:szCs w:val="17"/>
        </w:rPr>
      </w:pPr>
      <w:r w:rsidRPr="001628D1">
        <w:rPr>
          <w:rStyle w:val="Odwoanieprzypisudolnego"/>
          <w:rFonts w:asciiTheme="minorHAnsi" w:hAnsiTheme="minorHAnsi" w:cstheme="minorHAnsi"/>
          <w:sz w:val="17"/>
          <w:szCs w:val="17"/>
        </w:rPr>
        <w:footnoteRef/>
      </w:r>
      <w:r w:rsidRPr="001628D1">
        <w:rPr>
          <w:rFonts w:asciiTheme="minorHAnsi" w:hAnsiTheme="minorHAnsi" w:cstheme="minorHAnsi"/>
          <w:sz w:val="17"/>
          <w:szCs w:val="17"/>
        </w:rPr>
        <w:t xml:space="preserve"> </w:t>
      </w:r>
      <w:r w:rsidR="00B37B59">
        <w:rPr>
          <w:rFonts w:asciiTheme="minorHAnsi" w:hAnsiTheme="minorHAnsi" w:cstheme="minorHAnsi"/>
          <w:sz w:val="17"/>
          <w:szCs w:val="17"/>
        </w:rPr>
        <w:t>D</w:t>
      </w:r>
      <w:r w:rsidRPr="001628D1">
        <w:rPr>
          <w:rFonts w:asciiTheme="minorHAnsi" w:hAnsiTheme="minorHAnsi" w:cstheme="minorHAnsi"/>
          <w:sz w:val="17"/>
          <w:szCs w:val="17"/>
        </w:rPr>
        <w:t>otyczy operacji, które obejmują inwestycje w infrastrukturę lub inwestycje produkcyjne.</w:t>
      </w:r>
    </w:p>
  </w:footnote>
  <w:footnote w:id="10">
    <w:p w14:paraId="5B9BCF6B" w14:textId="4E1172D2" w:rsidR="007716D6" w:rsidRPr="0080166D" w:rsidRDefault="007716D6" w:rsidP="001628D1">
      <w:pPr>
        <w:pStyle w:val="Tekstprzypisudolnego"/>
        <w:spacing w:before="0"/>
        <w:rPr>
          <w:rFonts w:ascii="Calibri" w:hAnsi="Calibri"/>
          <w:sz w:val="24"/>
          <w:szCs w:val="24"/>
        </w:rPr>
      </w:pPr>
      <w:r w:rsidRPr="001628D1">
        <w:rPr>
          <w:rStyle w:val="Odwoanieprzypisudolnego"/>
          <w:rFonts w:asciiTheme="minorHAnsi" w:hAnsiTheme="minorHAnsi" w:cstheme="minorHAnsi"/>
          <w:sz w:val="17"/>
          <w:szCs w:val="17"/>
        </w:rPr>
        <w:footnoteRef/>
      </w:r>
      <w:r w:rsidR="001628D1">
        <w:rPr>
          <w:rFonts w:asciiTheme="minorHAnsi" w:hAnsiTheme="minorHAnsi" w:cstheme="minorHAnsi"/>
          <w:sz w:val="17"/>
          <w:szCs w:val="17"/>
        </w:rPr>
        <w:t xml:space="preserve"> </w:t>
      </w:r>
      <w:r w:rsidRPr="001628D1">
        <w:rPr>
          <w:rFonts w:asciiTheme="minorHAnsi" w:hAnsiTheme="minorHAnsi" w:cstheme="minorHAnsi"/>
          <w:sz w:val="17"/>
          <w:szCs w:val="17"/>
        </w:rPr>
        <w:t xml:space="preserve">Ust. 5 </w:t>
      </w:r>
      <w:r w:rsidRPr="001628D1">
        <w:rPr>
          <w:rFonts w:asciiTheme="minorHAnsi" w:hAnsiTheme="minorHAnsi" w:cstheme="minorHAnsi"/>
          <w:bCs/>
          <w:sz w:val="17"/>
          <w:szCs w:val="17"/>
        </w:rPr>
        <w:t>§</w:t>
      </w:r>
      <w:r w:rsidRPr="001628D1">
        <w:rPr>
          <w:rFonts w:asciiTheme="minorHAnsi" w:hAnsiTheme="minorHAnsi" w:cstheme="minorHAnsi"/>
          <w:sz w:val="17"/>
          <w:szCs w:val="17"/>
        </w:rPr>
        <w:t xml:space="preserve"> 1</w:t>
      </w:r>
      <w:r w:rsidR="0085106B">
        <w:rPr>
          <w:rFonts w:asciiTheme="minorHAnsi" w:hAnsiTheme="minorHAnsi" w:cstheme="minorHAnsi"/>
          <w:sz w:val="17"/>
          <w:szCs w:val="17"/>
        </w:rPr>
        <w:t>2</w:t>
      </w:r>
      <w:r w:rsidRPr="001628D1">
        <w:rPr>
          <w:rFonts w:asciiTheme="minorHAnsi" w:hAnsiTheme="minorHAnsi" w:cstheme="minorHAnsi"/>
          <w:sz w:val="17"/>
          <w:szCs w:val="17"/>
        </w:rPr>
        <w:t xml:space="preserve"> nie ma zastosowania w odniesieniu do wskaźników informacyjnych (produktu lub rezultatu), tj. wskaźników, które służą do monitorowania realizacji projektu, przy czym, poziom wykonania ich wartości docelowych nie stanowi przedmiotu rozliczenia projektu.</w:t>
      </w:r>
    </w:p>
  </w:footnote>
  <w:footnote w:id="11">
    <w:p w14:paraId="037127B2" w14:textId="77777777" w:rsidR="007716D6" w:rsidRPr="001628D1" w:rsidRDefault="007716D6" w:rsidP="007716D6">
      <w:pPr>
        <w:pStyle w:val="Tekstprzypisudolnego"/>
        <w:rPr>
          <w:rFonts w:asciiTheme="minorHAnsi" w:hAnsiTheme="minorHAnsi" w:cstheme="minorHAnsi"/>
          <w:sz w:val="17"/>
          <w:szCs w:val="17"/>
        </w:rPr>
      </w:pPr>
      <w:r w:rsidRPr="001628D1">
        <w:rPr>
          <w:rStyle w:val="Odwoanieprzypisudolnego"/>
          <w:rFonts w:asciiTheme="minorHAnsi" w:hAnsiTheme="minorHAnsi" w:cstheme="minorHAnsi"/>
          <w:sz w:val="17"/>
          <w:szCs w:val="17"/>
        </w:rPr>
        <w:footnoteRef/>
      </w:r>
      <w:r w:rsidRPr="001628D1">
        <w:rPr>
          <w:rFonts w:asciiTheme="minorHAnsi" w:hAnsiTheme="minorHAnsi" w:cstheme="minorHAnsi"/>
          <w:sz w:val="17"/>
          <w:szCs w:val="17"/>
        </w:rPr>
        <w:t xml:space="preserve"> Pojęcie to zostało wykształcone w orzecznictwie Trybunału Sprawiedliwości Unii Europejskiej (TSUE) i obejmuje ono zamówienia udzielane przez instytucje zamawiające podległym sobie podmiotom. W odniesieniu do tej kategorii zamówień mamy do czynienia z utrwalonym już orzecznictwem TSUE, zgodnie z którym nie ma obowiązku ogłaszania przetargu, nawet w przypadku, gdy zleceniobiorca jest podmiotem prawnie odrębnym od instytucji zamawiającej, gdy spełnione zostaną dwa warunki. Po pierwsze organ administracji publicznej będący instytucją zamawiającą musi sprawować nad tym odrębnym podmiotem kontrolę analogiczną do kontroli sprawowanej nad swoimi własnymi służbami, a po drugie podmiot ten musi wykonywać swoją działalność w zasadniczej części na rzecz kontrolującej ją jednostki lub jednostek. Na gruncie ustawy Pzp kwestia zamówień w trybie in-house została uregulowana w art. 214 ust. 1 pkt 11-14. W Wytycznych dot. kwalifikowalności kwestię tę uregulowano w sekcji 3.2.1 pkt 2 lit. i).</w:t>
      </w:r>
    </w:p>
  </w:footnote>
  <w:footnote w:id="12">
    <w:p w14:paraId="7AA4A5D9" w14:textId="41189AAB" w:rsidR="002F45C1" w:rsidRPr="003A1818" w:rsidRDefault="002F45C1" w:rsidP="002F45C1">
      <w:pPr>
        <w:pStyle w:val="Tekstprzypisudolnego"/>
      </w:pPr>
      <w:r w:rsidRPr="007F57CF">
        <w:rPr>
          <w:rStyle w:val="Odwoanieprzypisudolnego"/>
          <w:sz w:val="17"/>
          <w:szCs w:val="17"/>
        </w:rPr>
        <w:footnoteRef/>
      </w:r>
      <w:r w:rsidRPr="007F57CF">
        <w:rPr>
          <w:sz w:val="17"/>
          <w:szCs w:val="17"/>
        </w:rPr>
        <w:t xml:space="preserve"> </w:t>
      </w:r>
      <w:r w:rsidRPr="00E55455">
        <w:rPr>
          <w:rFonts w:asciiTheme="minorHAnsi" w:hAnsiTheme="minorHAnsi" w:cstheme="minorHAnsi"/>
          <w:sz w:val="17"/>
          <w:szCs w:val="17"/>
        </w:rPr>
        <w:t xml:space="preserve">Całkowity koszt projektu obejmuje koszty kwalifikowalne i niekwalifikowalne. Koszt projektu należy przeliczyć według kursu Europejskiego Banku Centralnego </w:t>
      </w:r>
      <w:r w:rsidRPr="00E55455">
        <w:rPr>
          <w:rFonts w:asciiTheme="minorHAnsi" w:hAnsiTheme="minorHAnsi" w:cstheme="minorHAnsi"/>
          <w:sz w:val="17"/>
          <w:szCs w:val="17"/>
          <w:lang w:bidi="pl-PL"/>
        </w:rPr>
        <w:t xml:space="preserve">z przedostatniego dnia pracy Komisji Europejskiej w miesiącu poprzedzającym miesiąc podpisana </w:t>
      </w:r>
      <w:r w:rsidR="00E61C88">
        <w:rPr>
          <w:rFonts w:asciiTheme="minorHAnsi" w:hAnsiTheme="minorHAnsi" w:cstheme="minorHAnsi"/>
          <w:sz w:val="17"/>
          <w:szCs w:val="17"/>
          <w:lang w:bidi="pl-PL"/>
        </w:rPr>
        <w:t>porozumienia</w:t>
      </w:r>
      <w:r w:rsidRPr="00E55455">
        <w:rPr>
          <w:rFonts w:asciiTheme="minorHAnsi" w:hAnsiTheme="minorHAnsi" w:cstheme="minorHAnsi"/>
          <w:sz w:val="17"/>
          <w:szCs w:val="17"/>
          <w:lang w:bidi="pl-PL"/>
        </w:rPr>
        <w:t xml:space="preserve"> o dofinansowanie.</w:t>
      </w:r>
    </w:p>
  </w:footnote>
  <w:footnote w:id="13">
    <w:p w14:paraId="270C99C1" w14:textId="77777777" w:rsidR="007716D6" w:rsidRPr="001628D1" w:rsidRDefault="007716D6" w:rsidP="007716D6">
      <w:pPr>
        <w:pStyle w:val="Default"/>
        <w:contextualSpacing/>
        <w:rPr>
          <w:rFonts w:asciiTheme="minorHAnsi" w:hAnsiTheme="minorHAnsi" w:cstheme="minorHAnsi"/>
          <w:sz w:val="17"/>
          <w:szCs w:val="17"/>
        </w:rPr>
      </w:pPr>
      <w:r w:rsidRPr="001628D1">
        <w:rPr>
          <w:rStyle w:val="Odwoanieprzypisudolnego"/>
          <w:rFonts w:asciiTheme="minorHAnsi" w:hAnsiTheme="minorHAnsi" w:cstheme="minorHAnsi"/>
          <w:sz w:val="17"/>
          <w:szCs w:val="17"/>
        </w:rPr>
        <w:footnoteRef/>
      </w:r>
      <w:bookmarkStart w:id="12" w:name="_Hlk122348012"/>
      <w:r w:rsidRPr="001628D1">
        <w:rPr>
          <w:rFonts w:asciiTheme="minorHAnsi" w:hAnsiTheme="minorHAnsi" w:cstheme="minorHAnsi"/>
          <w:sz w:val="17"/>
          <w:szCs w:val="17"/>
        </w:rPr>
        <w:t xml:space="preserve"> Projekt, który wnosi znaczący wkład w osiąganie celów programu i który podlega szczególnym środkom dotyczącym monitorowania i komunikacji. </w:t>
      </w:r>
    </w:p>
    <w:bookmarkEnd w:id="12"/>
  </w:footnote>
  <w:footnote w:id="14">
    <w:p w14:paraId="29733C88" w14:textId="399EE42D" w:rsidR="007716D6" w:rsidRPr="001628D1" w:rsidRDefault="007716D6" w:rsidP="007716D6">
      <w:pPr>
        <w:pStyle w:val="Tekstprzypisudolnego"/>
        <w:contextualSpacing/>
        <w:rPr>
          <w:rFonts w:asciiTheme="minorHAnsi" w:hAnsiTheme="minorHAnsi" w:cstheme="minorHAnsi"/>
          <w:sz w:val="17"/>
          <w:szCs w:val="17"/>
        </w:rPr>
      </w:pPr>
      <w:r w:rsidRPr="001628D1">
        <w:rPr>
          <w:rStyle w:val="Odwoanieprzypisudolnego"/>
          <w:rFonts w:asciiTheme="minorHAnsi" w:hAnsiTheme="minorHAnsi" w:cstheme="minorHAnsi"/>
          <w:sz w:val="17"/>
          <w:szCs w:val="17"/>
        </w:rPr>
        <w:footnoteRef/>
      </w:r>
      <w:r w:rsidR="000B4C97">
        <w:rPr>
          <w:rFonts w:asciiTheme="minorHAnsi" w:hAnsiTheme="minorHAnsi" w:cstheme="minorHAnsi"/>
          <w:sz w:val="17"/>
          <w:szCs w:val="17"/>
        </w:rPr>
        <w:t xml:space="preserve"> </w:t>
      </w:r>
      <w:r w:rsidR="000B4C97" w:rsidRPr="00E55455">
        <w:rPr>
          <w:rFonts w:asciiTheme="minorHAnsi" w:hAnsiTheme="minorHAnsi" w:cstheme="minorHAnsi"/>
          <w:sz w:val="17"/>
          <w:szCs w:val="17"/>
        </w:rPr>
        <w:t xml:space="preserve">Całkowity koszt projektu obejmuje koszty kwalifikowalne i niekwalifikowalne. Koszt projektu należy przeliczyć według kursu Europejskiego Banku Centralnego </w:t>
      </w:r>
      <w:r w:rsidR="000B4C97" w:rsidRPr="00E55455">
        <w:rPr>
          <w:rFonts w:asciiTheme="minorHAnsi" w:hAnsiTheme="minorHAnsi" w:cstheme="minorHAnsi"/>
          <w:sz w:val="17"/>
          <w:szCs w:val="17"/>
          <w:lang w:bidi="pl-PL"/>
        </w:rPr>
        <w:t xml:space="preserve">z przedostatniego dnia pracy Komisji Europejskiej w miesiącu poprzedzającym miesiąc podpisana </w:t>
      </w:r>
      <w:r w:rsidR="000B4C97">
        <w:rPr>
          <w:rFonts w:asciiTheme="minorHAnsi" w:hAnsiTheme="minorHAnsi" w:cstheme="minorHAnsi"/>
          <w:sz w:val="17"/>
          <w:szCs w:val="17"/>
          <w:lang w:bidi="pl-PL"/>
        </w:rPr>
        <w:t>porozumienia</w:t>
      </w:r>
      <w:r w:rsidR="000B4C97" w:rsidRPr="00E55455">
        <w:rPr>
          <w:rFonts w:asciiTheme="minorHAnsi" w:hAnsiTheme="minorHAnsi" w:cstheme="minorHAnsi"/>
          <w:sz w:val="17"/>
          <w:szCs w:val="17"/>
          <w:lang w:bidi="pl-PL"/>
        </w:rPr>
        <w:t xml:space="preserve"> o dofinansowanie</w:t>
      </w:r>
      <w:r w:rsidR="000B4C97">
        <w:rPr>
          <w:rFonts w:asciiTheme="minorHAnsi" w:hAnsiTheme="minorHAnsi" w:cstheme="minorHAnsi"/>
          <w:sz w:val="17"/>
          <w:szCs w:val="17"/>
          <w:lang w:bidi="pl-PL"/>
        </w:rPr>
        <w:t>.</w:t>
      </w:r>
    </w:p>
  </w:footnote>
  <w:footnote w:id="15">
    <w:p w14:paraId="44E608D2" w14:textId="3A02D918" w:rsidR="007716D6" w:rsidRPr="001628D1" w:rsidRDefault="007716D6" w:rsidP="007716D6">
      <w:pPr>
        <w:pStyle w:val="Default"/>
        <w:contextualSpacing/>
        <w:rPr>
          <w:rFonts w:asciiTheme="minorHAnsi" w:hAnsiTheme="minorHAnsi" w:cstheme="minorHAnsi"/>
          <w:sz w:val="17"/>
          <w:szCs w:val="17"/>
        </w:rPr>
      </w:pPr>
      <w:r w:rsidRPr="007F57CF">
        <w:rPr>
          <w:rFonts w:asciiTheme="minorHAnsi" w:hAnsiTheme="minorHAnsi" w:cstheme="minorHAnsi"/>
          <w:sz w:val="17"/>
          <w:szCs w:val="17"/>
          <w:vertAlign w:val="superscript"/>
        </w:rPr>
        <w:footnoteRef/>
      </w:r>
      <w:r w:rsidR="000B4C97">
        <w:rPr>
          <w:rFonts w:asciiTheme="minorHAnsi" w:hAnsiTheme="minorHAnsi" w:cstheme="minorHAnsi"/>
          <w:sz w:val="17"/>
          <w:szCs w:val="17"/>
        </w:rPr>
        <w:t xml:space="preserve"> </w:t>
      </w:r>
      <w:r w:rsidR="000B4C97" w:rsidRPr="00E55455">
        <w:rPr>
          <w:rFonts w:asciiTheme="minorHAnsi" w:hAnsiTheme="minorHAnsi" w:cstheme="minorHAnsi"/>
          <w:sz w:val="17"/>
          <w:szCs w:val="17"/>
        </w:rPr>
        <w:t xml:space="preserve">Całkowity koszt projektu obejmuje koszty kwalifikowalne i niekwalifikowalne. Koszt projektu należy przeliczyć według kursu Europejskiego Banku Centralnego </w:t>
      </w:r>
      <w:r w:rsidR="000B4C97" w:rsidRPr="00E55455">
        <w:rPr>
          <w:rFonts w:asciiTheme="minorHAnsi" w:hAnsiTheme="minorHAnsi" w:cstheme="minorHAnsi"/>
          <w:sz w:val="17"/>
          <w:szCs w:val="17"/>
          <w:lang w:bidi="pl-PL"/>
        </w:rPr>
        <w:t xml:space="preserve">z przedostatniego dnia pracy Komisji Europejskiej w miesiącu poprzedzającym miesiąc podpisana </w:t>
      </w:r>
      <w:r w:rsidR="000B4C97">
        <w:rPr>
          <w:rFonts w:asciiTheme="minorHAnsi" w:hAnsiTheme="minorHAnsi" w:cstheme="minorHAnsi"/>
          <w:sz w:val="17"/>
          <w:szCs w:val="17"/>
          <w:lang w:bidi="pl-PL"/>
        </w:rPr>
        <w:t>porozumienia</w:t>
      </w:r>
      <w:r w:rsidR="000B4C97" w:rsidRPr="00E55455">
        <w:rPr>
          <w:rFonts w:asciiTheme="minorHAnsi" w:hAnsiTheme="minorHAnsi" w:cstheme="minorHAnsi"/>
          <w:sz w:val="17"/>
          <w:szCs w:val="17"/>
          <w:lang w:bidi="pl-PL"/>
        </w:rPr>
        <w:t xml:space="preserve"> o dofinansowanie</w:t>
      </w:r>
      <w:r w:rsidR="000B4C97">
        <w:rPr>
          <w:rFonts w:asciiTheme="minorHAnsi" w:hAnsiTheme="minorHAnsi" w:cstheme="minorHAnsi"/>
          <w:sz w:val="17"/>
          <w:szCs w:val="17"/>
          <w:lang w:bidi="pl-PL"/>
        </w:rPr>
        <w:t>.</w:t>
      </w:r>
    </w:p>
  </w:footnote>
  <w:footnote w:id="16">
    <w:p w14:paraId="47ED2AD8" w14:textId="77777777" w:rsidR="007716D6" w:rsidRPr="00B64494" w:rsidRDefault="007716D6" w:rsidP="007716D6">
      <w:pPr>
        <w:pStyle w:val="Default"/>
        <w:contextualSpacing/>
        <w:rPr>
          <w:rFonts w:ascii="Calibri" w:hAnsi="Calibri" w:cs="Calibri"/>
          <w:sz w:val="16"/>
          <w:szCs w:val="16"/>
        </w:rPr>
      </w:pPr>
      <w:r w:rsidRPr="007F57CF">
        <w:rPr>
          <w:rFonts w:asciiTheme="minorHAnsi" w:hAnsiTheme="minorHAnsi" w:cstheme="minorHAnsi"/>
          <w:sz w:val="17"/>
          <w:szCs w:val="17"/>
          <w:vertAlign w:val="superscript"/>
        </w:rPr>
        <w:footnoteRef/>
      </w:r>
      <w:r w:rsidRPr="007F57CF">
        <w:rPr>
          <w:rFonts w:asciiTheme="minorHAnsi" w:hAnsiTheme="minorHAnsi" w:cstheme="minorHAnsi"/>
          <w:sz w:val="17"/>
          <w:szCs w:val="17"/>
          <w:vertAlign w:val="superscript"/>
        </w:rPr>
        <w:t xml:space="preserve"> </w:t>
      </w:r>
      <w:r w:rsidRPr="001628D1">
        <w:rPr>
          <w:rFonts w:asciiTheme="minorHAnsi" w:hAnsiTheme="minorHAnsi" w:cstheme="minorHAnsi"/>
          <w:sz w:val="17"/>
          <w:szCs w:val="17"/>
        </w:rPr>
        <w:t>Wydarzenia otwierające/kończące realizację projektu lub związane z rozpoczęciem/realizacją/zakończeniem ważnego etapu projektu.</w:t>
      </w:r>
    </w:p>
  </w:footnote>
  <w:footnote w:id="17">
    <w:p w14:paraId="7091700A" w14:textId="77777777" w:rsidR="007716D6" w:rsidRPr="001628D1" w:rsidRDefault="007716D6" w:rsidP="007716D6">
      <w:pPr>
        <w:pStyle w:val="Default"/>
        <w:rPr>
          <w:sz w:val="17"/>
          <w:szCs w:val="17"/>
        </w:rPr>
      </w:pPr>
      <w:r w:rsidRPr="007F57CF">
        <w:rPr>
          <w:rFonts w:ascii="Calibri" w:hAnsi="Calibri" w:cs="Calibri"/>
          <w:sz w:val="17"/>
          <w:szCs w:val="17"/>
          <w:vertAlign w:val="superscript"/>
        </w:rPr>
        <w:footnoteRef/>
      </w:r>
      <w:r w:rsidRPr="001628D1">
        <w:rPr>
          <w:rFonts w:ascii="Calibri" w:hAnsi="Calibri" w:cs="Calibri"/>
          <w:sz w:val="17"/>
          <w:szCs w:val="17"/>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18">
    <w:p w14:paraId="16842C17" w14:textId="77777777" w:rsidR="007716D6" w:rsidRPr="001628D1" w:rsidRDefault="007716D6" w:rsidP="007716D6">
      <w:pPr>
        <w:pStyle w:val="Tekstprzypisudolnego"/>
        <w:spacing w:after="60"/>
        <w:rPr>
          <w:sz w:val="17"/>
          <w:szCs w:val="17"/>
        </w:rPr>
      </w:pPr>
      <w:r w:rsidRPr="001628D1">
        <w:rPr>
          <w:rStyle w:val="Odwoanieprzypisudolnego"/>
          <w:rFonts w:ascii="Calibri" w:hAnsi="Calibri"/>
          <w:sz w:val="17"/>
          <w:szCs w:val="17"/>
        </w:rPr>
        <w:footnoteRef/>
      </w:r>
      <w:r w:rsidRPr="001628D1">
        <w:rPr>
          <w:rStyle w:val="Odwoanieprzypisudolnego"/>
          <w:sz w:val="17"/>
          <w:szCs w:val="17"/>
        </w:rPr>
        <w:t xml:space="preserve"> </w:t>
      </w:r>
      <w:r w:rsidRPr="001628D1">
        <w:rPr>
          <w:rFonts w:ascii="Calibri" w:hAnsi="Calibri"/>
          <w:sz w:val="17"/>
          <w:szCs w:val="17"/>
        </w:rPr>
        <w:t>Dotyczy przypadku, gdy Projekt jest realizowany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05968" w14:textId="77777777" w:rsidR="007B4159" w:rsidRDefault="007B415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CC9358" w14:textId="4AA1173D" w:rsidR="00B3231C" w:rsidRDefault="00B3231C" w:rsidP="00B3231C">
    <w:pPr>
      <w:pStyle w:val="Nagwek"/>
      <w:jc w:val="center"/>
    </w:pPr>
    <w:r>
      <w:rPr>
        <w:noProof/>
      </w:rPr>
      <w:drawing>
        <wp:inline distT="0" distB="0" distL="0" distR="0" wp14:anchorId="21055E06" wp14:editId="1F5D6D7D">
          <wp:extent cx="5596128" cy="420624"/>
          <wp:effectExtent l="0" t="0" r="5080" b="0"/>
          <wp:docPr id="5336883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8328237" name="Obraz 1338328237"/>
                  <pic:cNvPicPr/>
                </pic:nvPicPr>
                <pic:blipFill>
                  <a:blip r:embed="rId1">
                    <a:extLst>
                      <a:ext uri="{28A0092B-C50C-407E-A947-70E740481C1C}">
                        <a14:useLocalDpi xmlns:a14="http://schemas.microsoft.com/office/drawing/2010/main" val="0"/>
                      </a:ext>
                    </a:extLst>
                  </a:blip>
                  <a:stretch>
                    <a:fillRect/>
                  </a:stretch>
                </pic:blipFill>
                <pic:spPr>
                  <a:xfrm>
                    <a:off x="0" y="0"/>
                    <a:ext cx="5596128" cy="420624"/>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F9BCC7" w14:textId="49A0DE13" w:rsidR="008068D7" w:rsidRDefault="00B3231C">
    <w:pPr>
      <w:pStyle w:val="Nagwek"/>
    </w:pPr>
    <w:r>
      <w:rPr>
        <w:noProof/>
      </w:rPr>
      <w:drawing>
        <wp:inline distT="0" distB="0" distL="0" distR="0" wp14:anchorId="3B746747" wp14:editId="4E0BC0B5">
          <wp:extent cx="5596128" cy="420624"/>
          <wp:effectExtent l="0" t="0" r="5080" b="0"/>
          <wp:docPr id="214056752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8296819" name="Obraz 1918296819"/>
                  <pic:cNvPicPr/>
                </pic:nvPicPr>
                <pic:blipFill>
                  <a:blip r:embed="rId1">
                    <a:extLst>
                      <a:ext uri="{28A0092B-C50C-407E-A947-70E740481C1C}">
                        <a14:useLocalDpi xmlns:a14="http://schemas.microsoft.com/office/drawing/2010/main" val="0"/>
                      </a:ext>
                    </a:extLst>
                  </a:blip>
                  <a:stretch>
                    <a:fillRect/>
                  </a:stretch>
                </pic:blipFill>
                <pic:spPr>
                  <a:xfrm>
                    <a:off x="0" y="0"/>
                    <a:ext cx="5596128" cy="420624"/>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47752689"/>
      <w:docPartObj>
        <w:docPartGallery w:val="Page Numbers (Top of Page)"/>
        <w:docPartUnique/>
      </w:docPartObj>
    </w:sdtPr>
    <w:sdtEndPr>
      <w:rPr>
        <w:rFonts w:ascii="Calibri" w:hAnsi="Calibri" w:cs="Calibri"/>
      </w:rPr>
    </w:sdtEndPr>
    <w:sdtContent>
      <w:p w14:paraId="43DEF868" w14:textId="78EF3BE5" w:rsidR="60264790" w:rsidRPr="007D7B01" w:rsidRDefault="006F6C9B" w:rsidP="00FB0DAF">
        <w:pPr>
          <w:pStyle w:val="Nagwek"/>
          <w:spacing w:before="0"/>
          <w:jc w:val="right"/>
          <w:rPr>
            <w:rFonts w:ascii="Calibri" w:hAnsi="Calibri" w:cs="Calibri"/>
          </w:rPr>
        </w:pPr>
        <w:r w:rsidRPr="00FB0DAF">
          <w:rPr>
            <w:rFonts w:ascii="Calibri" w:hAnsi="Calibri" w:cs="Calibri"/>
          </w:rPr>
          <w:fldChar w:fldCharType="begin"/>
        </w:r>
        <w:r w:rsidRPr="00FB0DAF">
          <w:rPr>
            <w:rFonts w:ascii="Calibri" w:hAnsi="Calibri" w:cs="Calibri"/>
          </w:rPr>
          <w:instrText>PAGE   \* MERGEFORMAT</w:instrText>
        </w:r>
        <w:r w:rsidRPr="00FB0DAF">
          <w:rPr>
            <w:rFonts w:ascii="Calibri" w:hAnsi="Calibri" w:cs="Calibri"/>
          </w:rPr>
          <w:fldChar w:fldCharType="separate"/>
        </w:r>
        <w:r w:rsidRPr="00095FC6">
          <w:rPr>
            <w:rFonts w:ascii="Calibri" w:hAnsi="Calibri" w:cs="Calibri"/>
          </w:rPr>
          <w:t>2</w:t>
        </w:r>
        <w:r w:rsidRPr="00FB0DAF">
          <w:rPr>
            <w:rFonts w:ascii="Calibri" w:hAnsi="Calibri" w:cs="Calibri"/>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848"/>
        </w:tabs>
        <w:ind w:left="848" w:hanging="432"/>
      </w:pPr>
    </w:lvl>
    <w:lvl w:ilvl="1">
      <w:start w:val="1"/>
      <w:numFmt w:val="none"/>
      <w:suff w:val="nothing"/>
      <w:lvlText w:val=""/>
      <w:lvlJc w:val="left"/>
      <w:pPr>
        <w:tabs>
          <w:tab w:val="num" w:pos="992"/>
        </w:tabs>
        <w:ind w:left="992" w:hanging="576"/>
      </w:pPr>
    </w:lvl>
    <w:lvl w:ilvl="2">
      <w:start w:val="1"/>
      <w:numFmt w:val="none"/>
      <w:suff w:val="nothing"/>
      <w:lvlText w:val=""/>
      <w:lvlJc w:val="left"/>
      <w:pPr>
        <w:tabs>
          <w:tab w:val="num" w:pos="1136"/>
        </w:tabs>
        <w:ind w:left="1136" w:hanging="720"/>
      </w:pPr>
    </w:lvl>
    <w:lvl w:ilvl="3">
      <w:start w:val="1"/>
      <w:numFmt w:val="none"/>
      <w:suff w:val="nothing"/>
      <w:lvlText w:val=""/>
      <w:lvlJc w:val="left"/>
      <w:pPr>
        <w:tabs>
          <w:tab w:val="num" w:pos="1280"/>
        </w:tabs>
        <w:ind w:left="1280" w:hanging="864"/>
      </w:pPr>
    </w:lvl>
    <w:lvl w:ilvl="4">
      <w:start w:val="1"/>
      <w:numFmt w:val="none"/>
      <w:suff w:val="nothing"/>
      <w:lvlText w:val=""/>
      <w:lvlJc w:val="left"/>
      <w:pPr>
        <w:tabs>
          <w:tab w:val="num" w:pos="1424"/>
        </w:tabs>
        <w:ind w:left="1424" w:hanging="1008"/>
      </w:pPr>
    </w:lvl>
    <w:lvl w:ilvl="5">
      <w:start w:val="1"/>
      <w:numFmt w:val="decimal"/>
      <w:pStyle w:val="Nagwek6"/>
      <w:lvlText w:val="%6"/>
      <w:lvlJc w:val="left"/>
      <w:pPr>
        <w:tabs>
          <w:tab w:val="num" w:pos="1568"/>
        </w:tabs>
        <w:ind w:left="1568" w:hanging="1152"/>
      </w:pPr>
      <w:rPr>
        <w:rFonts w:hint="default"/>
      </w:rPr>
    </w:lvl>
    <w:lvl w:ilvl="6">
      <w:start w:val="1"/>
      <w:numFmt w:val="none"/>
      <w:suff w:val="nothing"/>
      <w:lvlText w:val=""/>
      <w:lvlJc w:val="left"/>
      <w:pPr>
        <w:tabs>
          <w:tab w:val="num" w:pos="1712"/>
        </w:tabs>
        <w:ind w:left="1712" w:hanging="1296"/>
      </w:pPr>
    </w:lvl>
    <w:lvl w:ilvl="7">
      <w:start w:val="1"/>
      <w:numFmt w:val="none"/>
      <w:suff w:val="nothing"/>
      <w:lvlText w:val=""/>
      <w:lvlJc w:val="left"/>
      <w:pPr>
        <w:tabs>
          <w:tab w:val="num" w:pos="1856"/>
        </w:tabs>
        <w:ind w:left="1856" w:hanging="1440"/>
      </w:pPr>
    </w:lvl>
    <w:lvl w:ilvl="8">
      <w:start w:val="1"/>
      <w:numFmt w:val="none"/>
      <w:suff w:val="nothing"/>
      <w:lvlText w:val=""/>
      <w:lvlJc w:val="left"/>
      <w:pPr>
        <w:tabs>
          <w:tab w:val="num" w:pos="2000"/>
        </w:tabs>
        <w:ind w:left="2000" w:hanging="1584"/>
      </w:pPr>
    </w:lvl>
  </w:abstractNum>
  <w:abstractNum w:abstractNumId="1" w15:restartNumberingAfterBreak="0">
    <w:nsid w:val="00000002"/>
    <w:multiLevelType w:val="singleLevel"/>
    <w:tmpl w:val="D496FE46"/>
    <w:name w:val="WW8Num1"/>
    <w:lvl w:ilvl="0">
      <w:start w:val="1"/>
      <w:numFmt w:val="decimal"/>
      <w:lvlText w:val="%1."/>
      <w:lvlJc w:val="left"/>
      <w:pPr>
        <w:tabs>
          <w:tab w:val="num" w:pos="360"/>
        </w:tabs>
        <w:ind w:left="360" w:hanging="360"/>
      </w:pPr>
      <w:rPr>
        <w:rFonts w:ascii="Calibri" w:hAnsi="Calibri" w:cs="Calibri"/>
        <w:b w:val="0"/>
        <w:i w:val="0"/>
        <w:iCs/>
        <w:sz w:val="22"/>
        <w:szCs w:val="22"/>
        <w:u w:val="none"/>
      </w:rPr>
    </w:lvl>
  </w:abstractNum>
  <w:abstractNum w:abstractNumId="2" w15:restartNumberingAfterBreak="0">
    <w:nsid w:val="00000004"/>
    <w:multiLevelType w:val="multilevel"/>
    <w:tmpl w:val="5602E88C"/>
    <w:name w:val="WW8Num3"/>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 w15:restartNumberingAfterBreak="0">
    <w:nsid w:val="00000006"/>
    <w:multiLevelType w:val="multilevel"/>
    <w:tmpl w:val="8BC477BE"/>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sz w:val="22"/>
        <w:szCs w:val="22"/>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4"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8"/>
    <w:multiLevelType w:val="multilevel"/>
    <w:tmpl w:val="00000008"/>
    <w:lvl w:ilvl="0">
      <w:start w:val="1"/>
      <w:numFmt w:val="decimal"/>
      <w:lvlText w:val="%1."/>
      <w:lvlJc w:val="left"/>
      <w:pPr>
        <w:tabs>
          <w:tab w:val="num" w:pos="360"/>
        </w:tabs>
        <w:ind w:left="0" w:firstLine="0"/>
      </w:pPr>
      <w:rPr>
        <w:rFonts w:ascii="Calibri" w:hAnsi="Calibr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9"/>
    <w:multiLevelType w:val="multilevel"/>
    <w:tmpl w:val="00000009"/>
    <w:name w:val="WW8Num8"/>
    <w:lvl w:ilvl="0">
      <w:start w:val="1"/>
      <w:numFmt w:val="decimal"/>
      <w:lvlText w:val="%1."/>
      <w:lvlJc w:val="left"/>
      <w:pPr>
        <w:tabs>
          <w:tab w:val="num" w:pos="360"/>
        </w:tabs>
        <w:ind w:left="360" w:hanging="360"/>
      </w:pPr>
      <w:rPr>
        <w:rFonts w:eastAsia="Times New Roman" w:cs="Calibri" w:hint="default"/>
        <w:b w:val="0"/>
        <w:i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A"/>
    <w:multiLevelType w:val="multilevel"/>
    <w:tmpl w:val="7EE81EA6"/>
    <w:name w:val="WW8Num9"/>
    <w:lvl w:ilvl="0">
      <w:start w:val="1"/>
      <w:numFmt w:val="decimal"/>
      <w:lvlText w:val="%1."/>
      <w:lvlJc w:val="left"/>
      <w:pPr>
        <w:tabs>
          <w:tab w:val="num" w:pos="360"/>
        </w:tabs>
        <w:ind w:left="360" w:hanging="360"/>
      </w:pPr>
      <w:rPr>
        <w:rFonts w:ascii="Calibri" w:hAnsi="Calibri" w:cs="Calibri" w:hint="default"/>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8"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9"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0" w15:restartNumberingAfterBreak="0">
    <w:nsid w:val="00000012"/>
    <w:multiLevelType w:val="hybridMultilevel"/>
    <w:tmpl w:val="F1A8770A"/>
    <w:name w:val="WW8Num17"/>
    <w:lvl w:ilvl="0" w:tplc="0415000F">
      <w:start w:val="1"/>
      <w:numFmt w:val="decimal"/>
      <w:lvlText w:val="%1."/>
      <w:lvlJc w:val="left"/>
      <w:pPr>
        <w:tabs>
          <w:tab w:val="num" w:pos="360"/>
        </w:tabs>
        <w:ind w:left="360" w:hanging="360"/>
      </w:pPr>
      <w:rPr>
        <w:i w:val="0"/>
      </w:rPr>
    </w:lvl>
    <w:lvl w:ilvl="1" w:tplc="FB64C478">
      <w:start w:val="1"/>
      <w:numFmt w:val="decimal"/>
      <w:lvlText w:val="%2)"/>
      <w:lvlJc w:val="left"/>
      <w:pPr>
        <w:tabs>
          <w:tab w:val="num" w:pos="680"/>
        </w:tabs>
        <w:ind w:left="680" w:hanging="323"/>
      </w:pPr>
    </w:lvl>
    <w:lvl w:ilvl="2" w:tplc="CA967472">
      <w:start w:val="1"/>
      <w:numFmt w:val="lowerLetter"/>
      <w:lvlText w:val="%3)"/>
      <w:lvlJc w:val="left"/>
      <w:pPr>
        <w:tabs>
          <w:tab w:val="num" w:pos="680"/>
        </w:tabs>
        <w:ind w:left="680" w:hanging="323"/>
      </w:pPr>
    </w:lvl>
    <w:lvl w:ilvl="3" w:tplc="DB8883D6">
      <w:start w:val="1"/>
      <w:numFmt w:val="decimal"/>
      <w:lvlText w:val="(%4)"/>
      <w:lvlJc w:val="left"/>
      <w:pPr>
        <w:tabs>
          <w:tab w:val="num" w:pos="709"/>
        </w:tabs>
        <w:ind w:left="567" w:firstLine="142"/>
      </w:pPr>
    </w:lvl>
    <w:lvl w:ilvl="4" w:tplc="373A1C72">
      <w:start w:val="1"/>
      <w:numFmt w:val="lowerLetter"/>
      <w:lvlText w:val="%5."/>
      <w:lvlJc w:val="left"/>
      <w:pPr>
        <w:tabs>
          <w:tab w:val="num" w:pos="3240"/>
        </w:tabs>
        <w:ind w:left="3240" w:hanging="360"/>
      </w:pPr>
    </w:lvl>
    <w:lvl w:ilvl="5" w:tplc="807C8B5A">
      <w:start w:val="1"/>
      <w:numFmt w:val="lowerRoman"/>
      <w:lvlText w:val="%6."/>
      <w:lvlJc w:val="right"/>
      <w:pPr>
        <w:tabs>
          <w:tab w:val="num" w:pos="3960"/>
        </w:tabs>
        <w:ind w:left="3960" w:hanging="180"/>
      </w:pPr>
    </w:lvl>
    <w:lvl w:ilvl="6" w:tplc="A304637C">
      <w:start w:val="1"/>
      <w:numFmt w:val="decimal"/>
      <w:lvlText w:val="%7."/>
      <w:lvlJc w:val="left"/>
      <w:pPr>
        <w:tabs>
          <w:tab w:val="num" w:pos="4680"/>
        </w:tabs>
        <w:ind w:left="4680" w:hanging="360"/>
      </w:pPr>
    </w:lvl>
    <w:lvl w:ilvl="7" w:tplc="070EFE80">
      <w:start w:val="1"/>
      <w:numFmt w:val="lowerLetter"/>
      <w:lvlText w:val="%8."/>
      <w:lvlJc w:val="left"/>
      <w:pPr>
        <w:tabs>
          <w:tab w:val="num" w:pos="5400"/>
        </w:tabs>
        <w:ind w:left="5400" w:hanging="360"/>
      </w:pPr>
    </w:lvl>
    <w:lvl w:ilvl="8" w:tplc="322C45B6">
      <w:start w:val="1"/>
      <w:numFmt w:val="lowerRoman"/>
      <w:lvlText w:val="%9."/>
      <w:lvlJc w:val="right"/>
      <w:pPr>
        <w:tabs>
          <w:tab w:val="num" w:pos="6120"/>
        </w:tabs>
        <w:ind w:left="6120" w:hanging="180"/>
      </w:pPr>
    </w:lvl>
  </w:abstractNum>
  <w:abstractNum w:abstractNumId="11" w15:restartNumberingAfterBreak="0">
    <w:nsid w:val="00000017"/>
    <w:multiLevelType w:val="multilevel"/>
    <w:tmpl w:val="00000017"/>
    <w:name w:val="WW8Num2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Calibri" w:hAnsi="Calibri" w:cs="Calibri"/>
        <w:iCs/>
        <w:sz w:val="22"/>
        <w:szCs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15:restartNumberingAfterBreak="0">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13" w15:restartNumberingAfterBreak="0">
    <w:nsid w:val="0000001A"/>
    <w:multiLevelType w:val="singleLevel"/>
    <w:tmpl w:val="0000001A"/>
    <w:name w:val="WW8Num26"/>
    <w:lvl w:ilvl="0">
      <w:start w:val="1"/>
      <w:numFmt w:val="decimal"/>
      <w:lvlText w:val="%1."/>
      <w:lvlJc w:val="left"/>
      <w:pPr>
        <w:tabs>
          <w:tab w:val="num" w:pos="360"/>
        </w:tabs>
        <w:ind w:left="360" w:hanging="360"/>
      </w:pPr>
      <w:rPr>
        <w:rFonts w:ascii="Calibri" w:hAnsi="Calibri" w:cs="Calibri"/>
        <w:sz w:val="22"/>
        <w:szCs w:val="22"/>
      </w:rPr>
    </w:lvl>
  </w:abstractNum>
  <w:abstractNum w:abstractNumId="14"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5" w15:restartNumberingAfterBreak="0">
    <w:nsid w:val="00000020"/>
    <w:multiLevelType w:val="multilevel"/>
    <w:tmpl w:val="E6D63040"/>
    <w:name w:val="WW8Num32"/>
    <w:lvl w:ilvl="0">
      <w:start w:val="1"/>
      <w:numFmt w:val="decimal"/>
      <w:lvlText w:val="%1)"/>
      <w:lvlJc w:val="left"/>
      <w:pPr>
        <w:tabs>
          <w:tab w:val="num" w:pos="540"/>
        </w:tabs>
        <w:ind w:left="540" w:hanging="360"/>
      </w:pPr>
      <w:rPr>
        <w:rFonts w:cs="Calibri" w:hint="default"/>
        <w:i w:val="0"/>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6" w15:restartNumberingAfterBreak="0">
    <w:nsid w:val="00000023"/>
    <w:multiLevelType w:val="singleLevel"/>
    <w:tmpl w:val="00000023"/>
    <w:name w:val="WW8Num35"/>
    <w:lvl w:ilvl="0">
      <w:start w:val="1"/>
      <w:numFmt w:val="lowerLetter"/>
      <w:lvlText w:val="%1)"/>
      <w:lvlJc w:val="left"/>
      <w:pPr>
        <w:tabs>
          <w:tab w:val="num" w:pos="0"/>
        </w:tabs>
        <w:ind w:left="1080" w:hanging="360"/>
      </w:pPr>
      <w:rPr>
        <w:rFonts w:ascii="Calibri" w:hAnsi="Calibri" w:cs="Calibri"/>
        <w:i/>
        <w:sz w:val="22"/>
        <w:szCs w:val="22"/>
      </w:rPr>
    </w:lvl>
  </w:abstractNum>
  <w:abstractNum w:abstractNumId="17" w15:restartNumberingAfterBreak="0">
    <w:nsid w:val="00000025"/>
    <w:multiLevelType w:val="singleLevel"/>
    <w:tmpl w:val="289A238A"/>
    <w:name w:val="WW8Num37"/>
    <w:lvl w:ilvl="0">
      <w:start w:val="1"/>
      <w:numFmt w:val="decimal"/>
      <w:lvlText w:val="%1."/>
      <w:lvlJc w:val="left"/>
      <w:pPr>
        <w:tabs>
          <w:tab w:val="num" w:pos="360"/>
        </w:tabs>
        <w:ind w:left="360" w:hanging="360"/>
      </w:pPr>
      <w:rPr>
        <w:i w:val="0"/>
      </w:rPr>
    </w:lvl>
  </w:abstractNum>
  <w:abstractNum w:abstractNumId="18" w15:restartNumberingAfterBreak="0">
    <w:nsid w:val="00000026"/>
    <w:multiLevelType w:val="singleLevel"/>
    <w:tmpl w:val="00000026"/>
    <w:name w:val="WW8Num38"/>
    <w:lvl w:ilvl="0">
      <w:start w:val="1"/>
      <w:numFmt w:val="decimal"/>
      <w:lvlText w:val="%1)"/>
      <w:lvlJc w:val="left"/>
      <w:pPr>
        <w:tabs>
          <w:tab w:val="num" w:pos="720"/>
        </w:tabs>
        <w:ind w:left="720" w:hanging="360"/>
      </w:pPr>
      <w:rPr>
        <w:rFonts w:ascii="Calibri" w:hAnsi="Calibri" w:cs="Calibri"/>
        <w:i/>
        <w:sz w:val="22"/>
        <w:szCs w:val="22"/>
      </w:rPr>
    </w:lvl>
  </w:abstractNum>
  <w:abstractNum w:abstractNumId="19"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0000029"/>
    <w:multiLevelType w:val="multilevel"/>
    <w:tmpl w:val="966C3248"/>
    <w:name w:val="WW8Num41"/>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1" w15:restartNumberingAfterBreak="0">
    <w:nsid w:val="0000002D"/>
    <w:multiLevelType w:val="multilevel"/>
    <w:tmpl w:val="74DEEBDE"/>
    <w:name w:val="WW8Num45"/>
    <w:lvl w:ilvl="0">
      <w:start w:val="1"/>
      <w:numFmt w:val="decimal"/>
      <w:lvlText w:val="%1."/>
      <w:lvlJc w:val="left"/>
      <w:pPr>
        <w:tabs>
          <w:tab w:val="num" w:pos="360"/>
        </w:tabs>
        <w:ind w:left="0" w:firstLine="0"/>
      </w:pPr>
      <w:rPr>
        <w:rFonts w:cs="Calibri" w:hint="default"/>
        <w:b w:val="0"/>
        <w:i w:val="0"/>
        <w:i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0000002F"/>
    <w:multiLevelType w:val="multilevel"/>
    <w:tmpl w:val="1388B154"/>
    <w:name w:val="WW8Num47"/>
    <w:lvl w:ilvl="0">
      <w:start w:val="1"/>
      <w:numFmt w:val="decimal"/>
      <w:lvlText w:val="%1."/>
      <w:lvlJc w:val="left"/>
      <w:pPr>
        <w:tabs>
          <w:tab w:val="num" w:pos="360"/>
        </w:tabs>
        <w:ind w:left="360" w:hanging="360"/>
      </w:pPr>
      <w:rPr>
        <w:rFonts w:cs="Calibri" w:hint="default"/>
        <w:b w:val="0"/>
        <w:bCs w:val="0"/>
        <w:i w:val="0"/>
        <w:iCs/>
      </w:rPr>
    </w:lvl>
    <w:lvl w:ilvl="1">
      <w:start w:val="1"/>
      <w:numFmt w:val="decimal"/>
      <w:lvlText w:val="%2)"/>
      <w:lvlJc w:val="left"/>
      <w:pPr>
        <w:tabs>
          <w:tab w:val="num" w:pos="680"/>
        </w:tabs>
        <w:ind w:left="680" w:hanging="323"/>
      </w:pPr>
      <w:rPr>
        <w:rFonts w:cs="Calibri" w:hint="default"/>
        <w:i w:val="0"/>
        <w:iCs/>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23" w15:restartNumberingAfterBreak="0">
    <w:nsid w:val="00000031"/>
    <w:multiLevelType w:val="multilevel"/>
    <w:tmpl w:val="00000031"/>
    <w:name w:val="WW8Num49"/>
    <w:lvl w:ilvl="0">
      <w:start w:val="1"/>
      <w:numFmt w:val="decimal"/>
      <w:lvlText w:val="%1)"/>
      <w:lvlJc w:val="left"/>
      <w:pPr>
        <w:tabs>
          <w:tab w:val="num" w:pos="720"/>
        </w:tabs>
        <w:ind w:left="72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5" w15:restartNumberingAfterBreak="0">
    <w:nsid w:val="00000036"/>
    <w:multiLevelType w:val="multilevel"/>
    <w:tmpl w:val="3C9EF3AC"/>
    <w:name w:val="WW8Num54"/>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27" w15:restartNumberingAfterBreak="0">
    <w:nsid w:val="00000039"/>
    <w:multiLevelType w:val="multilevel"/>
    <w:tmpl w:val="DD56BC4C"/>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8" w15:restartNumberingAfterBreak="0">
    <w:nsid w:val="0000003C"/>
    <w:multiLevelType w:val="multilevel"/>
    <w:tmpl w:val="0000003C"/>
    <w:name w:val="WW8Num60"/>
    <w:lvl w:ilvl="0">
      <w:start w:val="1"/>
      <w:numFmt w:val="none"/>
      <w:pStyle w:val="CMSHeadL7"/>
      <w:suff w:val="nothing"/>
      <w:lvlText w:val=""/>
      <w:lvlJc w:val="left"/>
      <w:pPr>
        <w:tabs>
          <w:tab w:val="num" w:pos="0"/>
        </w:tabs>
        <w:ind w:left="0" w:firstLine="0"/>
      </w:pPr>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9" w15:restartNumberingAfterBreak="0">
    <w:nsid w:val="00000040"/>
    <w:multiLevelType w:val="singleLevel"/>
    <w:tmpl w:val="00000040"/>
    <w:name w:val="WW8Num64"/>
    <w:lvl w:ilvl="0">
      <w:start w:val="1"/>
      <w:numFmt w:val="decimal"/>
      <w:lvlText w:val="%1."/>
      <w:lvlJc w:val="left"/>
      <w:pPr>
        <w:tabs>
          <w:tab w:val="num" w:pos="357"/>
        </w:tabs>
        <w:ind w:left="340" w:hanging="340"/>
      </w:pPr>
      <w:rPr>
        <w:rFonts w:cs="Calibri"/>
      </w:rPr>
    </w:lvl>
  </w:abstractNum>
  <w:abstractNum w:abstractNumId="30" w15:restartNumberingAfterBreak="0">
    <w:nsid w:val="00000048"/>
    <w:multiLevelType w:val="hybridMultilevel"/>
    <w:tmpl w:val="9DAC63DC"/>
    <w:name w:val="WW8Num72"/>
    <w:lvl w:ilvl="0" w:tplc="FFFFFFFF">
      <w:start w:val="1"/>
      <w:numFmt w:val="decimal"/>
      <w:lvlText w:val="%1."/>
      <w:lvlJc w:val="left"/>
      <w:pPr>
        <w:tabs>
          <w:tab w:val="num" w:pos="360"/>
        </w:tabs>
        <w:ind w:left="360" w:hanging="360"/>
      </w:pPr>
      <w:rPr>
        <w:i w:val="0"/>
        <w:iCs/>
      </w:rPr>
    </w:lvl>
    <w:lvl w:ilvl="1" w:tplc="B952EC9E">
      <w:start w:val="1"/>
      <w:numFmt w:val="decimal"/>
      <w:lvlText w:val="%2)"/>
      <w:lvlJc w:val="left"/>
      <w:pPr>
        <w:tabs>
          <w:tab w:val="num" w:pos="680"/>
        </w:tabs>
        <w:ind w:left="680" w:hanging="323"/>
      </w:pPr>
      <w:rPr>
        <w:i/>
      </w:rPr>
    </w:lvl>
    <w:lvl w:ilvl="2" w:tplc="236A1268">
      <w:start w:val="1"/>
      <w:numFmt w:val="lowerLetter"/>
      <w:lvlText w:val="%3)"/>
      <w:lvlJc w:val="left"/>
      <w:pPr>
        <w:tabs>
          <w:tab w:val="num" w:pos="680"/>
        </w:tabs>
        <w:ind w:left="680" w:hanging="323"/>
      </w:pPr>
      <w:rPr>
        <w:i/>
      </w:rPr>
    </w:lvl>
    <w:lvl w:ilvl="3" w:tplc="A6C2E5DC">
      <w:start w:val="1"/>
      <w:numFmt w:val="decimal"/>
      <w:lvlText w:val="(%4)"/>
      <w:lvlJc w:val="left"/>
      <w:pPr>
        <w:tabs>
          <w:tab w:val="num" w:pos="709"/>
        </w:tabs>
        <w:ind w:left="567" w:firstLine="142"/>
      </w:pPr>
      <w:rPr>
        <w:i/>
      </w:rPr>
    </w:lvl>
    <w:lvl w:ilvl="4" w:tplc="CE529F6E">
      <w:start w:val="1"/>
      <w:numFmt w:val="lowerLetter"/>
      <w:lvlText w:val="%5."/>
      <w:lvlJc w:val="left"/>
      <w:pPr>
        <w:tabs>
          <w:tab w:val="num" w:pos="3240"/>
        </w:tabs>
        <w:ind w:left="3240" w:hanging="360"/>
      </w:pPr>
      <w:rPr>
        <w:i/>
      </w:rPr>
    </w:lvl>
    <w:lvl w:ilvl="5" w:tplc="D91CB594">
      <w:start w:val="1"/>
      <w:numFmt w:val="lowerRoman"/>
      <w:lvlText w:val="%6."/>
      <w:lvlJc w:val="right"/>
      <w:pPr>
        <w:tabs>
          <w:tab w:val="num" w:pos="3960"/>
        </w:tabs>
        <w:ind w:left="3960" w:hanging="180"/>
      </w:pPr>
      <w:rPr>
        <w:i/>
      </w:rPr>
    </w:lvl>
    <w:lvl w:ilvl="6" w:tplc="92FC6628">
      <w:start w:val="1"/>
      <w:numFmt w:val="decimal"/>
      <w:lvlText w:val="%7."/>
      <w:lvlJc w:val="left"/>
      <w:pPr>
        <w:tabs>
          <w:tab w:val="num" w:pos="4680"/>
        </w:tabs>
        <w:ind w:left="4680" w:hanging="360"/>
      </w:pPr>
      <w:rPr>
        <w:i/>
      </w:rPr>
    </w:lvl>
    <w:lvl w:ilvl="7" w:tplc="7B9EE942">
      <w:start w:val="1"/>
      <w:numFmt w:val="lowerLetter"/>
      <w:lvlText w:val="%8."/>
      <w:lvlJc w:val="left"/>
      <w:pPr>
        <w:tabs>
          <w:tab w:val="num" w:pos="5400"/>
        </w:tabs>
        <w:ind w:left="5400" w:hanging="360"/>
      </w:pPr>
      <w:rPr>
        <w:i/>
      </w:rPr>
    </w:lvl>
    <w:lvl w:ilvl="8" w:tplc="1F1270B8">
      <w:start w:val="1"/>
      <w:numFmt w:val="lowerRoman"/>
      <w:lvlText w:val="%9."/>
      <w:lvlJc w:val="right"/>
      <w:pPr>
        <w:tabs>
          <w:tab w:val="num" w:pos="6120"/>
        </w:tabs>
        <w:ind w:left="6120" w:hanging="180"/>
      </w:pPr>
      <w:rPr>
        <w:i/>
      </w:rPr>
    </w:lvl>
  </w:abstractNum>
  <w:abstractNum w:abstractNumId="31"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32" w15:restartNumberingAfterBreak="0">
    <w:nsid w:val="0000004B"/>
    <w:multiLevelType w:val="singleLevel"/>
    <w:tmpl w:val="CF9C51B4"/>
    <w:name w:val="WW8Num75"/>
    <w:lvl w:ilvl="0">
      <w:start w:val="1"/>
      <w:numFmt w:val="decimal"/>
      <w:lvlText w:val="%1."/>
      <w:lvlJc w:val="left"/>
      <w:pPr>
        <w:tabs>
          <w:tab w:val="num" w:pos="360"/>
        </w:tabs>
        <w:ind w:left="360" w:hanging="360"/>
      </w:pPr>
      <w:rPr>
        <w:rFonts w:ascii="Calibri" w:hAnsi="Calibri" w:cs="Calibri"/>
        <w:i w:val="0"/>
        <w:iCs w:val="0"/>
        <w:sz w:val="22"/>
        <w:szCs w:val="22"/>
      </w:rPr>
    </w:lvl>
  </w:abstractNum>
  <w:abstractNum w:abstractNumId="33" w15:restartNumberingAfterBreak="0">
    <w:nsid w:val="05A775BE"/>
    <w:multiLevelType w:val="hybridMultilevel"/>
    <w:tmpl w:val="8DA8EBCC"/>
    <w:name w:val="WW8Num47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72A0A96"/>
    <w:multiLevelType w:val="hybridMultilevel"/>
    <w:tmpl w:val="1A94F910"/>
    <w:name w:val="WW8Num47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502"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8880487"/>
    <w:multiLevelType w:val="hybridMultilevel"/>
    <w:tmpl w:val="D666A2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0A854280"/>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8" w15:restartNumberingAfterBreak="0">
    <w:nsid w:val="0AF7614C"/>
    <w:multiLevelType w:val="hybridMultilevel"/>
    <w:tmpl w:val="8F621590"/>
    <w:lvl w:ilvl="0" w:tplc="B9381E60">
      <w:start w:val="1"/>
      <w:numFmt w:val="lowerLetter"/>
      <w:lvlText w:val="%1)"/>
      <w:lvlJc w:val="left"/>
      <w:pPr>
        <w:ind w:left="1068" w:hanging="360"/>
      </w:pPr>
      <w:rPr>
        <w:rFonts w:asciiTheme="minorHAnsi" w:eastAsia="Times New Roman" w:hAnsiTheme="minorHAnsi" w:cstheme="minorHAnsi"/>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9" w15:restartNumberingAfterBreak="0">
    <w:nsid w:val="0CF42201"/>
    <w:multiLevelType w:val="hybridMultilevel"/>
    <w:tmpl w:val="0220F59C"/>
    <w:name w:val="WW8Num472"/>
    <w:lvl w:ilvl="0" w:tplc="21BCAAF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0DAD63DA"/>
    <w:multiLevelType w:val="hybridMultilevel"/>
    <w:tmpl w:val="F722846A"/>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1" w15:restartNumberingAfterBreak="0">
    <w:nsid w:val="0E480600"/>
    <w:multiLevelType w:val="hybridMultilevel"/>
    <w:tmpl w:val="13AC1C74"/>
    <w:lvl w:ilvl="0" w:tplc="B97202E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2" w15:restartNumberingAfterBreak="0">
    <w:nsid w:val="0E726F5E"/>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3" w15:restartNumberingAfterBreak="0">
    <w:nsid w:val="0F23633D"/>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4" w15:restartNumberingAfterBreak="0">
    <w:nsid w:val="10F9563F"/>
    <w:multiLevelType w:val="hybridMultilevel"/>
    <w:tmpl w:val="2AF67E6A"/>
    <w:lvl w:ilvl="0" w:tplc="CBCE3E48">
      <w:start w:val="1"/>
      <w:numFmt w:val="decimal"/>
      <w:lvlText w:val="%1)"/>
      <w:lvlJc w:val="left"/>
      <w:pPr>
        <w:tabs>
          <w:tab w:val="num" w:pos="1065"/>
        </w:tabs>
        <w:ind w:left="1065" w:hanging="360"/>
      </w:pPr>
      <w:rPr>
        <w:rFonts w:cs="Times New Roman"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1069"/>
        </w:tabs>
        <w:ind w:left="1069"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5" w15:restartNumberingAfterBreak="0">
    <w:nsid w:val="17611762"/>
    <w:multiLevelType w:val="hybridMultilevel"/>
    <w:tmpl w:val="1FC6715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1F8430C0"/>
    <w:multiLevelType w:val="hybridMultilevel"/>
    <w:tmpl w:val="2C66BEAE"/>
    <w:lvl w:ilvl="0" w:tplc="04150011">
      <w:start w:val="1"/>
      <w:numFmt w:val="decimal"/>
      <w:lvlText w:val="%1)"/>
      <w:lvlJc w:val="left"/>
      <w:pPr>
        <w:ind w:left="720" w:hanging="360"/>
      </w:pPr>
      <w:rPr>
        <w:rFonts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21E328D4"/>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8" w15:restartNumberingAfterBreak="0">
    <w:nsid w:val="249064A2"/>
    <w:multiLevelType w:val="hybridMultilevel"/>
    <w:tmpl w:val="3F1C99D8"/>
    <w:lvl w:ilvl="0" w:tplc="FC56122E">
      <w:start w:val="1"/>
      <w:numFmt w:val="decimal"/>
      <w:lvlText w:val="%1."/>
      <w:lvlJc w:val="left"/>
      <w:pPr>
        <w:tabs>
          <w:tab w:val="num" w:pos="360"/>
        </w:tabs>
        <w:ind w:left="360" w:hanging="360"/>
      </w:pPr>
      <w:rPr>
        <w:rFonts w:cs="Times New Roman"/>
        <w:b w:val="0"/>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325F1A54"/>
    <w:multiLevelType w:val="hybridMultilevel"/>
    <w:tmpl w:val="7F4270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68412BC"/>
    <w:multiLevelType w:val="hybridMultilevel"/>
    <w:tmpl w:val="DAFA4C8C"/>
    <w:name w:val="WW8Num47222222"/>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1" w15:restartNumberingAfterBreak="0">
    <w:nsid w:val="372B3188"/>
    <w:multiLevelType w:val="hybridMultilevel"/>
    <w:tmpl w:val="13AC1C74"/>
    <w:lvl w:ilvl="0" w:tplc="B97202E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2" w15:restartNumberingAfterBreak="0">
    <w:nsid w:val="37951405"/>
    <w:multiLevelType w:val="hybridMultilevel"/>
    <w:tmpl w:val="A29A5674"/>
    <w:lvl w:ilvl="0" w:tplc="03D4529A">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3804271C"/>
    <w:multiLevelType w:val="hybridMultilevel"/>
    <w:tmpl w:val="5A10A7EC"/>
    <w:lvl w:ilvl="0" w:tplc="FFFFFFFF">
      <w:start w:val="1"/>
      <w:numFmt w:val="decimal"/>
      <w:lvlText w:val="%1."/>
      <w:lvlJc w:val="left"/>
      <w:pPr>
        <w:ind w:left="720" w:hanging="360"/>
      </w:pPr>
      <w:rPr>
        <w:b w:val="0"/>
        <w:bCs/>
      </w:rPr>
    </w:lvl>
    <w:lvl w:ilvl="1" w:tplc="04150011">
      <w:start w:val="1"/>
      <w:numFmt w:val="decimal"/>
      <w:lvlText w:val="%2)"/>
      <w:lvlJc w:val="left"/>
      <w:pPr>
        <w:ind w:left="108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3E9D5362"/>
    <w:multiLevelType w:val="hybridMultilevel"/>
    <w:tmpl w:val="14EE75B0"/>
    <w:lvl w:ilvl="0" w:tplc="04150011">
      <w:start w:val="1"/>
      <w:numFmt w:val="decimal"/>
      <w:lvlText w:val="%1)"/>
      <w:lvlJc w:val="left"/>
      <w:pPr>
        <w:ind w:left="720" w:hanging="360"/>
      </w:pPr>
    </w:lvl>
    <w:lvl w:ilvl="1" w:tplc="F4725C16">
      <w:start w:val="1"/>
      <w:numFmt w:val="lowerLetter"/>
      <w:lvlText w:val="%2)"/>
      <w:lvlJc w:val="left"/>
      <w:pPr>
        <w:ind w:left="1440" w:hanging="360"/>
      </w:pPr>
      <w:rPr>
        <w:rFonts w:asciiTheme="minorHAnsi" w:eastAsia="Calibri" w:hAnsiTheme="minorHAnsi"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EB6170F"/>
    <w:multiLevelType w:val="hybridMultilevel"/>
    <w:tmpl w:val="A2DA0A3A"/>
    <w:name w:val="WW8Num47222"/>
    <w:lvl w:ilvl="0" w:tplc="B9381E60">
      <w:start w:val="1"/>
      <w:numFmt w:val="lowerLetter"/>
      <w:lvlText w:val="%1)"/>
      <w:lvlJc w:val="left"/>
      <w:pPr>
        <w:ind w:left="1495"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4A663F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7" w15:restartNumberingAfterBreak="0">
    <w:nsid w:val="4A875776"/>
    <w:multiLevelType w:val="hybridMultilevel"/>
    <w:tmpl w:val="B8AC4778"/>
    <w:lvl w:ilvl="0" w:tplc="FFFFFFFF">
      <w:start w:val="1"/>
      <w:numFmt w:val="decimal"/>
      <w:lvlText w:val="%1)"/>
      <w:lvlJc w:val="left"/>
      <w:pPr>
        <w:ind w:left="720" w:hanging="360"/>
      </w:pPr>
    </w:lvl>
    <w:lvl w:ilvl="1" w:tplc="FFFFFFFF">
      <w:start w:val="1"/>
      <w:numFmt w:val="lowerLetter"/>
      <w:lvlText w:val="%2)"/>
      <w:lvlJc w:val="left"/>
      <w:pPr>
        <w:ind w:left="1440" w:hanging="360"/>
      </w:pPr>
      <w:rPr>
        <w:rFonts w:asciiTheme="minorHAnsi" w:eastAsia="Calibri" w:hAnsiTheme="minorHAnsi" w:cstheme="minorHAnsi"/>
      </w:rPr>
    </w:lvl>
    <w:lvl w:ilvl="2" w:tplc="8B084A0E">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4CA773DF"/>
    <w:multiLevelType w:val="hybridMultilevel"/>
    <w:tmpl w:val="01125840"/>
    <w:lvl w:ilvl="0" w:tplc="F4CE33A4">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DB61468"/>
    <w:multiLevelType w:val="hybridMultilevel"/>
    <w:tmpl w:val="D41A6650"/>
    <w:lvl w:ilvl="0" w:tplc="49B2A90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E90280F"/>
    <w:multiLevelType w:val="hybridMultilevel"/>
    <w:tmpl w:val="FDC4080A"/>
    <w:name w:val="WW8Num47222222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076736B"/>
    <w:multiLevelType w:val="hybridMultilevel"/>
    <w:tmpl w:val="3BEE93EE"/>
    <w:lvl w:ilvl="0" w:tplc="2A6609DE">
      <w:start w:val="1"/>
      <w:numFmt w:val="decimal"/>
      <w:lvlText w:val="%1)"/>
      <w:lvlJc w:val="left"/>
      <w:pPr>
        <w:ind w:left="3905" w:hanging="360"/>
      </w:pPr>
      <w:rPr>
        <w:b w:val="0"/>
        <w:bCs/>
        <w:i w:val="0"/>
        <w:iCs w:val="0"/>
      </w:rPr>
    </w:lvl>
    <w:lvl w:ilvl="1" w:tplc="E60E5326">
      <w:start w:val="1"/>
      <w:numFmt w:val="lowerLetter"/>
      <w:lvlText w:val="%2)"/>
      <w:lvlJc w:val="left"/>
      <w:pPr>
        <w:ind w:left="1506" w:hanging="360"/>
      </w:pPr>
    </w:lvl>
    <w:lvl w:ilvl="2" w:tplc="67721206">
      <w:start w:val="1"/>
      <w:numFmt w:val="lowerRoman"/>
      <w:lvlText w:val="%3)"/>
      <w:lvlJc w:val="right"/>
      <w:pPr>
        <w:ind w:left="2226" w:hanging="180"/>
      </w:pPr>
    </w:lvl>
    <w:lvl w:ilvl="3" w:tplc="C114C96A">
      <w:start w:val="1"/>
      <w:numFmt w:val="decimal"/>
      <w:lvlText w:val="(%4)"/>
      <w:lvlJc w:val="left"/>
      <w:pPr>
        <w:ind w:left="2946" w:hanging="360"/>
      </w:pPr>
    </w:lvl>
    <w:lvl w:ilvl="4" w:tplc="6BECC046">
      <w:start w:val="1"/>
      <w:numFmt w:val="lowerLetter"/>
      <w:lvlText w:val="(%5)"/>
      <w:lvlJc w:val="left"/>
      <w:pPr>
        <w:ind w:left="3666" w:hanging="360"/>
      </w:pPr>
    </w:lvl>
    <w:lvl w:ilvl="5" w:tplc="E61EBD52">
      <w:start w:val="1"/>
      <w:numFmt w:val="lowerRoman"/>
      <w:lvlText w:val="(%6)"/>
      <w:lvlJc w:val="right"/>
      <w:pPr>
        <w:ind w:left="4386" w:hanging="180"/>
      </w:pPr>
    </w:lvl>
    <w:lvl w:ilvl="6" w:tplc="9732BD20">
      <w:start w:val="1"/>
      <w:numFmt w:val="decimal"/>
      <w:lvlText w:val="%7."/>
      <w:lvlJc w:val="left"/>
      <w:pPr>
        <w:ind w:left="5106" w:hanging="360"/>
      </w:pPr>
    </w:lvl>
    <w:lvl w:ilvl="7" w:tplc="E48212E8">
      <w:start w:val="1"/>
      <w:numFmt w:val="lowerLetter"/>
      <w:lvlText w:val="%8."/>
      <w:lvlJc w:val="left"/>
      <w:pPr>
        <w:ind w:left="5826" w:hanging="360"/>
      </w:pPr>
    </w:lvl>
    <w:lvl w:ilvl="8" w:tplc="95008730">
      <w:start w:val="1"/>
      <w:numFmt w:val="lowerRoman"/>
      <w:lvlText w:val="%9."/>
      <w:lvlJc w:val="right"/>
      <w:pPr>
        <w:ind w:left="6546" w:hanging="180"/>
      </w:pPr>
    </w:lvl>
  </w:abstractNum>
  <w:abstractNum w:abstractNumId="62" w15:restartNumberingAfterBreak="0">
    <w:nsid w:val="523D44F9"/>
    <w:multiLevelType w:val="hybridMultilevel"/>
    <w:tmpl w:val="BD9ED9DE"/>
    <w:lvl w:ilvl="0" w:tplc="FFFFFFFF">
      <w:start w:val="1"/>
      <w:numFmt w:val="decimal"/>
      <w:lvlText w:val="%1."/>
      <w:lvlJc w:val="left"/>
      <w:pPr>
        <w:tabs>
          <w:tab w:val="num" w:pos="757"/>
        </w:tabs>
        <w:ind w:left="757" w:hanging="397"/>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52664E00"/>
    <w:multiLevelType w:val="hybridMultilevel"/>
    <w:tmpl w:val="4EDA6A4A"/>
    <w:lvl w:ilvl="0" w:tplc="04150011">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52BB1F88"/>
    <w:multiLevelType w:val="hybridMultilevel"/>
    <w:tmpl w:val="D5EC46A8"/>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5" w15:restartNumberingAfterBreak="0">
    <w:nsid w:val="54687116"/>
    <w:multiLevelType w:val="multilevel"/>
    <w:tmpl w:val="00000007"/>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67" w15:restartNumberingAfterBreak="0">
    <w:nsid w:val="5BDDB70F"/>
    <w:multiLevelType w:val="hybridMultilevel"/>
    <w:tmpl w:val="C95C8A6A"/>
    <w:lvl w:ilvl="0" w:tplc="92902CC0">
      <w:start w:val="1"/>
      <w:numFmt w:val="decimal"/>
      <w:lvlText w:val="%1."/>
      <w:lvlJc w:val="left"/>
      <w:pPr>
        <w:ind w:left="720" w:hanging="360"/>
      </w:pPr>
      <w:rPr>
        <w:i w:val="0"/>
        <w:iCs/>
      </w:rPr>
    </w:lvl>
    <w:lvl w:ilvl="1" w:tplc="E7067528">
      <w:start w:val="1"/>
      <w:numFmt w:val="lowerLetter"/>
      <w:lvlText w:val="%2."/>
      <w:lvlJc w:val="left"/>
      <w:pPr>
        <w:ind w:left="1440" w:hanging="360"/>
      </w:pPr>
    </w:lvl>
    <w:lvl w:ilvl="2" w:tplc="F1F49F2C">
      <w:start w:val="1"/>
      <w:numFmt w:val="lowerRoman"/>
      <w:lvlText w:val="%3."/>
      <w:lvlJc w:val="right"/>
      <w:pPr>
        <w:ind w:left="2160" w:hanging="180"/>
      </w:pPr>
    </w:lvl>
    <w:lvl w:ilvl="3" w:tplc="04A2FCCA">
      <w:start w:val="1"/>
      <w:numFmt w:val="decimal"/>
      <w:lvlText w:val="%4."/>
      <w:lvlJc w:val="left"/>
      <w:pPr>
        <w:ind w:left="2880" w:hanging="360"/>
      </w:pPr>
    </w:lvl>
    <w:lvl w:ilvl="4" w:tplc="71089AE0">
      <w:start w:val="1"/>
      <w:numFmt w:val="lowerLetter"/>
      <w:lvlText w:val="%5."/>
      <w:lvlJc w:val="left"/>
      <w:pPr>
        <w:ind w:left="3600" w:hanging="360"/>
      </w:pPr>
    </w:lvl>
    <w:lvl w:ilvl="5" w:tplc="0090F3FA">
      <w:start w:val="1"/>
      <w:numFmt w:val="lowerRoman"/>
      <w:lvlText w:val="%6."/>
      <w:lvlJc w:val="right"/>
      <w:pPr>
        <w:ind w:left="4320" w:hanging="180"/>
      </w:pPr>
    </w:lvl>
    <w:lvl w:ilvl="6" w:tplc="3E7215E4">
      <w:start w:val="1"/>
      <w:numFmt w:val="decimal"/>
      <w:lvlText w:val="%7."/>
      <w:lvlJc w:val="left"/>
      <w:pPr>
        <w:ind w:left="5040" w:hanging="360"/>
      </w:pPr>
    </w:lvl>
    <w:lvl w:ilvl="7" w:tplc="3A7031D4">
      <w:start w:val="1"/>
      <w:numFmt w:val="lowerLetter"/>
      <w:lvlText w:val="%8."/>
      <w:lvlJc w:val="left"/>
      <w:pPr>
        <w:ind w:left="5760" w:hanging="360"/>
      </w:pPr>
    </w:lvl>
    <w:lvl w:ilvl="8" w:tplc="E488DDC4">
      <w:start w:val="1"/>
      <w:numFmt w:val="lowerRoman"/>
      <w:lvlText w:val="%9."/>
      <w:lvlJc w:val="right"/>
      <w:pPr>
        <w:ind w:left="6480" w:hanging="180"/>
      </w:pPr>
    </w:lvl>
  </w:abstractNum>
  <w:abstractNum w:abstractNumId="68" w15:restartNumberingAfterBreak="0">
    <w:nsid w:val="5C0F73F0"/>
    <w:multiLevelType w:val="hybridMultilevel"/>
    <w:tmpl w:val="667C16A0"/>
    <w:lvl w:ilvl="0" w:tplc="5EBEF4E6">
      <w:start w:val="1"/>
      <w:numFmt w:val="decimal"/>
      <w:lvlText w:val="%1)"/>
      <w:lvlJc w:val="left"/>
      <w:pPr>
        <w:ind w:left="644" w:hanging="360"/>
      </w:pPr>
      <w:rPr>
        <w:sz w:val="24"/>
        <w:szCs w:val="24"/>
      </w:rPr>
    </w:lvl>
    <w:lvl w:ilvl="1" w:tplc="FFFFFFFF">
      <w:start w:val="6"/>
      <w:numFmt w:val="bullet"/>
      <w:lvlText w:val=""/>
      <w:lvlJc w:val="left"/>
      <w:pPr>
        <w:ind w:left="1440" w:hanging="360"/>
      </w:pPr>
      <w:rPr>
        <w:rFonts w:ascii="Symbol" w:eastAsiaTheme="minorHAnsi" w:hAnsi="Symbol" w:cs="TrebuchetM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65925C97"/>
    <w:multiLevelType w:val="hybridMultilevel"/>
    <w:tmpl w:val="2F0EA3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69C4FF8E">
      <w:start w:val="1"/>
      <w:numFmt w:val="lowerLetter"/>
      <w:lvlText w:val="%4)"/>
      <w:lvlJc w:val="left"/>
      <w:pPr>
        <w:ind w:left="2880" w:hanging="360"/>
      </w:pPr>
      <w:rPr>
        <w:rFonts w:asciiTheme="minorHAnsi" w:eastAsia="Times New Roman" w:hAnsiTheme="minorHAnsi" w:cstheme="minorHAnsi"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8915B01"/>
    <w:multiLevelType w:val="hybridMultilevel"/>
    <w:tmpl w:val="2AF67E6A"/>
    <w:lvl w:ilvl="0" w:tplc="CBCE3E48">
      <w:start w:val="1"/>
      <w:numFmt w:val="decimal"/>
      <w:lvlText w:val="%1)"/>
      <w:lvlJc w:val="left"/>
      <w:pPr>
        <w:tabs>
          <w:tab w:val="num" w:pos="1065"/>
        </w:tabs>
        <w:ind w:left="1065" w:hanging="360"/>
      </w:pPr>
      <w:rPr>
        <w:rFonts w:cs="Times New Roman"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1069"/>
        </w:tabs>
        <w:ind w:left="1069"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1" w15:restartNumberingAfterBreak="0">
    <w:nsid w:val="6E4A4BF7"/>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2" w15:restartNumberingAfterBreak="0">
    <w:nsid w:val="7168694D"/>
    <w:multiLevelType w:val="multilevel"/>
    <w:tmpl w:val="0EB6D894"/>
    <w:lvl w:ilvl="0">
      <w:start w:val="13"/>
      <w:numFmt w:val="decimal"/>
      <w:lvlText w:val="%1."/>
      <w:lvlJc w:val="left"/>
      <w:pPr>
        <w:tabs>
          <w:tab w:val="num" w:pos="360"/>
        </w:tabs>
        <w:ind w:left="360" w:hanging="360"/>
      </w:pPr>
      <w:rPr>
        <w:rFonts w:cs="Calibri" w:hint="default"/>
        <w:b w:val="0"/>
      </w:rPr>
    </w:lvl>
    <w:lvl w:ilvl="1">
      <w:start w:val="3"/>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3" w15:restartNumberingAfterBreak="0">
    <w:nsid w:val="74ABFC79"/>
    <w:multiLevelType w:val="multilevel"/>
    <w:tmpl w:val="70C49D8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4" w15:restartNumberingAfterBreak="0">
    <w:nsid w:val="7ADD54E7"/>
    <w:multiLevelType w:val="hybridMultilevel"/>
    <w:tmpl w:val="C63EDFEA"/>
    <w:name w:val="WW8Num472222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5" w15:restartNumberingAfterBreak="0">
    <w:nsid w:val="7D1C861E"/>
    <w:multiLevelType w:val="hybridMultilevel"/>
    <w:tmpl w:val="0DDE6F10"/>
    <w:lvl w:ilvl="0" w:tplc="44F6F154">
      <w:start w:val="1"/>
      <w:numFmt w:val="decimal"/>
      <w:lvlText w:val="%1)"/>
      <w:lvlJc w:val="left"/>
      <w:pPr>
        <w:ind w:left="720" w:hanging="360"/>
      </w:pPr>
      <w:rPr>
        <w:strike w:val="0"/>
      </w:rPr>
    </w:lvl>
    <w:lvl w:ilvl="1" w:tplc="D62C0092">
      <w:start w:val="1"/>
      <w:numFmt w:val="lowerLetter"/>
      <w:lvlText w:val="%2."/>
      <w:lvlJc w:val="left"/>
      <w:pPr>
        <w:ind w:left="1440" w:hanging="360"/>
      </w:pPr>
    </w:lvl>
    <w:lvl w:ilvl="2" w:tplc="4A14510A">
      <w:start w:val="1"/>
      <w:numFmt w:val="lowerRoman"/>
      <w:lvlText w:val="%3."/>
      <w:lvlJc w:val="right"/>
      <w:pPr>
        <w:ind w:left="2160" w:hanging="180"/>
      </w:pPr>
    </w:lvl>
    <w:lvl w:ilvl="3" w:tplc="621AE15A">
      <w:start w:val="1"/>
      <w:numFmt w:val="decimal"/>
      <w:lvlText w:val="%4."/>
      <w:lvlJc w:val="left"/>
      <w:pPr>
        <w:ind w:left="2880" w:hanging="360"/>
      </w:pPr>
    </w:lvl>
    <w:lvl w:ilvl="4" w:tplc="FC22349A">
      <w:start w:val="1"/>
      <w:numFmt w:val="lowerLetter"/>
      <w:lvlText w:val="%5."/>
      <w:lvlJc w:val="left"/>
      <w:pPr>
        <w:ind w:left="3600" w:hanging="360"/>
      </w:pPr>
    </w:lvl>
    <w:lvl w:ilvl="5" w:tplc="7D2A1658">
      <w:start w:val="1"/>
      <w:numFmt w:val="lowerRoman"/>
      <w:lvlText w:val="%6."/>
      <w:lvlJc w:val="right"/>
      <w:pPr>
        <w:ind w:left="4320" w:hanging="180"/>
      </w:pPr>
    </w:lvl>
    <w:lvl w:ilvl="6" w:tplc="AE649F12">
      <w:start w:val="1"/>
      <w:numFmt w:val="decimal"/>
      <w:lvlText w:val="%7."/>
      <w:lvlJc w:val="left"/>
      <w:pPr>
        <w:ind w:left="5040" w:hanging="360"/>
      </w:pPr>
    </w:lvl>
    <w:lvl w:ilvl="7" w:tplc="0AC80940">
      <w:start w:val="1"/>
      <w:numFmt w:val="lowerLetter"/>
      <w:lvlText w:val="%8."/>
      <w:lvlJc w:val="left"/>
      <w:pPr>
        <w:ind w:left="5760" w:hanging="360"/>
      </w:pPr>
    </w:lvl>
    <w:lvl w:ilvl="8" w:tplc="1F7AD62A">
      <w:start w:val="1"/>
      <w:numFmt w:val="lowerRoman"/>
      <w:lvlText w:val="%9."/>
      <w:lvlJc w:val="right"/>
      <w:pPr>
        <w:ind w:left="6480" w:hanging="180"/>
      </w:pPr>
    </w:lvl>
  </w:abstractNum>
  <w:abstractNum w:abstractNumId="76" w15:restartNumberingAfterBreak="0">
    <w:nsid w:val="7EEE3562"/>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num w:numId="1" w16cid:durableId="1853643758">
    <w:abstractNumId w:val="75"/>
  </w:num>
  <w:num w:numId="2" w16cid:durableId="1703163523">
    <w:abstractNumId w:val="67"/>
  </w:num>
  <w:num w:numId="3" w16cid:durableId="1033846629">
    <w:abstractNumId w:val="73"/>
  </w:num>
  <w:num w:numId="4" w16cid:durableId="456535619">
    <w:abstractNumId w:val="0"/>
  </w:num>
  <w:num w:numId="5" w16cid:durableId="1626154682">
    <w:abstractNumId w:val="5"/>
  </w:num>
  <w:num w:numId="6" w16cid:durableId="1618364988">
    <w:abstractNumId w:val="8"/>
  </w:num>
  <w:num w:numId="7" w16cid:durableId="1257981537">
    <w:abstractNumId w:val="20"/>
  </w:num>
  <w:num w:numId="8" w16cid:durableId="2095392806">
    <w:abstractNumId w:val="21"/>
  </w:num>
  <w:num w:numId="9" w16cid:durableId="1015377656">
    <w:abstractNumId w:val="22"/>
  </w:num>
  <w:num w:numId="10" w16cid:durableId="1072316178">
    <w:abstractNumId w:val="25"/>
  </w:num>
  <w:num w:numId="11" w16cid:durableId="1824541707">
    <w:abstractNumId w:val="28"/>
  </w:num>
  <w:num w:numId="12" w16cid:durableId="810370303">
    <w:abstractNumId w:val="61"/>
  </w:num>
  <w:num w:numId="13" w16cid:durableId="1376851345">
    <w:abstractNumId w:val="56"/>
  </w:num>
  <w:num w:numId="14" w16cid:durableId="530806357">
    <w:abstractNumId w:val="37"/>
  </w:num>
  <w:num w:numId="15" w16cid:durableId="438451675">
    <w:abstractNumId w:val="71"/>
  </w:num>
  <w:num w:numId="16" w16cid:durableId="2146510326">
    <w:abstractNumId w:val="54"/>
  </w:num>
  <w:num w:numId="17" w16cid:durableId="2075471216">
    <w:abstractNumId w:val="45"/>
  </w:num>
  <w:num w:numId="18" w16cid:durableId="468981866">
    <w:abstractNumId w:val="42"/>
  </w:num>
  <w:num w:numId="19" w16cid:durableId="686949149">
    <w:abstractNumId w:val="38"/>
  </w:num>
  <w:num w:numId="20" w16cid:durableId="1004556867">
    <w:abstractNumId w:val="52"/>
  </w:num>
  <w:num w:numId="21" w16cid:durableId="1352104528">
    <w:abstractNumId w:val="39"/>
  </w:num>
  <w:num w:numId="22" w16cid:durableId="265314826">
    <w:abstractNumId w:val="34"/>
  </w:num>
  <w:num w:numId="23" w16cid:durableId="2106262921">
    <w:abstractNumId w:val="55"/>
  </w:num>
  <w:num w:numId="24" w16cid:durableId="2094668284">
    <w:abstractNumId w:val="60"/>
  </w:num>
  <w:num w:numId="25" w16cid:durableId="221717100">
    <w:abstractNumId w:val="66"/>
  </w:num>
  <w:num w:numId="26" w16cid:durableId="164783343">
    <w:abstractNumId w:val="47"/>
  </w:num>
  <w:num w:numId="27" w16cid:durableId="1953242450">
    <w:abstractNumId w:val="76"/>
  </w:num>
  <w:num w:numId="28" w16cid:durableId="1581333757">
    <w:abstractNumId w:val="43"/>
  </w:num>
  <w:num w:numId="29" w16cid:durableId="1362707488">
    <w:abstractNumId w:val="57"/>
  </w:num>
  <w:num w:numId="30" w16cid:durableId="1585217512">
    <w:abstractNumId w:val="68"/>
  </w:num>
  <w:num w:numId="31" w16cid:durableId="1283221003">
    <w:abstractNumId w:val="62"/>
  </w:num>
  <w:num w:numId="32" w16cid:durableId="682708424">
    <w:abstractNumId w:val="44"/>
  </w:num>
  <w:num w:numId="33" w16cid:durableId="1555267230">
    <w:abstractNumId w:val="70"/>
  </w:num>
  <w:num w:numId="34" w16cid:durableId="1311137855">
    <w:abstractNumId w:val="69"/>
  </w:num>
  <w:num w:numId="35" w16cid:durableId="1815028539">
    <w:abstractNumId w:val="72"/>
  </w:num>
  <w:num w:numId="36" w16cid:durableId="644238288">
    <w:abstractNumId w:val="24"/>
  </w:num>
  <w:num w:numId="37" w16cid:durableId="970405403">
    <w:abstractNumId w:val="48"/>
  </w:num>
  <w:num w:numId="38" w16cid:durableId="1281843304">
    <w:abstractNumId w:val="35"/>
  </w:num>
  <w:num w:numId="39" w16cid:durableId="1516650349">
    <w:abstractNumId w:val="49"/>
  </w:num>
  <w:num w:numId="40" w16cid:durableId="982463245">
    <w:abstractNumId w:val="41"/>
  </w:num>
  <w:num w:numId="41" w16cid:durableId="86579312">
    <w:abstractNumId w:val="59"/>
  </w:num>
  <w:num w:numId="42" w16cid:durableId="1954241758">
    <w:abstractNumId w:val="51"/>
  </w:num>
  <w:num w:numId="43" w16cid:durableId="2057852224">
    <w:abstractNumId w:val="63"/>
  </w:num>
  <w:num w:numId="44" w16cid:durableId="406851718">
    <w:abstractNumId w:val="64"/>
  </w:num>
  <w:num w:numId="45" w16cid:durableId="1746342184">
    <w:abstractNumId w:val="40"/>
  </w:num>
  <w:num w:numId="46" w16cid:durableId="1454593245">
    <w:abstractNumId w:val="46"/>
  </w:num>
  <w:num w:numId="47" w16cid:durableId="1637879820">
    <w:abstractNumId w:val="58"/>
  </w:num>
  <w:num w:numId="48" w16cid:durableId="1385057614">
    <w:abstractNumId w:val="65"/>
  </w:num>
  <w:num w:numId="49" w16cid:durableId="1967928603">
    <w:abstractNumId w:val="36"/>
  </w:num>
  <w:num w:numId="50" w16cid:durableId="1637222028">
    <w:abstractNumId w:val="33"/>
  </w:num>
  <w:num w:numId="51" w16cid:durableId="326059597">
    <w:abstractNumId w:val="53"/>
  </w:num>
  <w:numIdMacAtCleanup w:val="4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tarzyna Buczek-Pawłowska">
    <w15:presenceInfo w15:providerId="AD" w15:userId="S::kbuczek@cppc.gov.pl::8a3133fa-c14b-4a92-9446-2546f41157b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B3E"/>
    <w:rsid w:val="000006C4"/>
    <w:rsid w:val="00000713"/>
    <w:rsid w:val="00000B4B"/>
    <w:rsid w:val="00001259"/>
    <w:rsid w:val="00001B9B"/>
    <w:rsid w:val="00001C38"/>
    <w:rsid w:val="00002065"/>
    <w:rsid w:val="00002660"/>
    <w:rsid w:val="00002B1B"/>
    <w:rsid w:val="00003159"/>
    <w:rsid w:val="000031E4"/>
    <w:rsid w:val="00003418"/>
    <w:rsid w:val="00003D42"/>
    <w:rsid w:val="00003E6A"/>
    <w:rsid w:val="00003F2A"/>
    <w:rsid w:val="00004FE3"/>
    <w:rsid w:val="00005602"/>
    <w:rsid w:val="00005897"/>
    <w:rsid w:val="000058FD"/>
    <w:rsid w:val="00005ABE"/>
    <w:rsid w:val="00006B5F"/>
    <w:rsid w:val="0000724C"/>
    <w:rsid w:val="00007CBA"/>
    <w:rsid w:val="00007F66"/>
    <w:rsid w:val="00011889"/>
    <w:rsid w:val="00011A13"/>
    <w:rsid w:val="00011F98"/>
    <w:rsid w:val="0001289B"/>
    <w:rsid w:val="0001302D"/>
    <w:rsid w:val="000139E2"/>
    <w:rsid w:val="00014201"/>
    <w:rsid w:val="00015A61"/>
    <w:rsid w:val="00017054"/>
    <w:rsid w:val="000170C1"/>
    <w:rsid w:val="0001714A"/>
    <w:rsid w:val="00017465"/>
    <w:rsid w:val="00017B23"/>
    <w:rsid w:val="00017E9D"/>
    <w:rsid w:val="00017FD2"/>
    <w:rsid w:val="0002031B"/>
    <w:rsid w:val="00020742"/>
    <w:rsid w:val="00020CD1"/>
    <w:rsid w:val="0002145D"/>
    <w:rsid w:val="00021B76"/>
    <w:rsid w:val="00021CE5"/>
    <w:rsid w:val="00022602"/>
    <w:rsid w:val="000227C9"/>
    <w:rsid w:val="000240F3"/>
    <w:rsid w:val="00025A16"/>
    <w:rsid w:val="0002774B"/>
    <w:rsid w:val="00027A9D"/>
    <w:rsid w:val="00030B16"/>
    <w:rsid w:val="00031020"/>
    <w:rsid w:val="000313EA"/>
    <w:rsid w:val="00032486"/>
    <w:rsid w:val="00032D80"/>
    <w:rsid w:val="00033FAC"/>
    <w:rsid w:val="00033FD3"/>
    <w:rsid w:val="000341D3"/>
    <w:rsid w:val="00034582"/>
    <w:rsid w:val="000345DB"/>
    <w:rsid w:val="00034655"/>
    <w:rsid w:val="0003556C"/>
    <w:rsid w:val="00036A7E"/>
    <w:rsid w:val="000370C5"/>
    <w:rsid w:val="000379B3"/>
    <w:rsid w:val="00037E7D"/>
    <w:rsid w:val="000404BC"/>
    <w:rsid w:val="000407BE"/>
    <w:rsid w:val="000423B3"/>
    <w:rsid w:val="00042AF3"/>
    <w:rsid w:val="00043007"/>
    <w:rsid w:val="00043073"/>
    <w:rsid w:val="00043763"/>
    <w:rsid w:val="00043897"/>
    <w:rsid w:val="00043C78"/>
    <w:rsid w:val="00043D47"/>
    <w:rsid w:val="00044220"/>
    <w:rsid w:val="0004453A"/>
    <w:rsid w:val="0004487B"/>
    <w:rsid w:val="00044E02"/>
    <w:rsid w:val="00044E03"/>
    <w:rsid w:val="00044FBB"/>
    <w:rsid w:val="000451BF"/>
    <w:rsid w:val="00045238"/>
    <w:rsid w:val="0004538C"/>
    <w:rsid w:val="000462BC"/>
    <w:rsid w:val="000470B6"/>
    <w:rsid w:val="00047CDB"/>
    <w:rsid w:val="00050C17"/>
    <w:rsid w:val="00050DF1"/>
    <w:rsid w:val="000517B7"/>
    <w:rsid w:val="000520DA"/>
    <w:rsid w:val="000536FC"/>
    <w:rsid w:val="000559EB"/>
    <w:rsid w:val="00056161"/>
    <w:rsid w:val="0005676A"/>
    <w:rsid w:val="00056800"/>
    <w:rsid w:val="00056D22"/>
    <w:rsid w:val="00057127"/>
    <w:rsid w:val="00061076"/>
    <w:rsid w:val="0006121D"/>
    <w:rsid w:val="000615F3"/>
    <w:rsid w:val="000615FD"/>
    <w:rsid w:val="00063B2D"/>
    <w:rsid w:val="00063F79"/>
    <w:rsid w:val="00064AC7"/>
    <w:rsid w:val="00064B17"/>
    <w:rsid w:val="000654CB"/>
    <w:rsid w:val="00065FF9"/>
    <w:rsid w:val="00070302"/>
    <w:rsid w:val="00070539"/>
    <w:rsid w:val="00070899"/>
    <w:rsid w:val="000714DA"/>
    <w:rsid w:val="00071B76"/>
    <w:rsid w:val="00071FF1"/>
    <w:rsid w:val="000726F9"/>
    <w:rsid w:val="00072937"/>
    <w:rsid w:val="00072C9E"/>
    <w:rsid w:val="00073ACE"/>
    <w:rsid w:val="00073BD0"/>
    <w:rsid w:val="00073F43"/>
    <w:rsid w:val="0007470C"/>
    <w:rsid w:val="00075B83"/>
    <w:rsid w:val="000769AE"/>
    <w:rsid w:val="00077743"/>
    <w:rsid w:val="00077748"/>
    <w:rsid w:val="00077DEE"/>
    <w:rsid w:val="00077F2C"/>
    <w:rsid w:val="000806B0"/>
    <w:rsid w:val="00081651"/>
    <w:rsid w:val="00081A64"/>
    <w:rsid w:val="00082CD1"/>
    <w:rsid w:val="0008341D"/>
    <w:rsid w:val="00083DB6"/>
    <w:rsid w:val="0008493A"/>
    <w:rsid w:val="00085D72"/>
    <w:rsid w:val="00085E3E"/>
    <w:rsid w:val="0008630F"/>
    <w:rsid w:val="00086ACE"/>
    <w:rsid w:val="0008713D"/>
    <w:rsid w:val="000872F5"/>
    <w:rsid w:val="000917C2"/>
    <w:rsid w:val="00091A53"/>
    <w:rsid w:val="00091D13"/>
    <w:rsid w:val="00091F15"/>
    <w:rsid w:val="00092103"/>
    <w:rsid w:val="000932AF"/>
    <w:rsid w:val="00093A45"/>
    <w:rsid w:val="00093D0A"/>
    <w:rsid w:val="00094222"/>
    <w:rsid w:val="000944E7"/>
    <w:rsid w:val="0009451C"/>
    <w:rsid w:val="00094E13"/>
    <w:rsid w:val="00094EC8"/>
    <w:rsid w:val="000953C6"/>
    <w:rsid w:val="00095741"/>
    <w:rsid w:val="00095FC6"/>
    <w:rsid w:val="00095FDD"/>
    <w:rsid w:val="0009621A"/>
    <w:rsid w:val="0009645D"/>
    <w:rsid w:val="00096477"/>
    <w:rsid w:val="00096AE7"/>
    <w:rsid w:val="00097BA7"/>
    <w:rsid w:val="0009B9BC"/>
    <w:rsid w:val="000A0D2D"/>
    <w:rsid w:val="000A107C"/>
    <w:rsid w:val="000A108C"/>
    <w:rsid w:val="000A1191"/>
    <w:rsid w:val="000A11B2"/>
    <w:rsid w:val="000A1979"/>
    <w:rsid w:val="000A263A"/>
    <w:rsid w:val="000A2DB0"/>
    <w:rsid w:val="000A3A6C"/>
    <w:rsid w:val="000A3DF0"/>
    <w:rsid w:val="000A400A"/>
    <w:rsid w:val="000A4A5D"/>
    <w:rsid w:val="000A4B56"/>
    <w:rsid w:val="000A55A8"/>
    <w:rsid w:val="000A5827"/>
    <w:rsid w:val="000A6450"/>
    <w:rsid w:val="000A6619"/>
    <w:rsid w:val="000A6BAE"/>
    <w:rsid w:val="000B0B0B"/>
    <w:rsid w:val="000B0E02"/>
    <w:rsid w:val="000B1272"/>
    <w:rsid w:val="000B1A56"/>
    <w:rsid w:val="000B1A7A"/>
    <w:rsid w:val="000B1BF3"/>
    <w:rsid w:val="000B1F5E"/>
    <w:rsid w:val="000B2056"/>
    <w:rsid w:val="000B2790"/>
    <w:rsid w:val="000B293D"/>
    <w:rsid w:val="000B2A63"/>
    <w:rsid w:val="000B33DC"/>
    <w:rsid w:val="000B3812"/>
    <w:rsid w:val="000B3BC4"/>
    <w:rsid w:val="000B3D59"/>
    <w:rsid w:val="000B41F3"/>
    <w:rsid w:val="000B4670"/>
    <w:rsid w:val="000B4C97"/>
    <w:rsid w:val="000B71B7"/>
    <w:rsid w:val="000B797E"/>
    <w:rsid w:val="000B7ABA"/>
    <w:rsid w:val="000B7AE2"/>
    <w:rsid w:val="000B7DAB"/>
    <w:rsid w:val="000C06AA"/>
    <w:rsid w:val="000C0D04"/>
    <w:rsid w:val="000C1555"/>
    <w:rsid w:val="000C1953"/>
    <w:rsid w:val="000C1F3B"/>
    <w:rsid w:val="000C2053"/>
    <w:rsid w:val="000C2149"/>
    <w:rsid w:val="000C360B"/>
    <w:rsid w:val="000C379A"/>
    <w:rsid w:val="000C3FD9"/>
    <w:rsid w:val="000C4BB9"/>
    <w:rsid w:val="000C4F67"/>
    <w:rsid w:val="000C62A0"/>
    <w:rsid w:val="000C717C"/>
    <w:rsid w:val="000C78BF"/>
    <w:rsid w:val="000C795F"/>
    <w:rsid w:val="000D016B"/>
    <w:rsid w:val="000D0D66"/>
    <w:rsid w:val="000D2AA4"/>
    <w:rsid w:val="000D3587"/>
    <w:rsid w:val="000D3A73"/>
    <w:rsid w:val="000D40F8"/>
    <w:rsid w:val="000D4AC2"/>
    <w:rsid w:val="000D4B5C"/>
    <w:rsid w:val="000D4CC1"/>
    <w:rsid w:val="000D5642"/>
    <w:rsid w:val="000D573A"/>
    <w:rsid w:val="000D69EF"/>
    <w:rsid w:val="000D772B"/>
    <w:rsid w:val="000D773E"/>
    <w:rsid w:val="000D7B6E"/>
    <w:rsid w:val="000D7CF8"/>
    <w:rsid w:val="000E02CE"/>
    <w:rsid w:val="000E0318"/>
    <w:rsid w:val="000E112A"/>
    <w:rsid w:val="000E1F51"/>
    <w:rsid w:val="000E2283"/>
    <w:rsid w:val="000E2B65"/>
    <w:rsid w:val="000E3454"/>
    <w:rsid w:val="000E3469"/>
    <w:rsid w:val="000E379A"/>
    <w:rsid w:val="000E5414"/>
    <w:rsid w:val="000E57B9"/>
    <w:rsid w:val="000E57CC"/>
    <w:rsid w:val="000E5B04"/>
    <w:rsid w:val="000E65E3"/>
    <w:rsid w:val="000E6B7F"/>
    <w:rsid w:val="000E70F0"/>
    <w:rsid w:val="000E759F"/>
    <w:rsid w:val="000E79C8"/>
    <w:rsid w:val="000F051C"/>
    <w:rsid w:val="000F0CC5"/>
    <w:rsid w:val="000F279D"/>
    <w:rsid w:val="000F2E56"/>
    <w:rsid w:val="000F38F6"/>
    <w:rsid w:val="000F3A6E"/>
    <w:rsid w:val="000F4233"/>
    <w:rsid w:val="000F575A"/>
    <w:rsid w:val="000F5F9C"/>
    <w:rsid w:val="000F62BD"/>
    <w:rsid w:val="000F74C2"/>
    <w:rsid w:val="000F773C"/>
    <w:rsid w:val="0010004B"/>
    <w:rsid w:val="001000C7"/>
    <w:rsid w:val="00100E0A"/>
    <w:rsid w:val="00102000"/>
    <w:rsid w:val="001020E9"/>
    <w:rsid w:val="001028E1"/>
    <w:rsid w:val="00102D67"/>
    <w:rsid w:val="001038F2"/>
    <w:rsid w:val="00103EFE"/>
    <w:rsid w:val="00104B57"/>
    <w:rsid w:val="00105666"/>
    <w:rsid w:val="00105764"/>
    <w:rsid w:val="00105794"/>
    <w:rsid w:val="00105E8E"/>
    <w:rsid w:val="00105F71"/>
    <w:rsid w:val="00106D0C"/>
    <w:rsid w:val="00106DF1"/>
    <w:rsid w:val="00106F6D"/>
    <w:rsid w:val="00107553"/>
    <w:rsid w:val="00107869"/>
    <w:rsid w:val="00107B4B"/>
    <w:rsid w:val="001100F2"/>
    <w:rsid w:val="0011096F"/>
    <w:rsid w:val="00110C87"/>
    <w:rsid w:val="00110DAA"/>
    <w:rsid w:val="0011254B"/>
    <w:rsid w:val="00112DDD"/>
    <w:rsid w:val="001139D5"/>
    <w:rsid w:val="00113EA6"/>
    <w:rsid w:val="00114523"/>
    <w:rsid w:val="00114C1B"/>
    <w:rsid w:val="00115917"/>
    <w:rsid w:val="001159DD"/>
    <w:rsid w:val="001160BB"/>
    <w:rsid w:val="00116C41"/>
    <w:rsid w:val="00121897"/>
    <w:rsid w:val="001218B0"/>
    <w:rsid w:val="001221A5"/>
    <w:rsid w:val="001223B6"/>
    <w:rsid w:val="0012322A"/>
    <w:rsid w:val="00123B82"/>
    <w:rsid w:val="001242C0"/>
    <w:rsid w:val="0012476C"/>
    <w:rsid w:val="001251DA"/>
    <w:rsid w:val="001256DB"/>
    <w:rsid w:val="00126321"/>
    <w:rsid w:val="00126605"/>
    <w:rsid w:val="00126A7A"/>
    <w:rsid w:val="0012721D"/>
    <w:rsid w:val="001276DA"/>
    <w:rsid w:val="00127FD8"/>
    <w:rsid w:val="00130049"/>
    <w:rsid w:val="00130258"/>
    <w:rsid w:val="0013088E"/>
    <w:rsid w:val="00130A19"/>
    <w:rsid w:val="00131BC6"/>
    <w:rsid w:val="00131F56"/>
    <w:rsid w:val="00133AB6"/>
    <w:rsid w:val="00135A0A"/>
    <w:rsid w:val="00135B7C"/>
    <w:rsid w:val="00135D95"/>
    <w:rsid w:val="00135F23"/>
    <w:rsid w:val="00136406"/>
    <w:rsid w:val="00136C13"/>
    <w:rsid w:val="00136CEC"/>
    <w:rsid w:val="00140358"/>
    <w:rsid w:val="00140EF4"/>
    <w:rsid w:val="00141BC3"/>
    <w:rsid w:val="00141D5C"/>
    <w:rsid w:val="00141ED8"/>
    <w:rsid w:val="00141F67"/>
    <w:rsid w:val="00143124"/>
    <w:rsid w:val="00143173"/>
    <w:rsid w:val="00143909"/>
    <w:rsid w:val="00143A25"/>
    <w:rsid w:val="00144CDE"/>
    <w:rsid w:val="00145A46"/>
    <w:rsid w:val="00146B26"/>
    <w:rsid w:val="001479A6"/>
    <w:rsid w:val="00147F50"/>
    <w:rsid w:val="00150616"/>
    <w:rsid w:val="001512A8"/>
    <w:rsid w:val="0015251B"/>
    <w:rsid w:val="001530DC"/>
    <w:rsid w:val="001536CF"/>
    <w:rsid w:val="001539F5"/>
    <w:rsid w:val="0015462E"/>
    <w:rsid w:val="001547B3"/>
    <w:rsid w:val="00154801"/>
    <w:rsid w:val="00155ADF"/>
    <w:rsid w:val="00155E21"/>
    <w:rsid w:val="00155FF8"/>
    <w:rsid w:val="001566C5"/>
    <w:rsid w:val="001566D5"/>
    <w:rsid w:val="0015684D"/>
    <w:rsid w:val="00157154"/>
    <w:rsid w:val="00157229"/>
    <w:rsid w:val="00157863"/>
    <w:rsid w:val="00157D03"/>
    <w:rsid w:val="0016047B"/>
    <w:rsid w:val="00160940"/>
    <w:rsid w:val="00161829"/>
    <w:rsid w:val="00161979"/>
    <w:rsid w:val="00161A34"/>
    <w:rsid w:val="001624F9"/>
    <w:rsid w:val="0016278D"/>
    <w:rsid w:val="001628D1"/>
    <w:rsid w:val="001631DD"/>
    <w:rsid w:val="001634BF"/>
    <w:rsid w:val="00163767"/>
    <w:rsid w:val="001639A6"/>
    <w:rsid w:val="0016459F"/>
    <w:rsid w:val="00164BB2"/>
    <w:rsid w:val="00165054"/>
    <w:rsid w:val="00165B16"/>
    <w:rsid w:val="001666AA"/>
    <w:rsid w:val="001670DE"/>
    <w:rsid w:val="0016768A"/>
    <w:rsid w:val="00167AA1"/>
    <w:rsid w:val="0017096C"/>
    <w:rsid w:val="00171FC1"/>
    <w:rsid w:val="001726D6"/>
    <w:rsid w:val="00172928"/>
    <w:rsid w:val="00172BE4"/>
    <w:rsid w:val="00172EC2"/>
    <w:rsid w:val="0017378B"/>
    <w:rsid w:val="00173A0B"/>
    <w:rsid w:val="001742DA"/>
    <w:rsid w:val="00174A72"/>
    <w:rsid w:val="00174EDE"/>
    <w:rsid w:val="00175DDA"/>
    <w:rsid w:val="001778C9"/>
    <w:rsid w:val="00177976"/>
    <w:rsid w:val="00177AD4"/>
    <w:rsid w:val="0018006A"/>
    <w:rsid w:val="00180262"/>
    <w:rsid w:val="00180D43"/>
    <w:rsid w:val="00180D77"/>
    <w:rsid w:val="001827FD"/>
    <w:rsid w:val="00182DBC"/>
    <w:rsid w:val="00183484"/>
    <w:rsid w:val="00183E1B"/>
    <w:rsid w:val="00183F0F"/>
    <w:rsid w:val="001848E2"/>
    <w:rsid w:val="00185C65"/>
    <w:rsid w:val="00185F7F"/>
    <w:rsid w:val="0018608C"/>
    <w:rsid w:val="00186216"/>
    <w:rsid w:val="0018664E"/>
    <w:rsid w:val="0019042A"/>
    <w:rsid w:val="00190A55"/>
    <w:rsid w:val="00190DC8"/>
    <w:rsid w:val="0019152D"/>
    <w:rsid w:val="0019227A"/>
    <w:rsid w:val="001922B9"/>
    <w:rsid w:val="00192773"/>
    <w:rsid w:val="001927C3"/>
    <w:rsid w:val="00192A44"/>
    <w:rsid w:val="00192BDF"/>
    <w:rsid w:val="00193168"/>
    <w:rsid w:val="001935E8"/>
    <w:rsid w:val="00194C32"/>
    <w:rsid w:val="00195192"/>
    <w:rsid w:val="001954DC"/>
    <w:rsid w:val="001957C2"/>
    <w:rsid w:val="00195DD7"/>
    <w:rsid w:val="00196196"/>
    <w:rsid w:val="00196AF2"/>
    <w:rsid w:val="00196DD6"/>
    <w:rsid w:val="00197389"/>
    <w:rsid w:val="001A1039"/>
    <w:rsid w:val="001A10D6"/>
    <w:rsid w:val="001A14AA"/>
    <w:rsid w:val="001A18B0"/>
    <w:rsid w:val="001A196B"/>
    <w:rsid w:val="001A261C"/>
    <w:rsid w:val="001A48E3"/>
    <w:rsid w:val="001A662A"/>
    <w:rsid w:val="001A6892"/>
    <w:rsid w:val="001A7210"/>
    <w:rsid w:val="001A73C5"/>
    <w:rsid w:val="001A7903"/>
    <w:rsid w:val="001A7BC1"/>
    <w:rsid w:val="001A7BFA"/>
    <w:rsid w:val="001A7FAF"/>
    <w:rsid w:val="001B0EDD"/>
    <w:rsid w:val="001B1647"/>
    <w:rsid w:val="001B165C"/>
    <w:rsid w:val="001B17FF"/>
    <w:rsid w:val="001B1D0F"/>
    <w:rsid w:val="001B1F68"/>
    <w:rsid w:val="001B36F7"/>
    <w:rsid w:val="001B3A0B"/>
    <w:rsid w:val="001B4046"/>
    <w:rsid w:val="001B4F26"/>
    <w:rsid w:val="001B5EB3"/>
    <w:rsid w:val="001B6579"/>
    <w:rsid w:val="001B69DB"/>
    <w:rsid w:val="001B70FA"/>
    <w:rsid w:val="001B7108"/>
    <w:rsid w:val="001B7D51"/>
    <w:rsid w:val="001C0DD6"/>
    <w:rsid w:val="001C16F3"/>
    <w:rsid w:val="001C26C2"/>
    <w:rsid w:val="001C396B"/>
    <w:rsid w:val="001C3CB5"/>
    <w:rsid w:val="001C3F38"/>
    <w:rsid w:val="001C4E47"/>
    <w:rsid w:val="001C5516"/>
    <w:rsid w:val="001C5EA7"/>
    <w:rsid w:val="001C648D"/>
    <w:rsid w:val="001C6926"/>
    <w:rsid w:val="001C740A"/>
    <w:rsid w:val="001C7433"/>
    <w:rsid w:val="001C7484"/>
    <w:rsid w:val="001C77D2"/>
    <w:rsid w:val="001C7B06"/>
    <w:rsid w:val="001C7B62"/>
    <w:rsid w:val="001D29D1"/>
    <w:rsid w:val="001D3922"/>
    <w:rsid w:val="001D3B8A"/>
    <w:rsid w:val="001D49E6"/>
    <w:rsid w:val="001D4D6D"/>
    <w:rsid w:val="001D527A"/>
    <w:rsid w:val="001D52E1"/>
    <w:rsid w:val="001D6905"/>
    <w:rsid w:val="001D7627"/>
    <w:rsid w:val="001D77EF"/>
    <w:rsid w:val="001D79A3"/>
    <w:rsid w:val="001D7E34"/>
    <w:rsid w:val="001E0923"/>
    <w:rsid w:val="001E0ABE"/>
    <w:rsid w:val="001E1BAF"/>
    <w:rsid w:val="001E20E2"/>
    <w:rsid w:val="001E31B0"/>
    <w:rsid w:val="001E32F0"/>
    <w:rsid w:val="001E38FF"/>
    <w:rsid w:val="001E4374"/>
    <w:rsid w:val="001E4896"/>
    <w:rsid w:val="001E4BC3"/>
    <w:rsid w:val="001E4F0B"/>
    <w:rsid w:val="001E63D0"/>
    <w:rsid w:val="001E64FF"/>
    <w:rsid w:val="001E6517"/>
    <w:rsid w:val="001E669A"/>
    <w:rsid w:val="001E67CD"/>
    <w:rsid w:val="001F0A85"/>
    <w:rsid w:val="001F0D62"/>
    <w:rsid w:val="001F1871"/>
    <w:rsid w:val="001F1A38"/>
    <w:rsid w:val="001F277F"/>
    <w:rsid w:val="001F2B7B"/>
    <w:rsid w:val="001F349C"/>
    <w:rsid w:val="001F3F77"/>
    <w:rsid w:val="001F4EF0"/>
    <w:rsid w:val="001F56BD"/>
    <w:rsid w:val="001F5F3C"/>
    <w:rsid w:val="001F626C"/>
    <w:rsid w:val="001F6879"/>
    <w:rsid w:val="001F7E45"/>
    <w:rsid w:val="0020035E"/>
    <w:rsid w:val="002003A4"/>
    <w:rsid w:val="002008C9"/>
    <w:rsid w:val="00200947"/>
    <w:rsid w:val="00200B25"/>
    <w:rsid w:val="00200F76"/>
    <w:rsid w:val="00202D91"/>
    <w:rsid w:val="00203203"/>
    <w:rsid w:val="0020385F"/>
    <w:rsid w:val="00203AF2"/>
    <w:rsid w:val="002043F9"/>
    <w:rsid w:val="00204ECE"/>
    <w:rsid w:val="00204EE6"/>
    <w:rsid w:val="00206A79"/>
    <w:rsid w:val="00206E0E"/>
    <w:rsid w:val="00207DD7"/>
    <w:rsid w:val="0020807C"/>
    <w:rsid w:val="00210BC2"/>
    <w:rsid w:val="00211BCD"/>
    <w:rsid w:val="00211DC8"/>
    <w:rsid w:val="00212155"/>
    <w:rsid w:val="0021233B"/>
    <w:rsid w:val="002123FA"/>
    <w:rsid w:val="00212672"/>
    <w:rsid w:val="00213091"/>
    <w:rsid w:val="002131C6"/>
    <w:rsid w:val="0021353F"/>
    <w:rsid w:val="00213912"/>
    <w:rsid w:val="002142D3"/>
    <w:rsid w:val="00214881"/>
    <w:rsid w:val="00214B5E"/>
    <w:rsid w:val="00214C6B"/>
    <w:rsid w:val="00214F34"/>
    <w:rsid w:val="00215458"/>
    <w:rsid w:val="00216B3D"/>
    <w:rsid w:val="00216EAC"/>
    <w:rsid w:val="00216EF6"/>
    <w:rsid w:val="002171AE"/>
    <w:rsid w:val="00220F3C"/>
    <w:rsid w:val="0022119A"/>
    <w:rsid w:val="002211AA"/>
    <w:rsid w:val="002227C6"/>
    <w:rsid w:val="00222A61"/>
    <w:rsid w:val="00222F70"/>
    <w:rsid w:val="002232CF"/>
    <w:rsid w:val="002234DE"/>
    <w:rsid w:val="0022395F"/>
    <w:rsid w:val="0022495A"/>
    <w:rsid w:val="00226C47"/>
    <w:rsid w:val="0022718F"/>
    <w:rsid w:val="00227292"/>
    <w:rsid w:val="002274C9"/>
    <w:rsid w:val="002305B7"/>
    <w:rsid w:val="00231632"/>
    <w:rsid w:val="00231A47"/>
    <w:rsid w:val="00231D43"/>
    <w:rsid w:val="00231F13"/>
    <w:rsid w:val="00232941"/>
    <w:rsid w:val="00233D71"/>
    <w:rsid w:val="00234774"/>
    <w:rsid w:val="00234939"/>
    <w:rsid w:val="00234C44"/>
    <w:rsid w:val="00235543"/>
    <w:rsid w:val="00235DA0"/>
    <w:rsid w:val="00236528"/>
    <w:rsid w:val="0023690E"/>
    <w:rsid w:val="002373F9"/>
    <w:rsid w:val="002379E2"/>
    <w:rsid w:val="0024011E"/>
    <w:rsid w:val="00241231"/>
    <w:rsid w:val="0024145A"/>
    <w:rsid w:val="00241676"/>
    <w:rsid w:val="00241F5E"/>
    <w:rsid w:val="00242200"/>
    <w:rsid w:val="00242B4A"/>
    <w:rsid w:val="00242C5E"/>
    <w:rsid w:val="002437E0"/>
    <w:rsid w:val="00243CBE"/>
    <w:rsid w:val="002446AA"/>
    <w:rsid w:val="00244C67"/>
    <w:rsid w:val="00246346"/>
    <w:rsid w:val="00246AD2"/>
    <w:rsid w:val="00247B81"/>
    <w:rsid w:val="0025185F"/>
    <w:rsid w:val="002522E4"/>
    <w:rsid w:val="00252A46"/>
    <w:rsid w:val="00252F06"/>
    <w:rsid w:val="0025319B"/>
    <w:rsid w:val="00253287"/>
    <w:rsid w:val="00253D15"/>
    <w:rsid w:val="00253F32"/>
    <w:rsid w:val="002544F5"/>
    <w:rsid w:val="0025536A"/>
    <w:rsid w:val="002553FB"/>
    <w:rsid w:val="002556CD"/>
    <w:rsid w:val="00255E2B"/>
    <w:rsid w:val="002562F4"/>
    <w:rsid w:val="00256D17"/>
    <w:rsid w:val="00256D37"/>
    <w:rsid w:val="002570C1"/>
    <w:rsid w:val="00257AB4"/>
    <w:rsid w:val="002604BF"/>
    <w:rsid w:val="00262945"/>
    <w:rsid w:val="00262DDE"/>
    <w:rsid w:val="00263F78"/>
    <w:rsid w:val="0026458D"/>
    <w:rsid w:val="00264703"/>
    <w:rsid w:val="00264BED"/>
    <w:rsid w:val="00264CF7"/>
    <w:rsid w:val="0026594E"/>
    <w:rsid w:val="00266189"/>
    <w:rsid w:val="00266323"/>
    <w:rsid w:val="002664FC"/>
    <w:rsid w:val="00266DEF"/>
    <w:rsid w:val="002674A8"/>
    <w:rsid w:val="002674BB"/>
    <w:rsid w:val="0026762F"/>
    <w:rsid w:val="00267643"/>
    <w:rsid w:val="00267A40"/>
    <w:rsid w:val="00267C5C"/>
    <w:rsid w:val="00270C8F"/>
    <w:rsid w:val="00271670"/>
    <w:rsid w:val="002717B2"/>
    <w:rsid w:val="002720DD"/>
    <w:rsid w:val="00272280"/>
    <w:rsid w:val="002726E2"/>
    <w:rsid w:val="002730C1"/>
    <w:rsid w:val="002735B8"/>
    <w:rsid w:val="00273740"/>
    <w:rsid w:val="00274587"/>
    <w:rsid w:val="0027495A"/>
    <w:rsid w:val="002764B7"/>
    <w:rsid w:val="002764F3"/>
    <w:rsid w:val="0027653C"/>
    <w:rsid w:val="0027761F"/>
    <w:rsid w:val="00280A09"/>
    <w:rsid w:val="002811D4"/>
    <w:rsid w:val="00281356"/>
    <w:rsid w:val="0028151D"/>
    <w:rsid w:val="00281786"/>
    <w:rsid w:val="00281DD4"/>
    <w:rsid w:val="00282363"/>
    <w:rsid w:val="0028252F"/>
    <w:rsid w:val="00282A07"/>
    <w:rsid w:val="00282FCC"/>
    <w:rsid w:val="00283518"/>
    <w:rsid w:val="00284A30"/>
    <w:rsid w:val="00284D94"/>
    <w:rsid w:val="00285EC2"/>
    <w:rsid w:val="00286218"/>
    <w:rsid w:val="00286325"/>
    <w:rsid w:val="002868DD"/>
    <w:rsid w:val="002874BF"/>
    <w:rsid w:val="00287B7D"/>
    <w:rsid w:val="00287F9B"/>
    <w:rsid w:val="002916C5"/>
    <w:rsid w:val="00291CD0"/>
    <w:rsid w:val="00291E11"/>
    <w:rsid w:val="002923E4"/>
    <w:rsid w:val="00293DD7"/>
    <w:rsid w:val="00294DED"/>
    <w:rsid w:val="0029507D"/>
    <w:rsid w:val="00295412"/>
    <w:rsid w:val="00295447"/>
    <w:rsid w:val="0029562A"/>
    <w:rsid w:val="00296F97"/>
    <w:rsid w:val="0029771A"/>
    <w:rsid w:val="002A05F8"/>
    <w:rsid w:val="002A084F"/>
    <w:rsid w:val="002A17B0"/>
    <w:rsid w:val="002A31E7"/>
    <w:rsid w:val="002A331B"/>
    <w:rsid w:val="002A38E8"/>
    <w:rsid w:val="002A3B29"/>
    <w:rsid w:val="002A44FE"/>
    <w:rsid w:val="002A50C9"/>
    <w:rsid w:val="002A57DB"/>
    <w:rsid w:val="002A624C"/>
    <w:rsid w:val="002A633C"/>
    <w:rsid w:val="002A65F6"/>
    <w:rsid w:val="002A6D53"/>
    <w:rsid w:val="002A73D2"/>
    <w:rsid w:val="002A7950"/>
    <w:rsid w:val="002B0BCF"/>
    <w:rsid w:val="002B1A2F"/>
    <w:rsid w:val="002B1A48"/>
    <w:rsid w:val="002B1F1B"/>
    <w:rsid w:val="002B23B6"/>
    <w:rsid w:val="002B2965"/>
    <w:rsid w:val="002B2A31"/>
    <w:rsid w:val="002B2FBC"/>
    <w:rsid w:val="002B4052"/>
    <w:rsid w:val="002B57E1"/>
    <w:rsid w:val="002B7558"/>
    <w:rsid w:val="002C032E"/>
    <w:rsid w:val="002C10C2"/>
    <w:rsid w:val="002C19B8"/>
    <w:rsid w:val="002C1B18"/>
    <w:rsid w:val="002C2453"/>
    <w:rsid w:val="002C379E"/>
    <w:rsid w:val="002C5B4D"/>
    <w:rsid w:val="002C6D31"/>
    <w:rsid w:val="002D042F"/>
    <w:rsid w:val="002D0B0B"/>
    <w:rsid w:val="002D0E54"/>
    <w:rsid w:val="002D1AED"/>
    <w:rsid w:val="002D1DA6"/>
    <w:rsid w:val="002D1DB3"/>
    <w:rsid w:val="002D2358"/>
    <w:rsid w:val="002D2635"/>
    <w:rsid w:val="002D34FC"/>
    <w:rsid w:val="002D366C"/>
    <w:rsid w:val="002D3B3C"/>
    <w:rsid w:val="002D3DAE"/>
    <w:rsid w:val="002D605D"/>
    <w:rsid w:val="002D621D"/>
    <w:rsid w:val="002D7578"/>
    <w:rsid w:val="002D78F8"/>
    <w:rsid w:val="002D79F4"/>
    <w:rsid w:val="002E04C9"/>
    <w:rsid w:val="002E06F6"/>
    <w:rsid w:val="002E0DBC"/>
    <w:rsid w:val="002E13A4"/>
    <w:rsid w:val="002E1937"/>
    <w:rsid w:val="002E198C"/>
    <w:rsid w:val="002E1E80"/>
    <w:rsid w:val="002E2256"/>
    <w:rsid w:val="002E23B1"/>
    <w:rsid w:val="002E25AD"/>
    <w:rsid w:val="002E32FE"/>
    <w:rsid w:val="002E3336"/>
    <w:rsid w:val="002E3E41"/>
    <w:rsid w:val="002E4C40"/>
    <w:rsid w:val="002E4DFD"/>
    <w:rsid w:val="002E4E29"/>
    <w:rsid w:val="002E5AE1"/>
    <w:rsid w:val="002E5CEB"/>
    <w:rsid w:val="002E6937"/>
    <w:rsid w:val="002E79E3"/>
    <w:rsid w:val="002F0EB2"/>
    <w:rsid w:val="002F11FF"/>
    <w:rsid w:val="002F1A43"/>
    <w:rsid w:val="002F208E"/>
    <w:rsid w:val="002F28AA"/>
    <w:rsid w:val="002F2C76"/>
    <w:rsid w:val="002F2E3E"/>
    <w:rsid w:val="002F3106"/>
    <w:rsid w:val="002F32FA"/>
    <w:rsid w:val="002F35C0"/>
    <w:rsid w:val="002F45C1"/>
    <w:rsid w:val="002F4F6F"/>
    <w:rsid w:val="002F57BF"/>
    <w:rsid w:val="002F5A01"/>
    <w:rsid w:val="002F5DE9"/>
    <w:rsid w:val="002F5F39"/>
    <w:rsid w:val="002F6365"/>
    <w:rsid w:val="002F6503"/>
    <w:rsid w:val="002F6801"/>
    <w:rsid w:val="002F6B43"/>
    <w:rsid w:val="002F7043"/>
    <w:rsid w:val="00301347"/>
    <w:rsid w:val="00301D96"/>
    <w:rsid w:val="00301F85"/>
    <w:rsid w:val="0030205C"/>
    <w:rsid w:val="003024D5"/>
    <w:rsid w:val="00303A15"/>
    <w:rsid w:val="00304FBF"/>
    <w:rsid w:val="00305CD2"/>
    <w:rsid w:val="00305E99"/>
    <w:rsid w:val="00305EA6"/>
    <w:rsid w:val="00306DC8"/>
    <w:rsid w:val="0030751F"/>
    <w:rsid w:val="003076FF"/>
    <w:rsid w:val="003102EB"/>
    <w:rsid w:val="00310563"/>
    <w:rsid w:val="003114CA"/>
    <w:rsid w:val="00311B1D"/>
    <w:rsid w:val="00312438"/>
    <w:rsid w:val="0031249B"/>
    <w:rsid w:val="00312D28"/>
    <w:rsid w:val="00312FCA"/>
    <w:rsid w:val="003138B0"/>
    <w:rsid w:val="00314CCE"/>
    <w:rsid w:val="00316B27"/>
    <w:rsid w:val="00317245"/>
    <w:rsid w:val="003178EE"/>
    <w:rsid w:val="0032003E"/>
    <w:rsid w:val="003202F6"/>
    <w:rsid w:val="00320F07"/>
    <w:rsid w:val="0032133D"/>
    <w:rsid w:val="0032152F"/>
    <w:rsid w:val="00322033"/>
    <w:rsid w:val="00322C76"/>
    <w:rsid w:val="00323F63"/>
    <w:rsid w:val="0032451A"/>
    <w:rsid w:val="00325416"/>
    <w:rsid w:val="00325C14"/>
    <w:rsid w:val="00325DD9"/>
    <w:rsid w:val="00327105"/>
    <w:rsid w:val="00327F5F"/>
    <w:rsid w:val="003300A8"/>
    <w:rsid w:val="00330509"/>
    <w:rsid w:val="0033110F"/>
    <w:rsid w:val="0033113F"/>
    <w:rsid w:val="003319E2"/>
    <w:rsid w:val="00332AB3"/>
    <w:rsid w:val="00334192"/>
    <w:rsid w:val="003353E9"/>
    <w:rsid w:val="00335519"/>
    <w:rsid w:val="003358AC"/>
    <w:rsid w:val="00335A41"/>
    <w:rsid w:val="00335A69"/>
    <w:rsid w:val="00335D70"/>
    <w:rsid w:val="003365D0"/>
    <w:rsid w:val="00336845"/>
    <w:rsid w:val="00337DB2"/>
    <w:rsid w:val="00337DC4"/>
    <w:rsid w:val="003405C8"/>
    <w:rsid w:val="00340F02"/>
    <w:rsid w:val="00341620"/>
    <w:rsid w:val="00341A5A"/>
    <w:rsid w:val="00341A5E"/>
    <w:rsid w:val="00341B1D"/>
    <w:rsid w:val="00341F9E"/>
    <w:rsid w:val="003423BE"/>
    <w:rsid w:val="00342DEE"/>
    <w:rsid w:val="0034346F"/>
    <w:rsid w:val="0034558C"/>
    <w:rsid w:val="0034592D"/>
    <w:rsid w:val="00345C5B"/>
    <w:rsid w:val="003469FD"/>
    <w:rsid w:val="00346ADE"/>
    <w:rsid w:val="003473A8"/>
    <w:rsid w:val="003514D9"/>
    <w:rsid w:val="00351613"/>
    <w:rsid w:val="00351E44"/>
    <w:rsid w:val="0035206F"/>
    <w:rsid w:val="00352AD6"/>
    <w:rsid w:val="00352DE8"/>
    <w:rsid w:val="00352F6A"/>
    <w:rsid w:val="0035317A"/>
    <w:rsid w:val="003552F2"/>
    <w:rsid w:val="003558A7"/>
    <w:rsid w:val="0035597D"/>
    <w:rsid w:val="00355A06"/>
    <w:rsid w:val="00355A50"/>
    <w:rsid w:val="003567DA"/>
    <w:rsid w:val="00356953"/>
    <w:rsid w:val="00356C6A"/>
    <w:rsid w:val="0035721F"/>
    <w:rsid w:val="003573F4"/>
    <w:rsid w:val="00357F22"/>
    <w:rsid w:val="003607FA"/>
    <w:rsid w:val="00360902"/>
    <w:rsid w:val="0036105A"/>
    <w:rsid w:val="00361121"/>
    <w:rsid w:val="00362212"/>
    <w:rsid w:val="00362CF7"/>
    <w:rsid w:val="00362EEC"/>
    <w:rsid w:val="00363013"/>
    <w:rsid w:val="00363371"/>
    <w:rsid w:val="00363AEF"/>
    <w:rsid w:val="00363CCF"/>
    <w:rsid w:val="00365CD3"/>
    <w:rsid w:val="00366704"/>
    <w:rsid w:val="0036673E"/>
    <w:rsid w:val="00366918"/>
    <w:rsid w:val="00366944"/>
    <w:rsid w:val="00366BE1"/>
    <w:rsid w:val="00366EF2"/>
    <w:rsid w:val="0036749B"/>
    <w:rsid w:val="00372FBB"/>
    <w:rsid w:val="003737AF"/>
    <w:rsid w:val="00373C03"/>
    <w:rsid w:val="00374E07"/>
    <w:rsid w:val="00374F89"/>
    <w:rsid w:val="00375741"/>
    <w:rsid w:val="003771C2"/>
    <w:rsid w:val="003772AF"/>
    <w:rsid w:val="00377A35"/>
    <w:rsid w:val="00377FDE"/>
    <w:rsid w:val="0037B8BF"/>
    <w:rsid w:val="00380008"/>
    <w:rsid w:val="00380988"/>
    <w:rsid w:val="00381439"/>
    <w:rsid w:val="00381589"/>
    <w:rsid w:val="00381851"/>
    <w:rsid w:val="00382A4E"/>
    <w:rsid w:val="00382AC4"/>
    <w:rsid w:val="003833FA"/>
    <w:rsid w:val="00384A6B"/>
    <w:rsid w:val="00384C47"/>
    <w:rsid w:val="00384D26"/>
    <w:rsid w:val="00384DFF"/>
    <w:rsid w:val="00384F49"/>
    <w:rsid w:val="00387CA8"/>
    <w:rsid w:val="00387DF1"/>
    <w:rsid w:val="00392518"/>
    <w:rsid w:val="00392904"/>
    <w:rsid w:val="00392F6F"/>
    <w:rsid w:val="00393C6C"/>
    <w:rsid w:val="00393E39"/>
    <w:rsid w:val="00394444"/>
    <w:rsid w:val="00394636"/>
    <w:rsid w:val="00396234"/>
    <w:rsid w:val="00396683"/>
    <w:rsid w:val="00397A7F"/>
    <w:rsid w:val="003A16EA"/>
    <w:rsid w:val="003A1B33"/>
    <w:rsid w:val="003A1E99"/>
    <w:rsid w:val="003A235B"/>
    <w:rsid w:val="003A25DA"/>
    <w:rsid w:val="003A261D"/>
    <w:rsid w:val="003A3124"/>
    <w:rsid w:val="003A314D"/>
    <w:rsid w:val="003A33D1"/>
    <w:rsid w:val="003A36F3"/>
    <w:rsid w:val="003A3DAF"/>
    <w:rsid w:val="003A3F5B"/>
    <w:rsid w:val="003A418B"/>
    <w:rsid w:val="003A5F71"/>
    <w:rsid w:val="003A660E"/>
    <w:rsid w:val="003A6669"/>
    <w:rsid w:val="003A673E"/>
    <w:rsid w:val="003A6D45"/>
    <w:rsid w:val="003A6DA2"/>
    <w:rsid w:val="003A6F7B"/>
    <w:rsid w:val="003A7B81"/>
    <w:rsid w:val="003A7EE5"/>
    <w:rsid w:val="003B018D"/>
    <w:rsid w:val="003B02A7"/>
    <w:rsid w:val="003B12B1"/>
    <w:rsid w:val="003B1496"/>
    <w:rsid w:val="003B14BD"/>
    <w:rsid w:val="003B17C9"/>
    <w:rsid w:val="003B19A4"/>
    <w:rsid w:val="003B19BF"/>
    <w:rsid w:val="003B1BE7"/>
    <w:rsid w:val="003B1DB6"/>
    <w:rsid w:val="003B1FD5"/>
    <w:rsid w:val="003B226A"/>
    <w:rsid w:val="003B2459"/>
    <w:rsid w:val="003B31B6"/>
    <w:rsid w:val="003B348F"/>
    <w:rsid w:val="003B354E"/>
    <w:rsid w:val="003B372C"/>
    <w:rsid w:val="003B477D"/>
    <w:rsid w:val="003B4A3C"/>
    <w:rsid w:val="003B7EE6"/>
    <w:rsid w:val="003C0A9B"/>
    <w:rsid w:val="003C1528"/>
    <w:rsid w:val="003C1B8D"/>
    <w:rsid w:val="003C207C"/>
    <w:rsid w:val="003C5A3E"/>
    <w:rsid w:val="003C6812"/>
    <w:rsid w:val="003C7031"/>
    <w:rsid w:val="003C75B3"/>
    <w:rsid w:val="003D0157"/>
    <w:rsid w:val="003D161E"/>
    <w:rsid w:val="003D19A9"/>
    <w:rsid w:val="003D1CBE"/>
    <w:rsid w:val="003D294A"/>
    <w:rsid w:val="003D298C"/>
    <w:rsid w:val="003D2CC2"/>
    <w:rsid w:val="003D330E"/>
    <w:rsid w:val="003D333B"/>
    <w:rsid w:val="003D33EE"/>
    <w:rsid w:val="003D386D"/>
    <w:rsid w:val="003D38A1"/>
    <w:rsid w:val="003D3987"/>
    <w:rsid w:val="003D55DA"/>
    <w:rsid w:val="003D6BC5"/>
    <w:rsid w:val="003D7655"/>
    <w:rsid w:val="003D7938"/>
    <w:rsid w:val="003D7F4F"/>
    <w:rsid w:val="003E03F1"/>
    <w:rsid w:val="003E206A"/>
    <w:rsid w:val="003E40EA"/>
    <w:rsid w:val="003E45BF"/>
    <w:rsid w:val="003E47AE"/>
    <w:rsid w:val="003E584F"/>
    <w:rsid w:val="003E5965"/>
    <w:rsid w:val="003E59E0"/>
    <w:rsid w:val="003E63B6"/>
    <w:rsid w:val="003E6852"/>
    <w:rsid w:val="003E6868"/>
    <w:rsid w:val="003E7379"/>
    <w:rsid w:val="003E74C6"/>
    <w:rsid w:val="003E76DF"/>
    <w:rsid w:val="003F10EE"/>
    <w:rsid w:val="003F165D"/>
    <w:rsid w:val="003F169E"/>
    <w:rsid w:val="003F1E7A"/>
    <w:rsid w:val="003F1FFE"/>
    <w:rsid w:val="003F25DD"/>
    <w:rsid w:val="003F2A93"/>
    <w:rsid w:val="003F2E76"/>
    <w:rsid w:val="003F348A"/>
    <w:rsid w:val="003F3FA5"/>
    <w:rsid w:val="003F420A"/>
    <w:rsid w:val="003F5D44"/>
    <w:rsid w:val="003F6356"/>
    <w:rsid w:val="003F6B7A"/>
    <w:rsid w:val="003F72A2"/>
    <w:rsid w:val="003F7943"/>
    <w:rsid w:val="003F7E66"/>
    <w:rsid w:val="00400036"/>
    <w:rsid w:val="00400B2B"/>
    <w:rsid w:val="00400EB0"/>
    <w:rsid w:val="00400F68"/>
    <w:rsid w:val="0040109F"/>
    <w:rsid w:val="004012D0"/>
    <w:rsid w:val="00404EF6"/>
    <w:rsid w:val="00404F70"/>
    <w:rsid w:val="00405227"/>
    <w:rsid w:val="00405D90"/>
    <w:rsid w:val="004066FA"/>
    <w:rsid w:val="00406727"/>
    <w:rsid w:val="00406952"/>
    <w:rsid w:val="004075B3"/>
    <w:rsid w:val="004079ED"/>
    <w:rsid w:val="00407F0F"/>
    <w:rsid w:val="0041062A"/>
    <w:rsid w:val="0041179D"/>
    <w:rsid w:val="00411ABE"/>
    <w:rsid w:val="00412815"/>
    <w:rsid w:val="00412CCD"/>
    <w:rsid w:val="0041357E"/>
    <w:rsid w:val="004150CE"/>
    <w:rsid w:val="004154C6"/>
    <w:rsid w:val="0041554F"/>
    <w:rsid w:val="0041589F"/>
    <w:rsid w:val="0041604E"/>
    <w:rsid w:val="00416270"/>
    <w:rsid w:val="0041630F"/>
    <w:rsid w:val="00416D10"/>
    <w:rsid w:val="00416D17"/>
    <w:rsid w:val="0041742E"/>
    <w:rsid w:val="004175F6"/>
    <w:rsid w:val="00419914"/>
    <w:rsid w:val="00420EF5"/>
    <w:rsid w:val="00421C84"/>
    <w:rsid w:val="00422009"/>
    <w:rsid w:val="0042347C"/>
    <w:rsid w:val="00423A03"/>
    <w:rsid w:val="00423A42"/>
    <w:rsid w:val="00423DFF"/>
    <w:rsid w:val="00423F6F"/>
    <w:rsid w:val="004247B6"/>
    <w:rsid w:val="004257C9"/>
    <w:rsid w:val="00425BB2"/>
    <w:rsid w:val="00425F01"/>
    <w:rsid w:val="00426651"/>
    <w:rsid w:val="00426676"/>
    <w:rsid w:val="00426930"/>
    <w:rsid w:val="00426F99"/>
    <w:rsid w:val="00427752"/>
    <w:rsid w:val="00427EF1"/>
    <w:rsid w:val="00430D4A"/>
    <w:rsid w:val="004317FE"/>
    <w:rsid w:val="00432A49"/>
    <w:rsid w:val="004340AB"/>
    <w:rsid w:val="004347D6"/>
    <w:rsid w:val="00434939"/>
    <w:rsid w:val="00434976"/>
    <w:rsid w:val="00435675"/>
    <w:rsid w:val="004361F3"/>
    <w:rsid w:val="00437093"/>
    <w:rsid w:val="0044165D"/>
    <w:rsid w:val="00442551"/>
    <w:rsid w:val="004426A2"/>
    <w:rsid w:val="004428A0"/>
    <w:rsid w:val="00442EB2"/>
    <w:rsid w:val="004440B7"/>
    <w:rsid w:val="00444526"/>
    <w:rsid w:val="00444C7E"/>
    <w:rsid w:val="0044561F"/>
    <w:rsid w:val="00445BB9"/>
    <w:rsid w:val="00445CC3"/>
    <w:rsid w:val="00445ED8"/>
    <w:rsid w:val="00447966"/>
    <w:rsid w:val="00447F37"/>
    <w:rsid w:val="00450324"/>
    <w:rsid w:val="00450C37"/>
    <w:rsid w:val="004514C3"/>
    <w:rsid w:val="00451BD0"/>
    <w:rsid w:val="00451CF0"/>
    <w:rsid w:val="00451D1E"/>
    <w:rsid w:val="00451EF3"/>
    <w:rsid w:val="004523FF"/>
    <w:rsid w:val="004533A2"/>
    <w:rsid w:val="004546F4"/>
    <w:rsid w:val="00454727"/>
    <w:rsid w:val="00455535"/>
    <w:rsid w:val="004560BA"/>
    <w:rsid w:val="00456934"/>
    <w:rsid w:val="00456E94"/>
    <w:rsid w:val="00457EBE"/>
    <w:rsid w:val="00461008"/>
    <w:rsid w:val="00461BC6"/>
    <w:rsid w:val="00461FD7"/>
    <w:rsid w:val="00462B2E"/>
    <w:rsid w:val="004630D8"/>
    <w:rsid w:val="00463E97"/>
    <w:rsid w:val="004641D3"/>
    <w:rsid w:val="0046440B"/>
    <w:rsid w:val="00464AD4"/>
    <w:rsid w:val="00464D36"/>
    <w:rsid w:val="00465935"/>
    <w:rsid w:val="00466BF7"/>
    <w:rsid w:val="00467281"/>
    <w:rsid w:val="004678D3"/>
    <w:rsid w:val="0046792C"/>
    <w:rsid w:val="0047042C"/>
    <w:rsid w:val="00470CF8"/>
    <w:rsid w:val="0047162D"/>
    <w:rsid w:val="00471655"/>
    <w:rsid w:val="00471A0F"/>
    <w:rsid w:val="004724CC"/>
    <w:rsid w:val="00472FE5"/>
    <w:rsid w:val="00473120"/>
    <w:rsid w:val="00473478"/>
    <w:rsid w:val="004737FA"/>
    <w:rsid w:val="004744C0"/>
    <w:rsid w:val="004750AC"/>
    <w:rsid w:val="0047568E"/>
    <w:rsid w:val="00476DA4"/>
    <w:rsid w:val="004771D3"/>
    <w:rsid w:val="004776C9"/>
    <w:rsid w:val="004777A6"/>
    <w:rsid w:val="004779D4"/>
    <w:rsid w:val="004803F9"/>
    <w:rsid w:val="004809C8"/>
    <w:rsid w:val="00480C9D"/>
    <w:rsid w:val="00481464"/>
    <w:rsid w:val="00481F29"/>
    <w:rsid w:val="00482405"/>
    <w:rsid w:val="00482699"/>
    <w:rsid w:val="00482BBF"/>
    <w:rsid w:val="00484429"/>
    <w:rsid w:val="004845B0"/>
    <w:rsid w:val="00484FC3"/>
    <w:rsid w:val="00485984"/>
    <w:rsid w:val="00486385"/>
    <w:rsid w:val="00487249"/>
    <w:rsid w:val="00487940"/>
    <w:rsid w:val="00487D4E"/>
    <w:rsid w:val="00487D84"/>
    <w:rsid w:val="00487EC9"/>
    <w:rsid w:val="00490181"/>
    <w:rsid w:val="00490536"/>
    <w:rsid w:val="00490875"/>
    <w:rsid w:val="004911D6"/>
    <w:rsid w:val="0049171D"/>
    <w:rsid w:val="00491750"/>
    <w:rsid w:val="0049194B"/>
    <w:rsid w:val="00492474"/>
    <w:rsid w:val="00492612"/>
    <w:rsid w:val="00492995"/>
    <w:rsid w:val="00492D72"/>
    <w:rsid w:val="004933C9"/>
    <w:rsid w:val="00493450"/>
    <w:rsid w:val="00493584"/>
    <w:rsid w:val="004937BA"/>
    <w:rsid w:val="00493847"/>
    <w:rsid w:val="004939C4"/>
    <w:rsid w:val="004942DB"/>
    <w:rsid w:val="004943CA"/>
    <w:rsid w:val="0049523D"/>
    <w:rsid w:val="0049588D"/>
    <w:rsid w:val="00495CE1"/>
    <w:rsid w:val="00495DC7"/>
    <w:rsid w:val="00496112"/>
    <w:rsid w:val="00496474"/>
    <w:rsid w:val="0049668A"/>
    <w:rsid w:val="004967BD"/>
    <w:rsid w:val="00496B55"/>
    <w:rsid w:val="00496CFB"/>
    <w:rsid w:val="00496E6E"/>
    <w:rsid w:val="00497601"/>
    <w:rsid w:val="0049792D"/>
    <w:rsid w:val="004A01B0"/>
    <w:rsid w:val="004A02E0"/>
    <w:rsid w:val="004A067E"/>
    <w:rsid w:val="004A069C"/>
    <w:rsid w:val="004A128A"/>
    <w:rsid w:val="004A1C73"/>
    <w:rsid w:val="004A343D"/>
    <w:rsid w:val="004A363A"/>
    <w:rsid w:val="004A46EE"/>
    <w:rsid w:val="004A4C0C"/>
    <w:rsid w:val="004A5A6B"/>
    <w:rsid w:val="004A5A9F"/>
    <w:rsid w:val="004A7408"/>
    <w:rsid w:val="004A7448"/>
    <w:rsid w:val="004B04F3"/>
    <w:rsid w:val="004B0FE2"/>
    <w:rsid w:val="004B1D2C"/>
    <w:rsid w:val="004B2E1A"/>
    <w:rsid w:val="004B30EB"/>
    <w:rsid w:val="004B32B6"/>
    <w:rsid w:val="004B4535"/>
    <w:rsid w:val="004B4A10"/>
    <w:rsid w:val="004B4C4F"/>
    <w:rsid w:val="004B4F89"/>
    <w:rsid w:val="004B5A64"/>
    <w:rsid w:val="004B64A9"/>
    <w:rsid w:val="004B77FD"/>
    <w:rsid w:val="004B7DDE"/>
    <w:rsid w:val="004C0B7B"/>
    <w:rsid w:val="004C0BB2"/>
    <w:rsid w:val="004C0C4F"/>
    <w:rsid w:val="004C1A6B"/>
    <w:rsid w:val="004C1DA2"/>
    <w:rsid w:val="004C23F8"/>
    <w:rsid w:val="004C2ABA"/>
    <w:rsid w:val="004C2B8F"/>
    <w:rsid w:val="004C2C07"/>
    <w:rsid w:val="004C3160"/>
    <w:rsid w:val="004C37EA"/>
    <w:rsid w:val="004C419A"/>
    <w:rsid w:val="004C4773"/>
    <w:rsid w:val="004C5BBB"/>
    <w:rsid w:val="004C5C5A"/>
    <w:rsid w:val="004D01CD"/>
    <w:rsid w:val="004D058F"/>
    <w:rsid w:val="004D1020"/>
    <w:rsid w:val="004D152D"/>
    <w:rsid w:val="004D1BE3"/>
    <w:rsid w:val="004D1BE4"/>
    <w:rsid w:val="004D291F"/>
    <w:rsid w:val="004D2E8C"/>
    <w:rsid w:val="004D355A"/>
    <w:rsid w:val="004D4A37"/>
    <w:rsid w:val="004D535C"/>
    <w:rsid w:val="004D6DA1"/>
    <w:rsid w:val="004D7117"/>
    <w:rsid w:val="004E058D"/>
    <w:rsid w:val="004E0633"/>
    <w:rsid w:val="004E0B5D"/>
    <w:rsid w:val="004E13DA"/>
    <w:rsid w:val="004E20C4"/>
    <w:rsid w:val="004E28E6"/>
    <w:rsid w:val="004E49E8"/>
    <w:rsid w:val="004E524B"/>
    <w:rsid w:val="004E5B3B"/>
    <w:rsid w:val="004E5B95"/>
    <w:rsid w:val="004E5D4C"/>
    <w:rsid w:val="004E5EAE"/>
    <w:rsid w:val="004E6ABC"/>
    <w:rsid w:val="004E6B35"/>
    <w:rsid w:val="004E6E5F"/>
    <w:rsid w:val="004F0537"/>
    <w:rsid w:val="004F0F4A"/>
    <w:rsid w:val="004F1B69"/>
    <w:rsid w:val="004F2EC2"/>
    <w:rsid w:val="004F3C9E"/>
    <w:rsid w:val="004F42B1"/>
    <w:rsid w:val="004F48A6"/>
    <w:rsid w:val="004F4FDE"/>
    <w:rsid w:val="004F524A"/>
    <w:rsid w:val="004F57BB"/>
    <w:rsid w:val="004F65F4"/>
    <w:rsid w:val="004F661C"/>
    <w:rsid w:val="004F6718"/>
    <w:rsid w:val="004F6E7E"/>
    <w:rsid w:val="004F7182"/>
    <w:rsid w:val="004F7239"/>
    <w:rsid w:val="004F7687"/>
    <w:rsid w:val="004F7CF7"/>
    <w:rsid w:val="005010DF"/>
    <w:rsid w:val="005016DB"/>
    <w:rsid w:val="00503448"/>
    <w:rsid w:val="00503CD3"/>
    <w:rsid w:val="00503D5A"/>
    <w:rsid w:val="00504687"/>
    <w:rsid w:val="00504C9D"/>
    <w:rsid w:val="0050524D"/>
    <w:rsid w:val="005056FB"/>
    <w:rsid w:val="00506ED8"/>
    <w:rsid w:val="00507C29"/>
    <w:rsid w:val="0050B1C0"/>
    <w:rsid w:val="005108ED"/>
    <w:rsid w:val="00510F4D"/>
    <w:rsid w:val="00511C19"/>
    <w:rsid w:val="00511CCC"/>
    <w:rsid w:val="00512F7F"/>
    <w:rsid w:val="0051302C"/>
    <w:rsid w:val="005132D0"/>
    <w:rsid w:val="0051347C"/>
    <w:rsid w:val="00513D64"/>
    <w:rsid w:val="00514DBE"/>
    <w:rsid w:val="00514EE3"/>
    <w:rsid w:val="00515206"/>
    <w:rsid w:val="00516714"/>
    <w:rsid w:val="005167BC"/>
    <w:rsid w:val="00516AE0"/>
    <w:rsid w:val="005173A3"/>
    <w:rsid w:val="00517ADD"/>
    <w:rsid w:val="005206AA"/>
    <w:rsid w:val="00521593"/>
    <w:rsid w:val="00521850"/>
    <w:rsid w:val="0052233E"/>
    <w:rsid w:val="00522583"/>
    <w:rsid w:val="00522B9C"/>
    <w:rsid w:val="005233E8"/>
    <w:rsid w:val="00524746"/>
    <w:rsid w:val="00524896"/>
    <w:rsid w:val="00524BC4"/>
    <w:rsid w:val="005261CB"/>
    <w:rsid w:val="005264D8"/>
    <w:rsid w:val="00527143"/>
    <w:rsid w:val="0052761B"/>
    <w:rsid w:val="00527D7E"/>
    <w:rsid w:val="00527EC9"/>
    <w:rsid w:val="0053034D"/>
    <w:rsid w:val="00530B84"/>
    <w:rsid w:val="0053192D"/>
    <w:rsid w:val="00531F02"/>
    <w:rsid w:val="005326EF"/>
    <w:rsid w:val="005346AD"/>
    <w:rsid w:val="00534989"/>
    <w:rsid w:val="00534A16"/>
    <w:rsid w:val="00535102"/>
    <w:rsid w:val="005361F0"/>
    <w:rsid w:val="0054008E"/>
    <w:rsid w:val="0054028B"/>
    <w:rsid w:val="00540B18"/>
    <w:rsid w:val="00541572"/>
    <w:rsid w:val="0054194F"/>
    <w:rsid w:val="00543DCD"/>
    <w:rsid w:val="00545ED6"/>
    <w:rsid w:val="005463D0"/>
    <w:rsid w:val="005512D4"/>
    <w:rsid w:val="005518D0"/>
    <w:rsid w:val="00551A7D"/>
    <w:rsid w:val="00552208"/>
    <w:rsid w:val="005526F9"/>
    <w:rsid w:val="00552CE9"/>
    <w:rsid w:val="00552E7C"/>
    <w:rsid w:val="00553461"/>
    <w:rsid w:val="00554EFF"/>
    <w:rsid w:val="00555629"/>
    <w:rsid w:val="00555821"/>
    <w:rsid w:val="005568F9"/>
    <w:rsid w:val="00560938"/>
    <w:rsid w:val="00561061"/>
    <w:rsid w:val="005611B9"/>
    <w:rsid w:val="00561351"/>
    <w:rsid w:val="00561E7A"/>
    <w:rsid w:val="00562C7A"/>
    <w:rsid w:val="005633F8"/>
    <w:rsid w:val="0056472D"/>
    <w:rsid w:val="005652A4"/>
    <w:rsid w:val="00565402"/>
    <w:rsid w:val="0056587E"/>
    <w:rsid w:val="00567D19"/>
    <w:rsid w:val="005706DA"/>
    <w:rsid w:val="00571059"/>
    <w:rsid w:val="005731F8"/>
    <w:rsid w:val="00573B18"/>
    <w:rsid w:val="00573D58"/>
    <w:rsid w:val="005749F6"/>
    <w:rsid w:val="00574B47"/>
    <w:rsid w:val="00574D24"/>
    <w:rsid w:val="005751EE"/>
    <w:rsid w:val="00575B65"/>
    <w:rsid w:val="00575E3E"/>
    <w:rsid w:val="0057604B"/>
    <w:rsid w:val="00576AB0"/>
    <w:rsid w:val="00576E17"/>
    <w:rsid w:val="00576F2E"/>
    <w:rsid w:val="005770D4"/>
    <w:rsid w:val="005776FA"/>
    <w:rsid w:val="005779AF"/>
    <w:rsid w:val="00579DF9"/>
    <w:rsid w:val="00580376"/>
    <w:rsid w:val="0058087F"/>
    <w:rsid w:val="005813C1"/>
    <w:rsid w:val="005820F6"/>
    <w:rsid w:val="00582638"/>
    <w:rsid w:val="00583817"/>
    <w:rsid w:val="00583DF3"/>
    <w:rsid w:val="00584348"/>
    <w:rsid w:val="00584409"/>
    <w:rsid w:val="0058490B"/>
    <w:rsid w:val="0058555F"/>
    <w:rsid w:val="0058595C"/>
    <w:rsid w:val="005869D6"/>
    <w:rsid w:val="00587484"/>
    <w:rsid w:val="005874D6"/>
    <w:rsid w:val="005907E2"/>
    <w:rsid w:val="00590BEB"/>
    <w:rsid w:val="00590EDD"/>
    <w:rsid w:val="00591D0C"/>
    <w:rsid w:val="00592527"/>
    <w:rsid w:val="0059325E"/>
    <w:rsid w:val="00593656"/>
    <w:rsid w:val="00593887"/>
    <w:rsid w:val="00593DA6"/>
    <w:rsid w:val="0059426C"/>
    <w:rsid w:val="00594375"/>
    <w:rsid w:val="005945F9"/>
    <w:rsid w:val="00594688"/>
    <w:rsid w:val="00594C41"/>
    <w:rsid w:val="00594E46"/>
    <w:rsid w:val="005955D1"/>
    <w:rsid w:val="00595903"/>
    <w:rsid w:val="0059677E"/>
    <w:rsid w:val="00596EC0"/>
    <w:rsid w:val="00597429"/>
    <w:rsid w:val="00597646"/>
    <w:rsid w:val="00597BCA"/>
    <w:rsid w:val="00597D1E"/>
    <w:rsid w:val="00597E19"/>
    <w:rsid w:val="005A05F4"/>
    <w:rsid w:val="005A1156"/>
    <w:rsid w:val="005A137B"/>
    <w:rsid w:val="005A1DD6"/>
    <w:rsid w:val="005A23B2"/>
    <w:rsid w:val="005A2A2C"/>
    <w:rsid w:val="005A371C"/>
    <w:rsid w:val="005A39E8"/>
    <w:rsid w:val="005A4410"/>
    <w:rsid w:val="005A49CB"/>
    <w:rsid w:val="005A5329"/>
    <w:rsid w:val="005A5861"/>
    <w:rsid w:val="005A5F62"/>
    <w:rsid w:val="005A6535"/>
    <w:rsid w:val="005A66E4"/>
    <w:rsid w:val="005A7789"/>
    <w:rsid w:val="005A7D1A"/>
    <w:rsid w:val="005A7D47"/>
    <w:rsid w:val="005A7DDD"/>
    <w:rsid w:val="005B025C"/>
    <w:rsid w:val="005B0D8C"/>
    <w:rsid w:val="005B14DF"/>
    <w:rsid w:val="005B21DE"/>
    <w:rsid w:val="005B31B3"/>
    <w:rsid w:val="005B4632"/>
    <w:rsid w:val="005B59E9"/>
    <w:rsid w:val="005B5C33"/>
    <w:rsid w:val="005B62C8"/>
    <w:rsid w:val="005B6468"/>
    <w:rsid w:val="005B6E90"/>
    <w:rsid w:val="005B73AF"/>
    <w:rsid w:val="005B7418"/>
    <w:rsid w:val="005B7B6E"/>
    <w:rsid w:val="005C00A6"/>
    <w:rsid w:val="005C216E"/>
    <w:rsid w:val="005C2848"/>
    <w:rsid w:val="005C291A"/>
    <w:rsid w:val="005C2D72"/>
    <w:rsid w:val="005C33B9"/>
    <w:rsid w:val="005C3E06"/>
    <w:rsid w:val="005C3E95"/>
    <w:rsid w:val="005C3F86"/>
    <w:rsid w:val="005C451D"/>
    <w:rsid w:val="005C4E08"/>
    <w:rsid w:val="005C5384"/>
    <w:rsid w:val="005C5E4F"/>
    <w:rsid w:val="005C5F83"/>
    <w:rsid w:val="005C6553"/>
    <w:rsid w:val="005C72F1"/>
    <w:rsid w:val="005C7317"/>
    <w:rsid w:val="005C749B"/>
    <w:rsid w:val="005D0188"/>
    <w:rsid w:val="005D09A7"/>
    <w:rsid w:val="005D0B6F"/>
    <w:rsid w:val="005D0DB8"/>
    <w:rsid w:val="005D0F6E"/>
    <w:rsid w:val="005D111E"/>
    <w:rsid w:val="005D1A22"/>
    <w:rsid w:val="005D1EDC"/>
    <w:rsid w:val="005D2712"/>
    <w:rsid w:val="005D2880"/>
    <w:rsid w:val="005D29D9"/>
    <w:rsid w:val="005D2BCE"/>
    <w:rsid w:val="005D309E"/>
    <w:rsid w:val="005D3269"/>
    <w:rsid w:val="005D4474"/>
    <w:rsid w:val="005D58AC"/>
    <w:rsid w:val="005D6B3D"/>
    <w:rsid w:val="005D6C4D"/>
    <w:rsid w:val="005D7387"/>
    <w:rsid w:val="005E02C5"/>
    <w:rsid w:val="005E07D5"/>
    <w:rsid w:val="005E0CC5"/>
    <w:rsid w:val="005E11A8"/>
    <w:rsid w:val="005E1F48"/>
    <w:rsid w:val="005E4317"/>
    <w:rsid w:val="005E4F10"/>
    <w:rsid w:val="005E553C"/>
    <w:rsid w:val="005E5860"/>
    <w:rsid w:val="005E6F38"/>
    <w:rsid w:val="005E7E49"/>
    <w:rsid w:val="005F043F"/>
    <w:rsid w:val="005F0806"/>
    <w:rsid w:val="005F0C01"/>
    <w:rsid w:val="005F0F2F"/>
    <w:rsid w:val="005F1007"/>
    <w:rsid w:val="005F161F"/>
    <w:rsid w:val="005F25FE"/>
    <w:rsid w:val="005F2DEB"/>
    <w:rsid w:val="005F2E85"/>
    <w:rsid w:val="005F38FF"/>
    <w:rsid w:val="005F404F"/>
    <w:rsid w:val="005F4777"/>
    <w:rsid w:val="005F556D"/>
    <w:rsid w:val="005F6254"/>
    <w:rsid w:val="005F654D"/>
    <w:rsid w:val="005F66BE"/>
    <w:rsid w:val="005F6C6E"/>
    <w:rsid w:val="005F7B2D"/>
    <w:rsid w:val="0060143F"/>
    <w:rsid w:val="006019E0"/>
    <w:rsid w:val="00602997"/>
    <w:rsid w:val="00602A2F"/>
    <w:rsid w:val="00604D56"/>
    <w:rsid w:val="00604DA3"/>
    <w:rsid w:val="00604FB8"/>
    <w:rsid w:val="00605794"/>
    <w:rsid w:val="00605E5F"/>
    <w:rsid w:val="00606146"/>
    <w:rsid w:val="00606338"/>
    <w:rsid w:val="0060634D"/>
    <w:rsid w:val="006065CB"/>
    <w:rsid w:val="006068A6"/>
    <w:rsid w:val="00607E74"/>
    <w:rsid w:val="00610AC6"/>
    <w:rsid w:val="00611382"/>
    <w:rsid w:val="006114E8"/>
    <w:rsid w:val="006116EC"/>
    <w:rsid w:val="00611A89"/>
    <w:rsid w:val="00611B17"/>
    <w:rsid w:val="00612229"/>
    <w:rsid w:val="0061361E"/>
    <w:rsid w:val="00613B8E"/>
    <w:rsid w:val="00614BC4"/>
    <w:rsid w:val="00616822"/>
    <w:rsid w:val="006168D0"/>
    <w:rsid w:val="00616E2A"/>
    <w:rsid w:val="00616E79"/>
    <w:rsid w:val="00617BB9"/>
    <w:rsid w:val="00617C21"/>
    <w:rsid w:val="00620E9C"/>
    <w:rsid w:val="006212CF"/>
    <w:rsid w:val="006213C8"/>
    <w:rsid w:val="0062155C"/>
    <w:rsid w:val="0062194C"/>
    <w:rsid w:val="00621FD6"/>
    <w:rsid w:val="006222E0"/>
    <w:rsid w:val="006224C8"/>
    <w:rsid w:val="006227B8"/>
    <w:rsid w:val="00622913"/>
    <w:rsid w:val="00623619"/>
    <w:rsid w:val="00624D89"/>
    <w:rsid w:val="00625123"/>
    <w:rsid w:val="00625203"/>
    <w:rsid w:val="00625271"/>
    <w:rsid w:val="00625F5E"/>
    <w:rsid w:val="00625FBC"/>
    <w:rsid w:val="00626A4E"/>
    <w:rsid w:val="006273E9"/>
    <w:rsid w:val="00627747"/>
    <w:rsid w:val="006301B7"/>
    <w:rsid w:val="006305A2"/>
    <w:rsid w:val="00630D87"/>
    <w:rsid w:val="00631154"/>
    <w:rsid w:val="00631317"/>
    <w:rsid w:val="0063191D"/>
    <w:rsid w:val="00631E2B"/>
    <w:rsid w:val="00631F88"/>
    <w:rsid w:val="00632B28"/>
    <w:rsid w:val="0063360B"/>
    <w:rsid w:val="0063360E"/>
    <w:rsid w:val="006336B4"/>
    <w:rsid w:val="00634999"/>
    <w:rsid w:val="0063499A"/>
    <w:rsid w:val="00634F31"/>
    <w:rsid w:val="00634FF2"/>
    <w:rsid w:val="0063559D"/>
    <w:rsid w:val="0063570C"/>
    <w:rsid w:val="00635C9B"/>
    <w:rsid w:val="00636A44"/>
    <w:rsid w:val="00636B50"/>
    <w:rsid w:val="00637139"/>
    <w:rsid w:val="00637349"/>
    <w:rsid w:val="00637CAB"/>
    <w:rsid w:val="006402C4"/>
    <w:rsid w:val="006421C5"/>
    <w:rsid w:val="00642E1E"/>
    <w:rsid w:val="00642F75"/>
    <w:rsid w:val="006444AE"/>
    <w:rsid w:val="00644983"/>
    <w:rsid w:val="00645891"/>
    <w:rsid w:val="00645FCB"/>
    <w:rsid w:val="0064649C"/>
    <w:rsid w:val="00646808"/>
    <w:rsid w:val="00646BF5"/>
    <w:rsid w:val="0064764C"/>
    <w:rsid w:val="00647856"/>
    <w:rsid w:val="00647949"/>
    <w:rsid w:val="00647B2F"/>
    <w:rsid w:val="006503FA"/>
    <w:rsid w:val="006504F6"/>
    <w:rsid w:val="00650B85"/>
    <w:rsid w:val="00651016"/>
    <w:rsid w:val="006511C6"/>
    <w:rsid w:val="00651413"/>
    <w:rsid w:val="006516D0"/>
    <w:rsid w:val="006524FA"/>
    <w:rsid w:val="0065306A"/>
    <w:rsid w:val="00653485"/>
    <w:rsid w:val="006535FA"/>
    <w:rsid w:val="0065387E"/>
    <w:rsid w:val="00655495"/>
    <w:rsid w:val="006558FB"/>
    <w:rsid w:val="00655910"/>
    <w:rsid w:val="00655AC6"/>
    <w:rsid w:val="00656281"/>
    <w:rsid w:val="0065640B"/>
    <w:rsid w:val="00656D33"/>
    <w:rsid w:val="00656E8D"/>
    <w:rsid w:val="00657219"/>
    <w:rsid w:val="006572B8"/>
    <w:rsid w:val="00660599"/>
    <w:rsid w:val="00660D83"/>
    <w:rsid w:val="00660F6B"/>
    <w:rsid w:val="00661A00"/>
    <w:rsid w:val="006622A3"/>
    <w:rsid w:val="006640DE"/>
    <w:rsid w:val="0066450A"/>
    <w:rsid w:val="006658B8"/>
    <w:rsid w:val="00665C04"/>
    <w:rsid w:val="00665C20"/>
    <w:rsid w:val="0066686F"/>
    <w:rsid w:val="0066697E"/>
    <w:rsid w:val="00666A3B"/>
    <w:rsid w:val="00666BF8"/>
    <w:rsid w:val="00667E77"/>
    <w:rsid w:val="006713D7"/>
    <w:rsid w:val="00672F92"/>
    <w:rsid w:val="00673480"/>
    <w:rsid w:val="00673D8B"/>
    <w:rsid w:val="00674102"/>
    <w:rsid w:val="00675D20"/>
    <w:rsid w:val="006768F2"/>
    <w:rsid w:val="006771FA"/>
    <w:rsid w:val="0067790E"/>
    <w:rsid w:val="00677B97"/>
    <w:rsid w:val="0068066A"/>
    <w:rsid w:val="006810A2"/>
    <w:rsid w:val="006815F8"/>
    <w:rsid w:val="006816BD"/>
    <w:rsid w:val="00682605"/>
    <w:rsid w:val="00682C0D"/>
    <w:rsid w:val="006836A2"/>
    <w:rsid w:val="00685620"/>
    <w:rsid w:val="006857A5"/>
    <w:rsid w:val="00686DCF"/>
    <w:rsid w:val="00686DEB"/>
    <w:rsid w:val="00687C65"/>
    <w:rsid w:val="006901AC"/>
    <w:rsid w:val="006906A4"/>
    <w:rsid w:val="006909D5"/>
    <w:rsid w:val="006917AE"/>
    <w:rsid w:val="0069192C"/>
    <w:rsid w:val="00691DD8"/>
    <w:rsid w:val="006925CB"/>
    <w:rsid w:val="00692896"/>
    <w:rsid w:val="006939C0"/>
    <w:rsid w:val="006942DF"/>
    <w:rsid w:val="00694915"/>
    <w:rsid w:val="006949B3"/>
    <w:rsid w:val="00695108"/>
    <w:rsid w:val="00695463"/>
    <w:rsid w:val="0069572C"/>
    <w:rsid w:val="00695A3D"/>
    <w:rsid w:val="00695C72"/>
    <w:rsid w:val="00696E7F"/>
    <w:rsid w:val="00697328"/>
    <w:rsid w:val="00698E59"/>
    <w:rsid w:val="006A1772"/>
    <w:rsid w:val="006A199B"/>
    <w:rsid w:val="006A1EC0"/>
    <w:rsid w:val="006A2A51"/>
    <w:rsid w:val="006A39CB"/>
    <w:rsid w:val="006A3EE5"/>
    <w:rsid w:val="006A4266"/>
    <w:rsid w:val="006A4567"/>
    <w:rsid w:val="006A48FF"/>
    <w:rsid w:val="006A4EF9"/>
    <w:rsid w:val="006A5F46"/>
    <w:rsid w:val="006A6D48"/>
    <w:rsid w:val="006A6DEF"/>
    <w:rsid w:val="006A7204"/>
    <w:rsid w:val="006A7209"/>
    <w:rsid w:val="006A76AB"/>
    <w:rsid w:val="006A7922"/>
    <w:rsid w:val="006B00EC"/>
    <w:rsid w:val="006B057A"/>
    <w:rsid w:val="006B1074"/>
    <w:rsid w:val="006B2C6D"/>
    <w:rsid w:val="006B2F57"/>
    <w:rsid w:val="006B3172"/>
    <w:rsid w:val="006B31CE"/>
    <w:rsid w:val="006B3518"/>
    <w:rsid w:val="006B49F1"/>
    <w:rsid w:val="006B4DCC"/>
    <w:rsid w:val="006B4FE9"/>
    <w:rsid w:val="006B58A7"/>
    <w:rsid w:val="006B5DD5"/>
    <w:rsid w:val="006B61F4"/>
    <w:rsid w:val="006B6B31"/>
    <w:rsid w:val="006B6B7A"/>
    <w:rsid w:val="006B74BE"/>
    <w:rsid w:val="006C0119"/>
    <w:rsid w:val="006C0A26"/>
    <w:rsid w:val="006C164A"/>
    <w:rsid w:val="006C22EE"/>
    <w:rsid w:val="006C230E"/>
    <w:rsid w:val="006C2A18"/>
    <w:rsid w:val="006C35CC"/>
    <w:rsid w:val="006C36BF"/>
    <w:rsid w:val="006C3AF1"/>
    <w:rsid w:val="006C3E4A"/>
    <w:rsid w:val="006C563C"/>
    <w:rsid w:val="006C59D7"/>
    <w:rsid w:val="006C65B8"/>
    <w:rsid w:val="006C6976"/>
    <w:rsid w:val="006C6F84"/>
    <w:rsid w:val="006C73A0"/>
    <w:rsid w:val="006C74D6"/>
    <w:rsid w:val="006D1E4F"/>
    <w:rsid w:val="006D1EB1"/>
    <w:rsid w:val="006D2263"/>
    <w:rsid w:val="006D25D4"/>
    <w:rsid w:val="006D2E62"/>
    <w:rsid w:val="006D4C42"/>
    <w:rsid w:val="006D4DF3"/>
    <w:rsid w:val="006D5495"/>
    <w:rsid w:val="006D5A84"/>
    <w:rsid w:val="006D5ED9"/>
    <w:rsid w:val="006D687C"/>
    <w:rsid w:val="006D6C97"/>
    <w:rsid w:val="006D6FDB"/>
    <w:rsid w:val="006D73BB"/>
    <w:rsid w:val="006D7496"/>
    <w:rsid w:val="006DCED7"/>
    <w:rsid w:val="006E027B"/>
    <w:rsid w:val="006E1A21"/>
    <w:rsid w:val="006E1BE0"/>
    <w:rsid w:val="006E1C1C"/>
    <w:rsid w:val="006E21A9"/>
    <w:rsid w:val="006E22E9"/>
    <w:rsid w:val="006E2C4E"/>
    <w:rsid w:val="006E308F"/>
    <w:rsid w:val="006E37CE"/>
    <w:rsid w:val="006E3BF6"/>
    <w:rsid w:val="006E54D4"/>
    <w:rsid w:val="006E6036"/>
    <w:rsid w:val="006E634A"/>
    <w:rsid w:val="006E6561"/>
    <w:rsid w:val="006E66E2"/>
    <w:rsid w:val="006E6E1B"/>
    <w:rsid w:val="006E6EA0"/>
    <w:rsid w:val="006F02A3"/>
    <w:rsid w:val="006F04F5"/>
    <w:rsid w:val="006F09BC"/>
    <w:rsid w:val="006F150F"/>
    <w:rsid w:val="006F1E96"/>
    <w:rsid w:val="006F2270"/>
    <w:rsid w:val="006F2723"/>
    <w:rsid w:val="006F340B"/>
    <w:rsid w:val="006F3437"/>
    <w:rsid w:val="006F38D7"/>
    <w:rsid w:val="006F3B3E"/>
    <w:rsid w:val="006F3BF8"/>
    <w:rsid w:val="006F5271"/>
    <w:rsid w:val="006F59B0"/>
    <w:rsid w:val="006F5E66"/>
    <w:rsid w:val="006F6958"/>
    <w:rsid w:val="006F6C9B"/>
    <w:rsid w:val="006F6E33"/>
    <w:rsid w:val="006F74D6"/>
    <w:rsid w:val="006F7956"/>
    <w:rsid w:val="00700268"/>
    <w:rsid w:val="0070140D"/>
    <w:rsid w:val="007017A1"/>
    <w:rsid w:val="00701EC8"/>
    <w:rsid w:val="00702399"/>
    <w:rsid w:val="00702509"/>
    <w:rsid w:val="007029AE"/>
    <w:rsid w:val="00702A22"/>
    <w:rsid w:val="00702A95"/>
    <w:rsid w:val="00702D3C"/>
    <w:rsid w:val="00703257"/>
    <w:rsid w:val="0070399F"/>
    <w:rsid w:val="00704FE0"/>
    <w:rsid w:val="0070553F"/>
    <w:rsid w:val="00705555"/>
    <w:rsid w:val="00705F53"/>
    <w:rsid w:val="00706056"/>
    <w:rsid w:val="007062DC"/>
    <w:rsid w:val="00706ADF"/>
    <w:rsid w:val="00706AE5"/>
    <w:rsid w:val="00706B8C"/>
    <w:rsid w:val="0070731F"/>
    <w:rsid w:val="00707D83"/>
    <w:rsid w:val="00710878"/>
    <w:rsid w:val="00711A5A"/>
    <w:rsid w:val="007128C2"/>
    <w:rsid w:val="00712B86"/>
    <w:rsid w:val="00713D0E"/>
    <w:rsid w:val="00713EB3"/>
    <w:rsid w:val="00714B18"/>
    <w:rsid w:val="00715695"/>
    <w:rsid w:val="00715E45"/>
    <w:rsid w:val="007162E3"/>
    <w:rsid w:val="00716821"/>
    <w:rsid w:val="00716CD2"/>
    <w:rsid w:val="00716FCF"/>
    <w:rsid w:val="007172F7"/>
    <w:rsid w:val="00717316"/>
    <w:rsid w:val="0071794D"/>
    <w:rsid w:val="00717A70"/>
    <w:rsid w:val="00720609"/>
    <w:rsid w:val="00721001"/>
    <w:rsid w:val="007215AC"/>
    <w:rsid w:val="00721873"/>
    <w:rsid w:val="007225AE"/>
    <w:rsid w:val="00722AEC"/>
    <w:rsid w:val="007238B0"/>
    <w:rsid w:val="00723C15"/>
    <w:rsid w:val="00724438"/>
    <w:rsid w:val="00724F74"/>
    <w:rsid w:val="007261FD"/>
    <w:rsid w:val="0072629A"/>
    <w:rsid w:val="00726975"/>
    <w:rsid w:val="00726E8C"/>
    <w:rsid w:val="00731118"/>
    <w:rsid w:val="0073126A"/>
    <w:rsid w:val="0073148D"/>
    <w:rsid w:val="0073174E"/>
    <w:rsid w:val="00731EE2"/>
    <w:rsid w:val="00732A1C"/>
    <w:rsid w:val="00733C42"/>
    <w:rsid w:val="00733EF3"/>
    <w:rsid w:val="007349BA"/>
    <w:rsid w:val="007349F6"/>
    <w:rsid w:val="00735501"/>
    <w:rsid w:val="00735C4A"/>
    <w:rsid w:val="00735E22"/>
    <w:rsid w:val="00735FA0"/>
    <w:rsid w:val="00736191"/>
    <w:rsid w:val="00736E8D"/>
    <w:rsid w:val="0073733F"/>
    <w:rsid w:val="0073763F"/>
    <w:rsid w:val="00737FCD"/>
    <w:rsid w:val="007405A5"/>
    <w:rsid w:val="00741098"/>
    <w:rsid w:val="0074143F"/>
    <w:rsid w:val="007414F5"/>
    <w:rsid w:val="007419B9"/>
    <w:rsid w:val="00741EBE"/>
    <w:rsid w:val="00742871"/>
    <w:rsid w:val="00742A9C"/>
    <w:rsid w:val="0074324C"/>
    <w:rsid w:val="0074409B"/>
    <w:rsid w:val="00744895"/>
    <w:rsid w:val="00744BBE"/>
    <w:rsid w:val="00746045"/>
    <w:rsid w:val="0074613B"/>
    <w:rsid w:val="0074725C"/>
    <w:rsid w:val="0074780D"/>
    <w:rsid w:val="00751057"/>
    <w:rsid w:val="00751747"/>
    <w:rsid w:val="00751F14"/>
    <w:rsid w:val="00752AF1"/>
    <w:rsid w:val="00752AF6"/>
    <w:rsid w:val="00752B64"/>
    <w:rsid w:val="0075359C"/>
    <w:rsid w:val="00753DE7"/>
    <w:rsid w:val="0075425A"/>
    <w:rsid w:val="007550BE"/>
    <w:rsid w:val="00755293"/>
    <w:rsid w:val="00755F2F"/>
    <w:rsid w:val="00756ABE"/>
    <w:rsid w:val="0075769E"/>
    <w:rsid w:val="00761667"/>
    <w:rsid w:val="00761E52"/>
    <w:rsid w:val="0076316F"/>
    <w:rsid w:val="00763A26"/>
    <w:rsid w:val="0076420E"/>
    <w:rsid w:val="00764CCC"/>
    <w:rsid w:val="00764F94"/>
    <w:rsid w:val="00765911"/>
    <w:rsid w:val="0076628E"/>
    <w:rsid w:val="007669B9"/>
    <w:rsid w:val="0076755C"/>
    <w:rsid w:val="00770788"/>
    <w:rsid w:val="00770CB0"/>
    <w:rsid w:val="00771166"/>
    <w:rsid w:val="007711F9"/>
    <w:rsid w:val="007716D6"/>
    <w:rsid w:val="007719AF"/>
    <w:rsid w:val="00771B2B"/>
    <w:rsid w:val="007726E0"/>
    <w:rsid w:val="00773315"/>
    <w:rsid w:val="0077390C"/>
    <w:rsid w:val="007739B7"/>
    <w:rsid w:val="00773E6F"/>
    <w:rsid w:val="00774153"/>
    <w:rsid w:val="00774425"/>
    <w:rsid w:val="00774B4D"/>
    <w:rsid w:val="0077522D"/>
    <w:rsid w:val="00775621"/>
    <w:rsid w:val="00775767"/>
    <w:rsid w:val="00775CCD"/>
    <w:rsid w:val="00780C62"/>
    <w:rsid w:val="00780CFE"/>
    <w:rsid w:val="00780D74"/>
    <w:rsid w:val="00783417"/>
    <w:rsid w:val="00783E34"/>
    <w:rsid w:val="007855E7"/>
    <w:rsid w:val="00785B62"/>
    <w:rsid w:val="00785C11"/>
    <w:rsid w:val="00786EBC"/>
    <w:rsid w:val="00786F79"/>
    <w:rsid w:val="00787063"/>
    <w:rsid w:val="00787536"/>
    <w:rsid w:val="007879C3"/>
    <w:rsid w:val="00790138"/>
    <w:rsid w:val="00790309"/>
    <w:rsid w:val="00791D68"/>
    <w:rsid w:val="00791E70"/>
    <w:rsid w:val="0079226B"/>
    <w:rsid w:val="00792890"/>
    <w:rsid w:val="00793035"/>
    <w:rsid w:val="007932EE"/>
    <w:rsid w:val="0079364E"/>
    <w:rsid w:val="00793801"/>
    <w:rsid w:val="00794AC0"/>
    <w:rsid w:val="00794D2B"/>
    <w:rsid w:val="00794D54"/>
    <w:rsid w:val="00795D65"/>
    <w:rsid w:val="00796F36"/>
    <w:rsid w:val="0079713D"/>
    <w:rsid w:val="0079730D"/>
    <w:rsid w:val="007978D6"/>
    <w:rsid w:val="00797B73"/>
    <w:rsid w:val="0079C460"/>
    <w:rsid w:val="007A0CB9"/>
    <w:rsid w:val="007A18D8"/>
    <w:rsid w:val="007A2261"/>
    <w:rsid w:val="007A26DB"/>
    <w:rsid w:val="007A2833"/>
    <w:rsid w:val="007A2F73"/>
    <w:rsid w:val="007A33AF"/>
    <w:rsid w:val="007A35CF"/>
    <w:rsid w:val="007A3770"/>
    <w:rsid w:val="007A3AD0"/>
    <w:rsid w:val="007A4118"/>
    <w:rsid w:val="007A4917"/>
    <w:rsid w:val="007A4AEF"/>
    <w:rsid w:val="007A5BBC"/>
    <w:rsid w:val="007A5F8C"/>
    <w:rsid w:val="007A6552"/>
    <w:rsid w:val="007A6AB5"/>
    <w:rsid w:val="007A771C"/>
    <w:rsid w:val="007A7D04"/>
    <w:rsid w:val="007B0159"/>
    <w:rsid w:val="007B0D29"/>
    <w:rsid w:val="007B1093"/>
    <w:rsid w:val="007B197C"/>
    <w:rsid w:val="007B1B56"/>
    <w:rsid w:val="007B21A6"/>
    <w:rsid w:val="007B26CC"/>
    <w:rsid w:val="007B2C4C"/>
    <w:rsid w:val="007B36A5"/>
    <w:rsid w:val="007B4159"/>
    <w:rsid w:val="007B4520"/>
    <w:rsid w:val="007B464F"/>
    <w:rsid w:val="007B4A9B"/>
    <w:rsid w:val="007B4E2B"/>
    <w:rsid w:val="007B55C5"/>
    <w:rsid w:val="007B5EC0"/>
    <w:rsid w:val="007B5FB2"/>
    <w:rsid w:val="007B7BE3"/>
    <w:rsid w:val="007C16B4"/>
    <w:rsid w:val="007C1CA7"/>
    <w:rsid w:val="007C2AB0"/>
    <w:rsid w:val="007C2BBA"/>
    <w:rsid w:val="007C2CC2"/>
    <w:rsid w:val="007C3486"/>
    <w:rsid w:val="007C3F41"/>
    <w:rsid w:val="007C4A07"/>
    <w:rsid w:val="007C51A7"/>
    <w:rsid w:val="007C52DA"/>
    <w:rsid w:val="007C6259"/>
    <w:rsid w:val="007C71BC"/>
    <w:rsid w:val="007C777F"/>
    <w:rsid w:val="007C7BC8"/>
    <w:rsid w:val="007D0367"/>
    <w:rsid w:val="007D0BD0"/>
    <w:rsid w:val="007D1286"/>
    <w:rsid w:val="007D1650"/>
    <w:rsid w:val="007D17FB"/>
    <w:rsid w:val="007D4236"/>
    <w:rsid w:val="007D4C71"/>
    <w:rsid w:val="007D509D"/>
    <w:rsid w:val="007D50FD"/>
    <w:rsid w:val="007D53F3"/>
    <w:rsid w:val="007D5A6F"/>
    <w:rsid w:val="007D6027"/>
    <w:rsid w:val="007D6592"/>
    <w:rsid w:val="007D663B"/>
    <w:rsid w:val="007D711D"/>
    <w:rsid w:val="007D73EB"/>
    <w:rsid w:val="007D7494"/>
    <w:rsid w:val="007D7AB3"/>
    <w:rsid w:val="007D7B01"/>
    <w:rsid w:val="007E00F3"/>
    <w:rsid w:val="007E0570"/>
    <w:rsid w:val="007E0608"/>
    <w:rsid w:val="007E0781"/>
    <w:rsid w:val="007E20A1"/>
    <w:rsid w:val="007E307E"/>
    <w:rsid w:val="007E3416"/>
    <w:rsid w:val="007E34C7"/>
    <w:rsid w:val="007E3AE3"/>
    <w:rsid w:val="007E536A"/>
    <w:rsid w:val="007E54F5"/>
    <w:rsid w:val="007E59D1"/>
    <w:rsid w:val="007E63AF"/>
    <w:rsid w:val="007E6B21"/>
    <w:rsid w:val="007E783B"/>
    <w:rsid w:val="007F025F"/>
    <w:rsid w:val="007F03DE"/>
    <w:rsid w:val="007F0526"/>
    <w:rsid w:val="007F0EAA"/>
    <w:rsid w:val="007F1405"/>
    <w:rsid w:val="007F19E0"/>
    <w:rsid w:val="007F1FEE"/>
    <w:rsid w:val="007F2297"/>
    <w:rsid w:val="007F22E9"/>
    <w:rsid w:val="007F2381"/>
    <w:rsid w:val="007F27C1"/>
    <w:rsid w:val="007F28E4"/>
    <w:rsid w:val="007F29D4"/>
    <w:rsid w:val="007F4390"/>
    <w:rsid w:val="007F4B5A"/>
    <w:rsid w:val="007F57CF"/>
    <w:rsid w:val="007F686C"/>
    <w:rsid w:val="007F6A65"/>
    <w:rsid w:val="00800010"/>
    <w:rsid w:val="00800A23"/>
    <w:rsid w:val="00800CB8"/>
    <w:rsid w:val="0080166D"/>
    <w:rsid w:val="008017FD"/>
    <w:rsid w:val="00801F4E"/>
    <w:rsid w:val="0080203C"/>
    <w:rsid w:val="008021E8"/>
    <w:rsid w:val="00803182"/>
    <w:rsid w:val="0080352F"/>
    <w:rsid w:val="0080416A"/>
    <w:rsid w:val="008044D1"/>
    <w:rsid w:val="008044FB"/>
    <w:rsid w:val="00804C01"/>
    <w:rsid w:val="0080551D"/>
    <w:rsid w:val="00805A3E"/>
    <w:rsid w:val="00805BB6"/>
    <w:rsid w:val="00805C07"/>
    <w:rsid w:val="00805DC8"/>
    <w:rsid w:val="008068D7"/>
    <w:rsid w:val="00806DC2"/>
    <w:rsid w:val="00807651"/>
    <w:rsid w:val="008079E8"/>
    <w:rsid w:val="00807AAB"/>
    <w:rsid w:val="00807EEF"/>
    <w:rsid w:val="0081045E"/>
    <w:rsid w:val="0081111E"/>
    <w:rsid w:val="0081208F"/>
    <w:rsid w:val="00813217"/>
    <w:rsid w:val="00813966"/>
    <w:rsid w:val="00813E1A"/>
    <w:rsid w:val="00815FDD"/>
    <w:rsid w:val="008163B1"/>
    <w:rsid w:val="008163F6"/>
    <w:rsid w:val="0081673A"/>
    <w:rsid w:val="00817D2C"/>
    <w:rsid w:val="00817E07"/>
    <w:rsid w:val="0081FBD7"/>
    <w:rsid w:val="00820404"/>
    <w:rsid w:val="008205DC"/>
    <w:rsid w:val="0082093E"/>
    <w:rsid w:val="00820C60"/>
    <w:rsid w:val="00821663"/>
    <w:rsid w:val="008216C8"/>
    <w:rsid w:val="00821A9C"/>
    <w:rsid w:val="00821CB6"/>
    <w:rsid w:val="00821DE5"/>
    <w:rsid w:val="00822CB2"/>
    <w:rsid w:val="008242A9"/>
    <w:rsid w:val="008244FA"/>
    <w:rsid w:val="008249B1"/>
    <w:rsid w:val="00824FBD"/>
    <w:rsid w:val="008261D9"/>
    <w:rsid w:val="008262CA"/>
    <w:rsid w:val="00826523"/>
    <w:rsid w:val="008267F1"/>
    <w:rsid w:val="0082689C"/>
    <w:rsid w:val="00826F54"/>
    <w:rsid w:val="00827030"/>
    <w:rsid w:val="008271C6"/>
    <w:rsid w:val="008277D3"/>
    <w:rsid w:val="00827B7B"/>
    <w:rsid w:val="008309C4"/>
    <w:rsid w:val="00832184"/>
    <w:rsid w:val="00832B4B"/>
    <w:rsid w:val="00832CAF"/>
    <w:rsid w:val="0083380E"/>
    <w:rsid w:val="00833957"/>
    <w:rsid w:val="00834954"/>
    <w:rsid w:val="00834CCC"/>
    <w:rsid w:val="008354E8"/>
    <w:rsid w:val="00835DCE"/>
    <w:rsid w:val="00836273"/>
    <w:rsid w:val="00837ACC"/>
    <w:rsid w:val="00840C21"/>
    <w:rsid w:val="00841F88"/>
    <w:rsid w:val="008427A3"/>
    <w:rsid w:val="0084308E"/>
    <w:rsid w:val="00843151"/>
    <w:rsid w:val="0084327D"/>
    <w:rsid w:val="008442E5"/>
    <w:rsid w:val="008446C5"/>
    <w:rsid w:val="00844B29"/>
    <w:rsid w:val="008458F5"/>
    <w:rsid w:val="008458F9"/>
    <w:rsid w:val="00845D6D"/>
    <w:rsid w:val="00846601"/>
    <w:rsid w:val="00846DCA"/>
    <w:rsid w:val="00847E13"/>
    <w:rsid w:val="0085093A"/>
    <w:rsid w:val="00850E12"/>
    <w:rsid w:val="0085106B"/>
    <w:rsid w:val="0085371F"/>
    <w:rsid w:val="00854003"/>
    <w:rsid w:val="0085445A"/>
    <w:rsid w:val="0085463A"/>
    <w:rsid w:val="00854916"/>
    <w:rsid w:val="008549F0"/>
    <w:rsid w:val="00855AE7"/>
    <w:rsid w:val="00855E80"/>
    <w:rsid w:val="008602D9"/>
    <w:rsid w:val="008609A2"/>
    <w:rsid w:val="00860F81"/>
    <w:rsid w:val="00861A56"/>
    <w:rsid w:val="00861DE8"/>
    <w:rsid w:val="00863A94"/>
    <w:rsid w:val="00863FD8"/>
    <w:rsid w:val="008640DF"/>
    <w:rsid w:val="008644F9"/>
    <w:rsid w:val="00864D5B"/>
    <w:rsid w:val="008652F6"/>
    <w:rsid w:val="00865ABF"/>
    <w:rsid w:val="00865CC8"/>
    <w:rsid w:val="00865DB5"/>
    <w:rsid w:val="00865F40"/>
    <w:rsid w:val="00866334"/>
    <w:rsid w:val="00866944"/>
    <w:rsid w:val="00866996"/>
    <w:rsid w:val="00866C21"/>
    <w:rsid w:val="00866F61"/>
    <w:rsid w:val="00867A6B"/>
    <w:rsid w:val="0086EB23"/>
    <w:rsid w:val="00870766"/>
    <w:rsid w:val="0087093E"/>
    <w:rsid w:val="00870EED"/>
    <w:rsid w:val="008717C6"/>
    <w:rsid w:val="008719B6"/>
    <w:rsid w:val="00871C16"/>
    <w:rsid w:val="00871E04"/>
    <w:rsid w:val="0087241E"/>
    <w:rsid w:val="00872488"/>
    <w:rsid w:val="00872DB7"/>
    <w:rsid w:val="00872E4F"/>
    <w:rsid w:val="008730DE"/>
    <w:rsid w:val="00874C42"/>
    <w:rsid w:val="00874F6F"/>
    <w:rsid w:val="00876B5A"/>
    <w:rsid w:val="00876F6B"/>
    <w:rsid w:val="00877C79"/>
    <w:rsid w:val="008800A8"/>
    <w:rsid w:val="00880470"/>
    <w:rsid w:val="00881790"/>
    <w:rsid w:val="00883158"/>
    <w:rsid w:val="0088356D"/>
    <w:rsid w:val="008838F5"/>
    <w:rsid w:val="00885038"/>
    <w:rsid w:val="00885522"/>
    <w:rsid w:val="008856CF"/>
    <w:rsid w:val="00886CD7"/>
    <w:rsid w:val="0088730B"/>
    <w:rsid w:val="00887A9D"/>
    <w:rsid w:val="0088F516"/>
    <w:rsid w:val="0089016B"/>
    <w:rsid w:val="00890FA5"/>
    <w:rsid w:val="00891E03"/>
    <w:rsid w:val="00891E8F"/>
    <w:rsid w:val="008925C2"/>
    <w:rsid w:val="008936A0"/>
    <w:rsid w:val="00893B7C"/>
    <w:rsid w:val="0089433B"/>
    <w:rsid w:val="0089479F"/>
    <w:rsid w:val="0089640A"/>
    <w:rsid w:val="00896855"/>
    <w:rsid w:val="00896C09"/>
    <w:rsid w:val="00897C14"/>
    <w:rsid w:val="00897EB9"/>
    <w:rsid w:val="008A03C7"/>
    <w:rsid w:val="008A0FE4"/>
    <w:rsid w:val="008A1148"/>
    <w:rsid w:val="008A1A15"/>
    <w:rsid w:val="008A1A6C"/>
    <w:rsid w:val="008A25C2"/>
    <w:rsid w:val="008A2FCD"/>
    <w:rsid w:val="008A3615"/>
    <w:rsid w:val="008A4138"/>
    <w:rsid w:val="008A5908"/>
    <w:rsid w:val="008A6C81"/>
    <w:rsid w:val="008A7A18"/>
    <w:rsid w:val="008A7AFA"/>
    <w:rsid w:val="008B021A"/>
    <w:rsid w:val="008B0227"/>
    <w:rsid w:val="008B061F"/>
    <w:rsid w:val="008B0D4F"/>
    <w:rsid w:val="008B1374"/>
    <w:rsid w:val="008B1635"/>
    <w:rsid w:val="008B18D4"/>
    <w:rsid w:val="008B1A86"/>
    <w:rsid w:val="008B28ED"/>
    <w:rsid w:val="008B33A7"/>
    <w:rsid w:val="008B3449"/>
    <w:rsid w:val="008B3629"/>
    <w:rsid w:val="008B3DFC"/>
    <w:rsid w:val="008B3F3B"/>
    <w:rsid w:val="008B7352"/>
    <w:rsid w:val="008B747A"/>
    <w:rsid w:val="008B7758"/>
    <w:rsid w:val="008C05FF"/>
    <w:rsid w:val="008C1064"/>
    <w:rsid w:val="008C1186"/>
    <w:rsid w:val="008C1D6B"/>
    <w:rsid w:val="008C1E15"/>
    <w:rsid w:val="008C2B0F"/>
    <w:rsid w:val="008C3CAB"/>
    <w:rsid w:val="008C3CC4"/>
    <w:rsid w:val="008C40E4"/>
    <w:rsid w:val="008C46EF"/>
    <w:rsid w:val="008C519C"/>
    <w:rsid w:val="008C659A"/>
    <w:rsid w:val="008C6888"/>
    <w:rsid w:val="008C6E59"/>
    <w:rsid w:val="008D06BC"/>
    <w:rsid w:val="008D0928"/>
    <w:rsid w:val="008D0D80"/>
    <w:rsid w:val="008D12CC"/>
    <w:rsid w:val="008D1F55"/>
    <w:rsid w:val="008D25AD"/>
    <w:rsid w:val="008D3698"/>
    <w:rsid w:val="008D387C"/>
    <w:rsid w:val="008D3D69"/>
    <w:rsid w:val="008D4B03"/>
    <w:rsid w:val="008D58DA"/>
    <w:rsid w:val="008D592F"/>
    <w:rsid w:val="008D5E81"/>
    <w:rsid w:val="008D6D8B"/>
    <w:rsid w:val="008D7893"/>
    <w:rsid w:val="008D7C4A"/>
    <w:rsid w:val="008D7CB1"/>
    <w:rsid w:val="008D7DFE"/>
    <w:rsid w:val="008E023A"/>
    <w:rsid w:val="008E03A2"/>
    <w:rsid w:val="008E09CD"/>
    <w:rsid w:val="008E0F87"/>
    <w:rsid w:val="008E1032"/>
    <w:rsid w:val="008E29B2"/>
    <w:rsid w:val="008E2C72"/>
    <w:rsid w:val="008E2CFB"/>
    <w:rsid w:val="008E3D70"/>
    <w:rsid w:val="008E5BBD"/>
    <w:rsid w:val="008E6236"/>
    <w:rsid w:val="008E69F9"/>
    <w:rsid w:val="008E7CD6"/>
    <w:rsid w:val="008F04DE"/>
    <w:rsid w:val="008F0BCE"/>
    <w:rsid w:val="008F11C0"/>
    <w:rsid w:val="008F14E0"/>
    <w:rsid w:val="008F2092"/>
    <w:rsid w:val="008F2681"/>
    <w:rsid w:val="008F3371"/>
    <w:rsid w:val="008F3CEC"/>
    <w:rsid w:val="008F3DDD"/>
    <w:rsid w:val="008F4490"/>
    <w:rsid w:val="008F4C58"/>
    <w:rsid w:val="008F5372"/>
    <w:rsid w:val="008F729F"/>
    <w:rsid w:val="008F79AE"/>
    <w:rsid w:val="00900780"/>
    <w:rsid w:val="009013DC"/>
    <w:rsid w:val="00902139"/>
    <w:rsid w:val="009024D1"/>
    <w:rsid w:val="009029D1"/>
    <w:rsid w:val="00903EE5"/>
    <w:rsid w:val="00904645"/>
    <w:rsid w:val="00905438"/>
    <w:rsid w:val="0090576C"/>
    <w:rsid w:val="00905877"/>
    <w:rsid w:val="0090659E"/>
    <w:rsid w:val="0091089B"/>
    <w:rsid w:val="00912AE1"/>
    <w:rsid w:val="009134F8"/>
    <w:rsid w:val="00913667"/>
    <w:rsid w:val="00914358"/>
    <w:rsid w:val="0091440E"/>
    <w:rsid w:val="00914BA1"/>
    <w:rsid w:val="00915276"/>
    <w:rsid w:val="0091527F"/>
    <w:rsid w:val="00916025"/>
    <w:rsid w:val="00916DCB"/>
    <w:rsid w:val="009178F0"/>
    <w:rsid w:val="00917920"/>
    <w:rsid w:val="00917C5E"/>
    <w:rsid w:val="00917D8E"/>
    <w:rsid w:val="009204DE"/>
    <w:rsid w:val="0092137D"/>
    <w:rsid w:val="0092220A"/>
    <w:rsid w:val="009223E4"/>
    <w:rsid w:val="009224BE"/>
    <w:rsid w:val="00923E1D"/>
    <w:rsid w:val="009248C3"/>
    <w:rsid w:val="009252FA"/>
    <w:rsid w:val="0092588A"/>
    <w:rsid w:val="009260F3"/>
    <w:rsid w:val="0092672B"/>
    <w:rsid w:val="00927489"/>
    <w:rsid w:val="0092783B"/>
    <w:rsid w:val="00927D13"/>
    <w:rsid w:val="00931701"/>
    <w:rsid w:val="00931C93"/>
    <w:rsid w:val="00931D25"/>
    <w:rsid w:val="0093262C"/>
    <w:rsid w:val="0093323F"/>
    <w:rsid w:val="009337F3"/>
    <w:rsid w:val="00933E4C"/>
    <w:rsid w:val="00934B20"/>
    <w:rsid w:val="009352DC"/>
    <w:rsid w:val="0093534C"/>
    <w:rsid w:val="00935946"/>
    <w:rsid w:val="00935A62"/>
    <w:rsid w:val="00935EA2"/>
    <w:rsid w:val="0093604E"/>
    <w:rsid w:val="009378FB"/>
    <w:rsid w:val="00940A46"/>
    <w:rsid w:val="009415FE"/>
    <w:rsid w:val="00942B1F"/>
    <w:rsid w:val="009437DC"/>
    <w:rsid w:val="00943B47"/>
    <w:rsid w:val="00943CE8"/>
    <w:rsid w:val="0094400B"/>
    <w:rsid w:val="00944798"/>
    <w:rsid w:val="009449FB"/>
    <w:rsid w:val="009454C5"/>
    <w:rsid w:val="0094578B"/>
    <w:rsid w:val="00946314"/>
    <w:rsid w:val="00947058"/>
    <w:rsid w:val="00950168"/>
    <w:rsid w:val="00950A9E"/>
    <w:rsid w:val="00950B9C"/>
    <w:rsid w:val="009518AF"/>
    <w:rsid w:val="0095243E"/>
    <w:rsid w:val="00952B88"/>
    <w:rsid w:val="00952F6F"/>
    <w:rsid w:val="00954DB7"/>
    <w:rsid w:val="009556E0"/>
    <w:rsid w:val="00955959"/>
    <w:rsid w:val="00955CDA"/>
    <w:rsid w:val="0095634F"/>
    <w:rsid w:val="00956510"/>
    <w:rsid w:val="00956800"/>
    <w:rsid w:val="00956A26"/>
    <w:rsid w:val="00957171"/>
    <w:rsid w:val="0096176C"/>
    <w:rsid w:val="00962214"/>
    <w:rsid w:val="00963A4E"/>
    <w:rsid w:val="009642C7"/>
    <w:rsid w:val="009644FF"/>
    <w:rsid w:val="009647E8"/>
    <w:rsid w:val="0096527F"/>
    <w:rsid w:val="00965B13"/>
    <w:rsid w:val="0096717E"/>
    <w:rsid w:val="009673E8"/>
    <w:rsid w:val="009711D8"/>
    <w:rsid w:val="009712AE"/>
    <w:rsid w:val="00971639"/>
    <w:rsid w:val="00972216"/>
    <w:rsid w:val="00972F94"/>
    <w:rsid w:val="00975206"/>
    <w:rsid w:val="009763C0"/>
    <w:rsid w:val="009766A6"/>
    <w:rsid w:val="00977107"/>
    <w:rsid w:val="00977197"/>
    <w:rsid w:val="0097779D"/>
    <w:rsid w:val="00977905"/>
    <w:rsid w:val="00980073"/>
    <w:rsid w:val="00980602"/>
    <w:rsid w:val="00980B2B"/>
    <w:rsid w:val="00980BC9"/>
    <w:rsid w:val="00980F04"/>
    <w:rsid w:val="0098149E"/>
    <w:rsid w:val="009836F0"/>
    <w:rsid w:val="00983F00"/>
    <w:rsid w:val="00984A86"/>
    <w:rsid w:val="0098548E"/>
    <w:rsid w:val="00985A32"/>
    <w:rsid w:val="00985A7B"/>
    <w:rsid w:val="00985C66"/>
    <w:rsid w:val="009866F0"/>
    <w:rsid w:val="0098748C"/>
    <w:rsid w:val="00992281"/>
    <w:rsid w:val="0099375E"/>
    <w:rsid w:val="00995154"/>
    <w:rsid w:val="0099575F"/>
    <w:rsid w:val="009957DC"/>
    <w:rsid w:val="009960EA"/>
    <w:rsid w:val="0099663B"/>
    <w:rsid w:val="00997DA9"/>
    <w:rsid w:val="009A18A3"/>
    <w:rsid w:val="009A1E16"/>
    <w:rsid w:val="009A2983"/>
    <w:rsid w:val="009A2C7C"/>
    <w:rsid w:val="009A308A"/>
    <w:rsid w:val="009A322E"/>
    <w:rsid w:val="009A3941"/>
    <w:rsid w:val="009A4391"/>
    <w:rsid w:val="009A4E8A"/>
    <w:rsid w:val="009A59E3"/>
    <w:rsid w:val="009A687B"/>
    <w:rsid w:val="009A712C"/>
    <w:rsid w:val="009A7334"/>
    <w:rsid w:val="009A7413"/>
    <w:rsid w:val="009A7D2B"/>
    <w:rsid w:val="009B017B"/>
    <w:rsid w:val="009B0EB3"/>
    <w:rsid w:val="009B12BB"/>
    <w:rsid w:val="009B1DD1"/>
    <w:rsid w:val="009B2048"/>
    <w:rsid w:val="009B2417"/>
    <w:rsid w:val="009B2707"/>
    <w:rsid w:val="009B2743"/>
    <w:rsid w:val="009B274A"/>
    <w:rsid w:val="009B29CA"/>
    <w:rsid w:val="009B3145"/>
    <w:rsid w:val="009B4B23"/>
    <w:rsid w:val="009B4E11"/>
    <w:rsid w:val="009B4EC4"/>
    <w:rsid w:val="009B51AE"/>
    <w:rsid w:val="009B5833"/>
    <w:rsid w:val="009B5A33"/>
    <w:rsid w:val="009B5D0F"/>
    <w:rsid w:val="009B680B"/>
    <w:rsid w:val="009B6B0A"/>
    <w:rsid w:val="009B6B2B"/>
    <w:rsid w:val="009B6C14"/>
    <w:rsid w:val="009B7757"/>
    <w:rsid w:val="009B7C39"/>
    <w:rsid w:val="009C1A2B"/>
    <w:rsid w:val="009C2974"/>
    <w:rsid w:val="009C2E0D"/>
    <w:rsid w:val="009C3665"/>
    <w:rsid w:val="009C4036"/>
    <w:rsid w:val="009C4629"/>
    <w:rsid w:val="009C476C"/>
    <w:rsid w:val="009C5ED1"/>
    <w:rsid w:val="009C610F"/>
    <w:rsid w:val="009C617D"/>
    <w:rsid w:val="009C69EB"/>
    <w:rsid w:val="009C7D17"/>
    <w:rsid w:val="009D0C09"/>
    <w:rsid w:val="009D14E6"/>
    <w:rsid w:val="009D1B00"/>
    <w:rsid w:val="009D2405"/>
    <w:rsid w:val="009D33BA"/>
    <w:rsid w:val="009D3E79"/>
    <w:rsid w:val="009D431A"/>
    <w:rsid w:val="009D5C0C"/>
    <w:rsid w:val="009D648D"/>
    <w:rsid w:val="009D7A83"/>
    <w:rsid w:val="009D7F89"/>
    <w:rsid w:val="009E060C"/>
    <w:rsid w:val="009E0EC8"/>
    <w:rsid w:val="009E1E13"/>
    <w:rsid w:val="009E2171"/>
    <w:rsid w:val="009E3318"/>
    <w:rsid w:val="009E40A5"/>
    <w:rsid w:val="009E4426"/>
    <w:rsid w:val="009E47A5"/>
    <w:rsid w:val="009E56DD"/>
    <w:rsid w:val="009E5A72"/>
    <w:rsid w:val="009E673C"/>
    <w:rsid w:val="009E7091"/>
    <w:rsid w:val="009E7A6A"/>
    <w:rsid w:val="009F0650"/>
    <w:rsid w:val="009F125D"/>
    <w:rsid w:val="009F1698"/>
    <w:rsid w:val="009F4914"/>
    <w:rsid w:val="009F53E7"/>
    <w:rsid w:val="009F5B9C"/>
    <w:rsid w:val="009F6B3C"/>
    <w:rsid w:val="009F70CE"/>
    <w:rsid w:val="009F749F"/>
    <w:rsid w:val="009F7B45"/>
    <w:rsid w:val="009F7D30"/>
    <w:rsid w:val="00A00025"/>
    <w:rsid w:val="00A01568"/>
    <w:rsid w:val="00A0162D"/>
    <w:rsid w:val="00A01B39"/>
    <w:rsid w:val="00A01FE9"/>
    <w:rsid w:val="00A02805"/>
    <w:rsid w:val="00A03267"/>
    <w:rsid w:val="00A036B8"/>
    <w:rsid w:val="00A03959"/>
    <w:rsid w:val="00A03A2D"/>
    <w:rsid w:val="00A03FCC"/>
    <w:rsid w:val="00A043B0"/>
    <w:rsid w:val="00A046B7"/>
    <w:rsid w:val="00A0523F"/>
    <w:rsid w:val="00A054F6"/>
    <w:rsid w:val="00A065D7"/>
    <w:rsid w:val="00A06ACB"/>
    <w:rsid w:val="00A072F2"/>
    <w:rsid w:val="00A073CD"/>
    <w:rsid w:val="00A07D1D"/>
    <w:rsid w:val="00A10847"/>
    <w:rsid w:val="00A109D0"/>
    <w:rsid w:val="00A122B7"/>
    <w:rsid w:val="00A125E0"/>
    <w:rsid w:val="00A1276E"/>
    <w:rsid w:val="00A12BB1"/>
    <w:rsid w:val="00A1365F"/>
    <w:rsid w:val="00A1391F"/>
    <w:rsid w:val="00A146EB"/>
    <w:rsid w:val="00A14D28"/>
    <w:rsid w:val="00A21491"/>
    <w:rsid w:val="00A215DE"/>
    <w:rsid w:val="00A232C0"/>
    <w:rsid w:val="00A235B0"/>
    <w:rsid w:val="00A23E4C"/>
    <w:rsid w:val="00A24063"/>
    <w:rsid w:val="00A24368"/>
    <w:rsid w:val="00A250E3"/>
    <w:rsid w:val="00A25173"/>
    <w:rsid w:val="00A25BB0"/>
    <w:rsid w:val="00A264EF"/>
    <w:rsid w:val="00A27891"/>
    <w:rsid w:val="00A279F4"/>
    <w:rsid w:val="00A27AD2"/>
    <w:rsid w:val="00A307D7"/>
    <w:rsid w:val="00A309C5"/>
    <w:rsid w:val="00A322E1"/>
    <w:rsid w:val="00A3248B"/>
    <w:rsid w:val="00A32817"/>
    <w:rsid w:val="00A328D1"/>
    <w:rsid w:val="00A3304F"/>
    <w:rsid w:val="00A336AB"/>
    <w:rsid w:val="00A34263"/>
    <w:rsid w:val="00A34ABA"/>
    <w:rsid w:val="00A34FA7"/>
    <w:rsid w:val="00A355C1"/>
    <w:rsid w:val="00A357FC"/>
    <w:rsid w:val="00A35D1F"/>
    <w:rsid w:val="00A35D7E"/>
    <w:rsid w:val="00A36BE8"/>
    <w:rsid w:val="00A36C23"/>
    <w:rsid w:val="00A36E75"/>
    <w:rsid w:val="00A376C2"/>
    <w:rsid w:val="00A376DC"/>
    <w:rsid w:val="00A37A58"/>
    <w:rsid w:val="00A400F5"/>
    <w:rsid w:val="00A421F8"/>
    <w:rsid w:val="00A426F7"/>
    <w:rsid w:val="00A42EED"/>
    <w:rsid w:val="00A4300D"/>
    <w:rsid w:val="00A43194"/>
    <w:rsid w:val="00A4333C"/>
    <w:rsid w:val="00A43383"/>
    <w:rsid w:val="00A43BB6"/>
    <w:rsid w:val="00A440C9"/>
    <w:rsid w:val="00A4412C"/>
    <w:rsid w:val="00A44D60"/>
    <w:rsid w:val="00A44F33"/>
    <w:rsid w:val="00A45357"/>
    <w:rsid w:val="00A45B01"/>
    <w:rsid w:val="00A45CF5"/>
    <w:rsid w:val="00A461E6"/>
    <w:rsid w:val="00A469EC"/>
    <w:rsid w:val="00A46B51"/>
    <w:rsid w:val="00A472CE"/>
    <w:rsid w:val="00A476DA"/>
    <w:rsid w:val="00A47E40"/>
    <w:rsid w:val="00A52AF7"/>
    <w:rsid w:val="00A533FD"/>
    <w:rsid w:val="00A53453"/>
    <w:rsid w:val="00A53676"/>
    <w:rsid w:val="00A5408B"/>
    <w:rsid w:val="00A545FD"/>
    <w:rsid w:val="00A54FB9"/>
    <w:rsid w:val="00A55744"/>
    <w:rsid w:val="00A564D5"/>
    <w:rsid w:val="00A565F4"/>
    <w:rsid w:val="00A5686B"/>
    <w:rsid w:val="00A56F0A"/>
    <w:rsid w:val="00A57F0C"/>
    <w:rsid w:val="00A602CB"/>
    <w:rsid w:val="00A6056C"/>
    <w:rsid w:val="00A60B2C"/>
    <w:rsid w:val="00A61249"/>
    <w:rsid w:val="00A615BE"/>
    <w:rsid w:val="00A6242F"/>
    <w:rsid w:val="00A6286B"/>
    <w:rsid w:val="00A62A1B"/>
    <w:rsid w:val="00A633F2"/>
    <w:rsid w:val="00A63455"/>
    <w:rsid w:val="00A636C2"/>
    <w:rsid w:val="00A65FBA"/>
    <w:rsid w:val="00A662E2"/>
    <w:rsid w:val="00A66796"/>
    <w:rsid w:val="00A67595"/>
    <w:rsid w:val="00A67752"/>
    <w:rsid w:val="00A67D27"/>
    <w:rsid w:val="00A7071B"/>
    <w:rsid w:val="00A70AAD"/>
    <w:rsid w:val="00A72815"/>
    <w:rsid w:val="00A731E8"/>
    <w:rsid w:val="00A732E3"/>
    <w:rsid w:val="00A7334F"/>
    <w:rsid w:val="00A736B0"/>
    <w:rsid w:val="00A74D08"/>
    <w:rsid w:val="00A7541A"/>
    <w:rsid w:val="00A765B5"/>
    <w:rsid w:val="00A76961"/>
    <w:rsid w:val="00A76E1C"/>
    <w:rsid w:val="00A76F32"/>
    <w:rsid w:val="00A770D9"/>
    <w:rsid w:val="00A800BF"/>
    <w:rsid w:val="00A8020D"/>
    <w:rsid w:val="00A80259"/>
    <w:rsid w:val="00A80849"/>
    <w:rsid w:val="00A80D1E"/>
    <w:rsid w:val="00A8179B"/>
    <w:rsid w:val="00A818D0"/>
    <w:rsid w:val="00A82B05"/>
    <w:rsid w:val="00A8304C"/>
    <w:rsid w:val="00A833B6"/>
    <w:rsid w:val="00A83550"/>
    <w:rsid w:val="00A83F48"/>
    <w:rsid w:val="00A841A5"/>
    <w:rsid w:val="00A841B7"/>
    <w:rsid w:val="00A843C4"/>
    <w:rsid w:val="00A844FD"/>
    <w:rsid w:val="00A84A91"/>
    <w:rsid w:val="00A85239"/>
    <w:rsid w:val="00A854B5"/>
    <w:rsid w:val="00A85C7A"/>
    <w:rsid w:val="00A86295"/>
    <w:rsid w:val="00A863BE"/>
    <w:rsid w:val="00A86E92"/>
    <w:rsid w:val="00A871C2"/>
    <w:rsid w:val="00A87412"/>
    <w:rsid w:val="00A906A3"/>
    <w:rsid w:val="00A90D5D"/>
    <w:rsid w:val="00A9323C"/>
    <w:rsid w:val="00A9399C"/>
    <w:rsid w:val="00A94024"/>
    <w:rsid w:val="00A946AE"/>
    <w:rsid w:val="00A94ADB"/>
    <w:rsid w:val="00A94B38"/>
    <w:rsid w:val="00A95D18"/>
    <w:rsid w:val="00A964B5"/>
    <w:rsid w:val="00A965C6"/>
    <w:rsid w:val="00A96D77"/>
    <w:rsid w:val="00A96E92"/>
    <w:rsid w:val="00A96FFE"/>
    <w:rsid w:val="00A97717"/>
    <w:rsid w:val="00AA15DE"/>
    <w:rsid w:val="00AA26FF"/>
    <w:rsid w:val="00AA2911"/>
    <w:rsid w:val="00AA2C8E"/>
    <w:rsid w:val="00AA2D26"/>
    <w:rsid w:val="00AA2EE4"/>
    <w:rsid w:val="00AA2EF4"/>
    <w:rsid w:val="00AA30D2"/>
    <w:rsid w:val="00AA3F58"/>
    <w:rsid w:val="00AA4BFC"/>
    <w:rsid w:val="00AA5A30"/>
    <w:rsid w:val="00AA5D5D"/>
    <w:rsid w:val="00AA5F62"/>
    <w:rsid w:val="00AA6494"/>
    <w:rsid w:val="00AA68C4"/>
    <w:rsid w:val="00AA6A0D"/>
    <w:rsid w:val="00AA6B40"/>
    <w:rsid w:val="00AA6EB7"/>
    <w:rsid w:val="00AA73EC"/>
    <w:rsid w:val="00AB00B4"/>
    <w:rsid w:val="00AB04C0"/>
    <w:rsid w:val="00AB0BE7"/>
    <w:rsid w:val="00AB232A"/>
    <w:rsid w:val="00AB295C"/>
    <w:rsid w:val="00AB31F0"/>
    <w:rsid w:val="00AB3A9A"/>
    <w:rsid w:val="00AB4015"/>
    <w:rsid w:val="00AB4F19"/>
    <w:rsid w:val="00AB4FD5"/>
    <w:rsid w:val="00AB520B"/>
    <w:rsid w:val="00AB5E89"/>
    <w:rsid w:val="00AB6BB9"/>
    <w:rsid w:val="00AB6DAA"/>
    <w:rsid w:val="00AB73CB"/>
    <w:rsid w:val="00AB78C2"/>
    <w:rsid w:val="00AC0D23"/>
    <w:rsid w:val="00AC1175"/>
    <w:rsid w:val="00AC1E55"/>
    <w:rsid w:val="00AC2BF7"/>
    <w:rsid w:val="00AC309A"/>
    <w:rsid w:val="00AC352B"/>
    <w:rsid w:val="00AC37E1"/>
    <w:rsid w:val="00AC3866"/>
    <w:rsid w:val="00AC4B0D"/>
    <w:rsid w:val="00AC51A9"/>
    <w:rsid w:val="00AC60B3"/>
    <w:rsid w:val="00AC6447"/>
    <w:rsid w:val="00AC6C17"/>
    <w:rsid w:val="00AC7192"/>
    <w:rsid w:val="00AC75FB"/>
    <w:rsid w:val="00ACE3D0"/>
    <w:rsid w:val="00AD0303"/>
    <w:rsid w:val="00AD14D8"/>
    <w:rsid w:val="00AD1E95"/>
    <w:rsid w:val="00AD2144"/>
    <w:rsid w:val="00AD35E3"/>
    <w:rsid w:val="00AD4301"/>
    <w:rsid w:val="00AD470A"/>
    <w:rsid w:val="00AD5277"/>
    <w:rsid w:val="00AD58C0"/>
    <w:rsid w:val="00AD6920"/>
    <w:rsid w:val="00AD6E9E"/>
    <w:rsid w:val="00AD6F9E"/>
    <w:rsid w:val="00AD74DD"/>
    <w:rsid w:val="00AD7514"/>
    <w:rsid w:val="00AE06DA"/>
    <w:rsid w:val="00AE09A5"/>
    <w:rsid w:val="00AE0A87"/>
    <w:rsid w:val="00AE0D04"/>
    <w:rsid w:val="00AE0D1C"/>
    <w:rsid w:val="00AE0E87"/>
    <w:rsid w:val="00AE111E"/>
    <w:rsid w:val="00AE15FA"/>
    <w:rsid w:val="00AE187F"/>
    <w:rsid w:val="00AE227D"/>
    <w:rsid w:val="00AE241B"/>
    <w:rsid w:val="00AE2615"/>
    <w:rsid w:val="00AE26B3"/>
    <w:rsid w:val="00AE3E3D"/>
    <w:rsid w:val="00AE4170"/>
    <w:rsid w:val="00AE443B"/>
    <w:rsid w:val="00AE451B"/>
    <w:rsid w:val="00AE47F2"/>
    <w:rsid w:val="00AE6621"/>
    <w:rsid w:val="00AE6DAC"/>
    <w:rsid w:val="00AF0D46"/>
    <w:rsid w:val="00AF12D2"/>
    <w:rsid w:val="00AF15B5"/>
    <w:rsid w:val="00AF2071"/>
    <w:rsid w:val="00AF22EA"/>
    <w:rsid w:val="00AF28E7"/>
    <w:rsid w:val="00AF2ABA"/>
    <w:rsid w:val="00AF335F"/>
    <w:rsid w:val="00AF3367"/>
    <w:rsid w:val="00AF463B"/>
    <w:rsid w:val="00AF5A13"/>
    <w:rsid w:val="00AF6163"/>
    <w:rsid w:val="00AF67B6"/>
    <w:rsid w:val="00AF7416"/>
    <w:rsid w:val="00B00664"/>
    <w:rsid w:val="00B012BE"/>
    <w:rsid w:val="00B01729"/>
    <w:rsid w:val="00B01A43"/>
    <w:rsid w:val="00B01A8D"/>
    <w:rsid w:val="00B0263C"/>
    <w:rsid w:val="00B0363F"/>
    <w:rsid w:val="00B0479E"/>
    <w:rsid w:val="00B047DA"/>
    <w:rsid w:val="00B04BA8"/>
    <w:rsid w:val="00B056B6"/>
    <w:rsid w:val="00B05CBC"/>
    <w:rsid w:val="00B063C6"/>
    <w:rsid w:val="00B0655D"/>
    <w:rsid w:val="00B067A6"/>
    <w:rsid w:val="00B07792"/>
    <w:rsid w:val="00B07B99"/>
    <w:rsid w:val="00B101E4"/>
    <w:rsid w:val="00B1078E"/>
    <w:rsid w:val="00B11EE3"/>
    <w:rsid w:val="00B123D3"/>
    <w:rsid w:val="00B12509"/>
    <w:rsid w:val="00B13ADB"/>
    <w:rsid w:val="00B14345"/>
    <w:rsid w:val="00B14E02"/>
    <w:rsid w:val="00B14E12"/>
    <w:rsid w:val="00B150DF"/>
    <w:rsid w:val="00B156FB"/>
    <w:rsid w:val="00B15FAD"/>
    <w:rsid w:val="00B161C5"/>
    <w:rsid w:val="00B16356"/>
    <w:rsid w:val="00B16F37"/>
    <w:rsid w:val="00B171BB"/>
    <w:rsid w:val="00B176DE"/>
    <w:rsid w:val="00B17DAA"/>
    <w:rsid w:val="00B17E73"/>
    <w:rsid w:val="00B2129A"/>
    <w:rsid w:val="00B22FAC"/>
    <w:rsid w:val="00B23244"/>
    <w:rsid w:val="00B232DD"/>
    <w:rsid w:val="00B233D9"/>
    <w:rsid w:val="00B23E11"/>
    <w:rsid w:val="00B24244"/>
    <w:rsid w:val="00B246A2"/>
    <w:rsid w:val="00B25F31"/>
    <w:rsid w:val="00B261C5"/>
    <w:rsid w:val="00B266B9"/>
    <w:rsid w:val="00B26B2A"/>
    <w:rsid w:val="00B26E06"/>
    <w:rsid w:val="00B2711C"/>
    <w:rsid w:val="00B27176"/>
    <w:rsid w:val="00B27FA7"/>
    <w:rsid w:val="00B3036F"/>
    <w:rsid w:val="00B309DA"/>
    <w:rsid w:val="00B3184A"/>
    <w:rsid w:val="00B321E2"/>
    <w:rsid w:val="00B3231C"/>
    <w:rsid w:val="00B32719"/>
    <w:rsid w:val="00B327FC"/>
    <w:rsid w:val="00B33116"/>
    <w:rsid w:val="00B335D1"/>
    <w:rsid w:val="00B34598"/>
    <w:rsid w:val="00B34D6C"/>
    <w:rsid w:val="00B37B59"/>
    <w:rsid w:val="00B37ED8"/>
    <w:rsid w:val="00B40320"/>
    <w:rsid w:val="00B41E05"/>
    <w:rsid w:val="00B42522"/>
    <w:rsid w:val="00B42872"/>
    <w:rsid w:val="00B433BB"/>
    <w:rsid w:val="00B434DB"/>
    <w:rsid w:val="00B43AD7"/>
    <w:rsid w:val="00B441F2"/>
    <w:rsid w:val="00B44CF2"/>
    <w:rsid w:val="00B450A2"/>
    <w:rsid w:val="00B450CA"/>
    <w:rsid w:val="00B452BE"/>
    <w:rsid w:val="00B45908"/>
    <w:rsid w:val="00B45D4F"/>
    <w:rsid w:val="00B472D9"/>
    <w:rsid w:val="00B47F99"/>
    <w:rsid w:val="00B50590"/>
    <w:rsid w:val="00B51AC9"/>
    <w:rsid w:val="00B52A84"/>
    <w:rsid w:val="00B52B06"/>
    <w:rsid w:val="00B53337"/>
    <w:rsid w:val="00B535E2"/>
    <w:rsid w:val="00B54068"/>
    <w:rsid w:val="00B542D2"/>
    <w:rsid w:val="00B55969"/>
    <w:rsid w:val="00B564EE"/>
    <w:rsid w:val="00B57E99"/>
    <w:rsid w:val="00B607C0"/>
    <w:rsid w:val="00B61146"/>
    <w:rsid w:val="00B6118B"/>
    <w:rsid w:val="00B61ED7"/>
    <w:rsid w:val="00B61EF4"/>
    <w:rsid w:val="00B62201"/>
    <w:rsid w:val="00B63406"/>
    <w:rsid w:val="00B63D09"/>
    <w:rsid w:val="00B6468C"/>
    <w:rsid w:val="00B6485C"/>
    <w:rsid w:val="00B64B72"/>
    <w:rsid w:val="00B64CF8"/>
    <w:rsid w:val="00B65228"/>
    <w:rsid w:val="00B6523C"/>
    <w:rsid w:val="00B664A2"/>
    <w:rsid w:val="00B66F78"/>
    <w:rsid w:val="00B67F49"/>
    <w:rsid w:val="00B70460"/>
    <w:rsid w:val="00B70C0E"/>
    <w:rsid w:val="00B70D2B"/>
    <w:rsid w:val="00B724C4"/>
    <w:rsid w:val="00B72C26"/>
    <w:rsid w:val="00B72C35"/>
    <w:rsid w:val="00B734F3"/>
    <w:rsid w:val="00B74117"/>
    <w:rsid w:val="00B74571"/>
    <w:rsid w:val="00B74CDE"/>
    <w:rsid w:val="00B74ED7"/>
    <w:rsid w:val="00B75731"/>
    <w:rsid w:val="00B75E8C"/>
    <w:rsid w:val="00B75EAC"/>
    <w:rsid w:val="00B764B5"/>
    <w:rsid w:val="00B76A12"/>
    <w:rsid w:val="00B77149"/>
    <w:rsid w:val="00B77E88"/>
    <w:rsid w:val="00B807A6"/>
    <w:rsid w:val="00B80AFE"/>
    <w:rsid w:val="00B812DB"/>
    <w:rsid w:val="00B814EE"/>
    <w:rsid w:val="00B81AB1"/>
    <w:rsid w:val="00B81B07"/>
    <w:rsid w:val="00B81F7E"/>
    <w:rsid w:val="00B8225F"/>
    <w:rsid w:val="00B827D5"/>
    <w:rsid w:val="00B83E91"/>
    <w:rsid w:val="00B8409A"/>
    <w:rsid w:val="00B841A0"/>
    <w:rsid w:val="00B843EE"/>
    <w:rsid w:val="00B852FA"/>
    <w:rsid w:val="00B85649"/>
    <w:rsid w:val="00B85EB2"/>
    <w:rsid w:val="00B8615C"/>
    <w:rsid w:val="00B862B2"/>
    <w:rsid w:val="00B8765A"/>
    <w:rsid w:val="00B876D8"/>
    <w:rsid w:val="00B876F6"/>
    <w:rsid w:val="00B90D91"/>
    <w:rsid w:val="00B91591"/>
    <w:rsid w:val="00B923C3"/>
    <w:rsid w:val="00B92451"/>
    <w:rsid w:val="00B925BC"/>
    <w:rsid w:val="00B94499"/>
    <w:rsid w:val="00B944F4"/>
    <w:rsid w:val="00B94668"/>
    <w:rsid w:val="00B94C86"/>
    <w:rsid w:val="00B950AD"/>
    <w:rsid w:val="00B952F5"/>
    <w:rsid w:val="00B95640"/>
    <w:rsid w:val="00B95E1A"/>
    <w:rsid w:val="00B95E95"/>
    <w:rsid w:val="00B96694"/>
    <w:rsid w:val="00B96A85"/>
    <w:rsid w:val="00B96C9B"/>
    <w:rsid w:val="00B96E60"/>
    <w:rsid w:val="00B9727D"/>
    <w:rsid w:val="00B97901"/>
    <w:rsid w:val="00B97EB4"/>
    <w:rsid w:val="00BA0366"/>
    <w:rsid w:val="00BA05DB"/>
    <w:rsid w:val="00BA0A1D"/>
    <w:rsid w:val="00BA0B48"/>
    <w:rsid w:val="00BA1168"/>
    <w:rsid w:val="00BA117D"/>
    <w:rsid w:val="00BA12E9"/>
    <w:rsid w:val="00BA196D"/>
    <w:rsid w:val="00BA2CD4"/>
    <w:rsid w:val="00BA351A"/>
    <w:rsid w:val="00BA4004"/>
    <w:rsid w:val="00BA40C0"/>
    <w:rsid w:val="00BA527B"/>
    <w:rsid w:val="00BA54C7"/>
    <w:rsid w:val="00BA5F28"/>
    <w:rsid w:val="00BA6657"/>
    <w:rsid w:val="00BA6D06"/>
    <w:rsid w:val="00BA7605"/>
    <w:rsid w:val="00BA79F0"/>
    <w:rsid w:val="00BA7AF2"/>
    <w:rsid w:val="00BA7BAF"/>
    <w:rsid w:val="00BB07C0"/>
    <w:rsid w:val="00BB0B2B"/>
    <w:rsid w:val="00BB1008"/>
    <w:rsid w:val="00BB12C8"/>
    <w:rsid w:val="00BB1BE3"/>
    <w:rsid w:val="00BB1BF2"/>
    <w:rsid w:val="00BB281C"/>
    <w:rsid w:val="00BB3C1D"/>
    <w:rsid w:val="00BB4C2C"/>
    <w:rsid w:val="00BB6C9A"/>
    <w:rsid w:val="00BB7E98"/>
    <w:rsid w:val="00BC034A"/>
    <w:rsid w:val="00BC0825"/>
    <w:rsid w:val="00BC246A"/>
    <w:rsid w:val="00BC2DC1"/>
    <w:rsid w:val="00BC2DFF"/>
    <w:rsid w:val="00BC368D"/>
    <w:rsid w:val="00BC3792"/>
    <w:rsid w:val="00BC37D2"/>
    <w:rsid w:val="00BC39D8"/>
    <w:rsid w:val="00BC3D12"/>
    <w:rsid w:val="00BC3E3F"/>
    <w:rsid w:val="00BC4BD6"/>
    <w:rsid w:val="00BC4CD0"/>
    <w:rsid w:val="00BC4E0A"/>
    <w:rsid w:val="00BC754A"/>
    <w:rsid w:val="00BC760B"/>
    <w:rsid w:val="00BC780C"/>
    <w:rsid w:val="00BD0058"/>
    <w:rsid w:val="00BD03A7"/>
    <w:rsid w:val="00BD06FB"/>
    <w:rsid w:val="00BD0AA0"/>
    <w:rsid w:val="00BD14A5"/>
    <w:rsid w:val="00BD15C6"/>
    <w:rsid w:val="00BD1E61"/>
    <w:rsid w:val="00BD29A7"/>
    <w:rsid w:val="00BD2CA4"/>
    <w:rsid w:val="00BD2FF9"/>
    <w:rsid w:val="00BD30C2"/>
    <w:rsid w:val="00BD3C8B"/>
    <w:rsid w:val="00BD3D7F"/>
    <w:rsid w:val="00BD46F8"/>
    <w:rsid w:val="00BD48EF"/>
    <w:rsid w:val="00BD5113"/>
    <w:rsid w:val="00BD5436"/>
    <w:rsid w:val="00BD56DD"/>
    <w:rsid w:val="00BD5D3B"/>
    <w:rsid w:val="00BD6EAC"/>
    <w:rsid w:val="00BE0767"/>
    <w:rsid w:val="00BE1692"/>
    <w:rsid w:val="00BE28A2"/>
    <w:rsid w:val="00BE335F"/>
    <w:rsid w:val="00BE35DC"/>
    <w:rsid w:val="00BE3A34"/>
    <w:rsid w:val="00BE3CD5"/>
    <w:rsid w:val="00BE3E95"/>
    <w:rsid w:val="00BE488F"/>
    <w:rsid w:val="00BE4C4C"/>
    <w:rsid w:val="00BE53E5"/>
    <w:rsid w:val="00BE72E9"/>
    <w:rsid w:val="00BE7514"/>
    <w:rsid w:val="00BE76E3"/>
    <w:rsid w:val="00BEA061"/>
    <w:rsid w:val="00BF0002"/>
    <w:rsid w:val="00BF0276"/>
    <w:rsid w:val="00BF0D33"/>
    <w:rsid w:val="00BF11E2"/>
    <w:rsid w:val="00BF2230"/>
    <w:rsid w:val="00BF2C2A"/>
    <w:rsid w:val="00BF2D39"/>
    <w:rsid w:val="00BF307B"/>
    <w:rsid w:val="00BF3710"/>
    <w:rsid w:val="00BF3B8A"/>
    <w:rsid w:val="00BF3F4F"/>
    <w:rsid w:val="00BF41A2"/>
    <w:rsid w:val="00BF4746"/>
    <w:rsid w:val="00BF4844"/>
    <w:rsid w:val="00BF498E"/>
    <w:rsid w:val="00BF63BF"/>
    <w:rsid w:val="00BF6654"/>
    <w:rsid w:val="00BF6C45"/>
    <w:rsid w:val="00C00671"/>
    <w:rsid w:val="00C009B9"/>
    <w:rsid w:val="00C00DC7"/>
    <w:rsid w:val="00C02520"/>
    <w:rsid w:val="00C028FA"/>
    <w:rsid w:val="00C02CFD"/>
    <w:rsid w:val="00C02E9A"/>
    <w:rsid w:val="00C04069"/>
    <w:rsid w:val="00C063B1"/>
    <w:rsid w:val="00C0722E"/>
    <w:rsid w:val="00C10559"/>
    <w:rsid w:val="00C10EB4"/>
    <w:rsid w:val="00C114F1"/>
    <w:rsid w:val="00C12546"/>
    <w:rsid w:val="00C136F3"/>
    <w:rsid w:val="00C149C3"/>
    <w:rsid w:val="00C158AF"/>
    <w:rsid w:val="00C1596D"/>
    <w:rsid w:val="00C15C4D"/>
    <w:rsid w:val="00C20B3D"/>
    <w:rsid w:val="00C20E02"/>
    <w:rsid w:val="00C219AB"/>
    <w:rsid w:val="00C21BAB"/>
    <w:rsid w:val="00C21CE6"/>
    <w:rsid w:val="00C22088"/>
    <w:rsid w:val="00C225E6"/>
    <w:rsid w:val="00C23307"/>
    <w:rsid w:val="00C238BB"/>
    <w:rsid w:val="00C23BDC"/>
    <w:rsid w:val="00C24BA2"/>
    <w:rsid w:val="00C25159"/>
    <w:rsid w:val="00C25347"/>
    <w:rsid w:val="00C2576F"/>
    <w:rsid w:val="00C2627B"/>
    <w:rsid w:val="00C26FA6"/>
    <w:rsid w:val="00C27CC5"/>
    <w:rsid w:val="00C30599"/>
    <w:rsid w:val="00C310DA"/>
    <w:rsid w:val="00C312CE"/>
    <w:rsid w:val="00C313C1"/>
    <w:rsid w:val="00C31C57"/>
    <w:rsid w:val="00C31CA2"/>
    <w:rsid w:val="00C3241C"/>
    <w:rsid w:val="00C327F8"/>
    <w:rsid w:val="00C32F9F"/>
    <w:rsid w:val="00C3379C"/>
    <w:rsid w:val="00C33D84"/>
    <w:rsid w:val="00C33F89"/>
    <w:rsid w:val="00C34ADA"/>
    <w:rsid w:val="00C34FFB"/>
    <w:rsid w:val="00C35033"/>
    <w:rsid w:val="00C35B97"/>
    <w:rsid w:val="00C35ECA"/>
    <w:rsid w:val="00C35FCF"/>
    <w:rsid w:val="00C3771D"/>
    <w:rsid w:val="00C3775E"/>
    <w:rsid w:val="00C405E8"/>
    <w:rsid w:val="00C407F0"/>
    <w:rsid w:val="00C40A3E"/>
    <w:rsid w:val="00C40DC4"/>
    <w:rsid w:val="00C42290"/>
    <w:rsid w:val="00C42DEE"/>
    <w:rsid w:val="00C42E0C"/>
    <w:rsid w:val="00C4319E"/>
    <w:rsid w:val="00C43240"/>
    <w:rsid w:val="00C44644"/>
    <w:rsid w:val="00C4565E"/>
    <w:rsid w:val="00C46017"/>
    <w:rsid w:val="00C4711C"/>
    <w:rsid w:val="00C471AB"/>
    <w:rsid w:val="00C47B91"/>
    <w:rsid w:val="00C5072C"/>
    <w:rsid w:val="00C509A6"/>
    <w:rsid w:val="00C51068"/>
    <w:rsid w:val="00C5170B"/>
    <w:rsid w:val="00C517A3"/>
    <w:rsid w:val="00C5198A"/>
    <w:rsid w:val="00C51BAE"/>
    <w:rsid w:val="00C51D19"/>
    <w:rsid w:val="00C51EF6"/>
    <w:rsid w:val="00C527DC"/>
    <w:rsid w:val="00C52E27"/>
    <w:rsid w:val="00C5352F"/>
    <w:rsid w:val="00C54827"/>
    <w:rsid w:val="00C55E61"/>
    <w:rsid w:val="00C568B3"/>
    <w:rsid w:val="00C571F1"/>
    <w:rsid w:val="00C571F9"/>
    <w:rsid w:val="00C573B4"/>
    <w:rsid w:val="00C57A50"/>
    <w:rsid w:val="00C57EED"/>
    <w:rsid w:val="00C606E2"/>
    <w:rsid w:val="00C61743"/>
    <w:rsid w:val="00C61E40"/>
    <w:rsid w:val="00C629D8"/>
    <w:rsid w:val="00C6338A"/>
    <w:rsid w:val="00C63F4D"/>
    <w:rsid w:val="00C642D4"/>
    <w:rsid w:val="00C64944"/>
    <w:rsid w:val="00C64AD9"/>
    <w:rsid w:val="00C64B02"/>
    <w:rsid w:val="00C656BF"/>
    <w:rsid w:val="00C658B7"/>
    <w:rsid w:val="00C65EB4"/>
    <w:rsid w:val="00C66570"/>
    <w:rsid w:val="00C66C98"/>
    <w:rsid w:val="00C67BD2"/>
    <w:rsid w:val="00C708DC"/>
    <w:rsid w:val="00C7103A"/>
    <w:rsid w:val="00C71AA0"/>
    <w:rsid w:val="00C722FC"/>
    <w:rsid w:val="00C72512"/>
    <w:rsid w:val="00C73DBD"/>
    <w:rsid w:val="00C743D7"/>
    <w:rsid w:val="00C74574"/>
    <w:rsid w:val="00C75106"/>
    <w:rsid w:val="00C75327"/>
    <w:rsid w:val="00C758A3"/>
    <w:rsid w:val="00C75B55"/>
    <w:rsid w:val="00C75D99"/>
    <w:rsid w:val="00C7640D"/>
    <w:rsid w:val="00C76E92"/>
    <w:rsid w:val="00C80313"/>
    <w:rsid w:val="00C8043F"/>
    <w:rsid w:val="00C837B9"/>
    <w:rsid w:val="00C8422E"/>
    <w:rsid w:val="00C843D2"/>
    <w:rsid w:val="00C84F9D"/>
    <w:rsid w:val="00C85048"/>
    <w:rsid w:val="00C8536D"/>
    <w:rsid w:val="00C86617"/>
    <w:rsid w:val="00C87D1D"/>
    <w:rsid w:val="00C905B5"/>
    <w:rsid w:val="00C90814"/>
    <w:rsid w:val="00C91468"/>
    <w:rsid w:val="00C91CE2"/>
    <w:rsid w:val="00C91D55"/>
    <w:rsid w:val="00C91EF5"/>
    <w:rsid w:val="00C92CE3"/>
    <w:rsid w:val="00C9371A"/>
    <w:rsid w:val="00C95265"/>
    <w:rsid w:val="00C95508"/>
    <w:rsid w:val="00C95664"/>
    <w:rsid w:val="00C9572F"/>
    <w:rsid w:val="00C9587D"/>
    <w:rsid w:val="00C95A57"/>
    <w:rsid w:val="00C95B73"/>
    <w:rsid w:val="00C9701D"/>
    <w:rsid w:val="00C97386"/>
    <w:rsid w:val="00CA051B"/>
    <w:rsid w:val="00CA0B1F"/>
    <w:rsid w:val="00CA0F54"/>
    <w:rsid w:val="00CA1518"/>
    <w:rsid w:val="00CA1BC4"/>
    <w:rsid w:val="00CA28A6"/>
    <w:rsid w:val="00CA2C7B"/>
    <w:rsid w:val="00CA424D"/>
    <w:rsid w:val="00CA53C9"/>
    <w:rsid w:val="00CA5465"/>
    <w:rsid w:val="00CA54F3"/>
    <w:rsid w:val="00CA55FD"/>
    <w:rsid w:val="00CA582E"/>
    <w:rsid w:val="00CA6109"/>
    <w:rsid w:val="00CA6298"/>
    <w:rsid w:val="00CA630F"/>
    <w:rsid w:val="00CA6358"/>
    <w:rsid w:val="00CA6D58"/>
    <w:rsid w:val="00CA733A"/>
    <w:rsid w:val="00CA7D79"/>
    <w:rsid w:val="00CB0298"/>
    <w:rsid w:val="00CB1A5D"/>
    <w:rsid w:val="00CB1C4B"/>
    <w:rsid w:val="00CB210D"/>
    <w:rsid w:val="00CB2B13"/>
    <w:rsid w:val="00CB31C4"/>
    <w:rsid w:val="00CB32E2"/>
    <w:rsid w:val="00CB36B8"/>
    <w:rsid w:val="00CB42C0"/>
    <w:rsid w:val="00CB467D"/>
    <w:rsid w:val="00CB4740"/>
    <w:rsid w:val="00CB4B13"/>
    <w:rsid w:val="00CB4E84"/>
    <w:rsid w:val="00CB4FBF"/>
    <w:rsid w:val="00CB54DE"/>
    <w:rsid w:val="00CB67AF"/>
    <w:rsid w:val="00CB686E"/>
    <w:rsid w:val="00CB6C19"/>
    <w:rsid w:val="00CB6DB4"/>
    <w:rsid w:val="00CB72B6"/>
    <w:rsid w:val="00CB7D12"/>
    <w:rsid w:val="00CC19A1"/>
    <w:rsid w:val="00CC1EB3"/>
    <w:rsid w:val="00CC2366"/>
    <w:rsid w:val="00CC295D"/>
    <w:rsid w:val="00CC2AEE"/>
    <w:rsid w:val="00CC2E51"/>
    <w:rsid w:val="00CC34EB"/>
    <w:rsid w:val="00CC3908"/>
    <w:rsid w:val="00CC4CB4"/>
    <w:rsid w:val="00CC5A3A"/>
    <w:rsid w:val="00CC6163"/>
    <w:rsid w:val="00CC656A"/>
    <w:rsid w:val="00CC7036"/>
    <w:rsid w:val="00CC78FA"/>
    <w:rsid w:val="00CD02E4"/>
    <w:rsid w:val="00CD05B8"/>
    <w:rsid w:val="00CD0C7E"/>
    <w:rsid w:val="00CD16B2"/>
    <w:rsid w:val="00CD1871"/>
    <w:rsid w:val="00CD3CBC"/>
    <w:rsid w:val="00CD58A0"/>
    <w:rsid w:val="00CD5997"/>
    <w:rsid w:val="00CD5ED7"/>
    <w:rsid w:val="00CD6563"/>
    <w:rsid w:val="00CD6964"/>
    <w:rsid w:val="00CD6E60"/>
    <w:rsid w:val="00CE079E"/>
    <w:rsid w:val="00CE0825"/>
    <w:rsid w:val="00CE0EE4"/>
    <w:rsid w:val="00CE140C"/>
    <w:rsid w:val="00CE1D7D"/>
    <w:rsid w:val="00CE2031"/>
    <w:rsid w:val="00CE38BD"/>
    <w:rsid w:val="00CE39F4"/>
    <w:rsid w:val="00CE3E8E"/>
    <w:rsid w:val="00CE4088"/>
    <w:rsid w:val="00CE444B"/>
    <w:rsid w:val="00CE483C"/>
    <w:rsid w:val="00CE484A"/>
    <w:rsid w:val="00CE4AFC"/>
    <w:rsid w:val="00CE5032"/>
    <w:rsid w:val="00CE519F"/>
    <w:rsid w:val="00CE5755"/>
    <w:rsid w:val="00CE5F9B"/>
    <w:rsid w:val="00CE790B"/>
    <w:rsid w:val="00CF07B6"/>
    <w:rsid w:val="00CF0E5C"/>
    <w:rsid w:val="00CF19D4"/>
    <w:rsid w:val="00CF32C1"/>
    <w:rsid w:val="00CF38F4"/>
    <w:rsid w:val="00CF3D58"/>
    <w:rsid w:val="00CF47A9"/>
    <w:rsid w:val="00CF5002"/>
    <w:rsid w:val="00CF5220"/>
    <w:rsid w:val="00CF5E72"/>
    <w:rsid w:val="00CF761B"/>
    <w:rsid w:val="00CFB494"/>
    <w:rsid w:val="00D0014E"/>
    <w:rsid w:val="00D00993"/>
    <w:rsid w:val="00D00F47"/>
    <w:rsid w:val="00D02735"/>
    <w:rsid w:val="00D02B27"/>
    <w:rsid w:val="00D0320C"/>
    <w:rsid w:val="00D0348B"/>
    <w:rsid w:val="00D04616"/>
    <w:rsid w:val="00D05277"/>
    <w:rsid w:val="00D054B4"/>
    <w:rsid w:val="00D058DE"/>
    <w:rsid w:val="00D05B93"/>
    <w:rsid w:val="00D05D6D"/>
    <w:rsid w:val="00D06AAF"/>
    <w:rsid w:val="00D06AE0"/>
    <w:rsid w:val="00D06BF5"/>
    <w:rsid w:val="00D07050"/>
    <w:rsid w:val="00D07EFF"/>
    <w:rsid w:val="00D1031D"/>
    <w:rsid w:val="00D10425"/>
    <w:rsid w:val="00D11B8E"/>
    <w:rsid w:val="00D120E5"/>
    <w:rsid w:val="00D129E7"/>
    <w:rsid w:val="00D1357E"/>
    <w:rsid w:val="00D1384D"/>
    <w:rsid w:val="00D13CB4"/>
    <w:rsid w:val="00D159E0"/>
    <w:rsid w:val="00D16401"/>
    <w:rsid w:val="00D16859"/>
    <w:rsid w:val="00D173CF"/>
    <w:rsid w:val="00D1793B"/>
    <w:rsid w:val="00D20A4F"/>
    <w:rsid w:val="00D20C93"/>
    <w:rsid w:val="00D21B6D"/>
    <w:rsid w:val="00D22355"/>
    <w:rsid w:val="00D226B7"/>
    <w:rsid w:val="00D2289D"/>
    <w:rsid w:val="00D22941"/>
    <w:rsid w:val="00D22B53"/>
    <w:rsid w:val="00D22DF3"/>
    <w:rsid w:val="00D23787"/>
    <w:rsid w:val="00D24EF6"/>
    <w:rsid w:val="00D25C7C"/>
    <w:rsid w:val="00D26AB8"/>
    <w:rsid w:val="00D301B8"/>
    <w:rsid w:val="00D306B2"/>
    <w:rsid w:val="00D31858"/>
    <w:rsid w:val="00D31967"/>
    <w:rsid w:val="00D31BBC"/>
    <w:rsid w:val="00D322BF"/>
    <w:rsid w:val="00D32675"/>
    <w:rsid w:val="00D3377E"/>
    <w:rsid w:val="00D33929"/>
    <w:rsid w:val="00D339FF"/>
    <w:rsid w:val="00D33A49"/>
    <w:rsid w:val="00D33CA6"/>
    <w:rsid w:val="00D33D1D"/>
    <w:rsid w:val="00D33E58"/>
    <w:rsid w:val="00D33FC3"/>
    <w:rsid w:val="00D34930"/>
    <w:rsid w:val="00D34D7D"/>
    <w:rsid w:val="00D3500D"/>
    <w:rsid w:val="00D35878"/>
    <w:rsid w:val="00D35D6B"/>
    <w:rsid w:val="00D3640D"/>
    <w:rsid w:val="00D36AE3"/>
    <w:rsid w:val="00D36BF3"/>
    <w:rsid w:val="00D37E1E"/>
    <w:rsid w:val="00D40981"/>
    <w:rsid w:val="00D40EFC"/>
    <w:rsid w:val="00D41094"/>
    <w:rsid w:val="00D415CD"/>
    <w:rsid w:val="00D41AAC"/>
    <w:rsid w:val="00D42121"/>
    <w:rsid w:val="00D421B2"/>
    <w:rsid w:val="00D42526"/>
    <w:rsid w:val="00D42A09"/>
    <w:rsid w:val="00D437AB"/>
    <w:rsid w:val="00D43C86"/>
    <w:rsid w:val="00D445A8"/>
    <w:rsid w:val="00D448CB"/>
    <w:rsid w:val="00D44C51"/>
    <w:rsid w:val="00D45753"/>
    <w:rsid w:val="00D4577A"/>
    <w:rsid w:val="00D45908"/>
    <w:rsid w:val="00D45E83"/>
    <w:rsid w:val="00D463AB"/>
    <w:rsid w:val="00D463BE"/>
    <w:rsid w:val="00D463F4"/>
    <w:rsid w:val="00D47D3B"/>
    <w:rsid w:val="00D50A63"/>
    <w:rsid w:val="00D50E4C"/>
    <w:rsid w:val="00D5186E"/>
    <w:rsid w:val="00D51BA7"/>
    <w:rsid w:val="00D51BBA"/>
    <w:rsid w:val="00D525CA"/>
    <w:rsid w:val="00D53AF6"/>
    <w:rsid w:val="00D54466"/>
    <w:rsid w:val="00D5654C"/>
    <w:rsid w:val="00D571D2"/>
    <w:rsid w:val="00D57214"/>
    <w:rsid w:val="00D577FD"/>
    <w:rsid w:val="00D57D98"/>
    <w:rsid w:val="00D60121"/>
    <w:rsid w:val="00D6067E"/>
    <w:rsid w:val="00D60E36"/>
    <w:rsid w:val="00D60F99"/>
    <w:rsid w:val="00D62B65"/>
    <w:rsid w:val="00D63BB2"/>
    <w:rsid w:val="00D63FE5"/>
    <w:rsid w:val="00D6428E"/>
    <w:rsid w:val="00D6484D"/>
    <w:rsid w:val="00D654C5"/>
    <w:rsid w:val="00D65C1F"/>
    <w:rsid w:val="00D6649D"/>
    <w:rsid w:val="00D66786"/>
    <w:rsid w:val="00D66B01"/>
    <w:rsid w:val="00D66B30"/>
    <w:rsid w:val="00D66C16"/>
    <w:rsid w:val="00D66F3E"/>
    <w:rsid w:val="00D7139F"/>
    <w:rsid w:val="00D715FA"/>
    <w:rsid w:val="00D71BC6"/>
    <w:rsid w:val="00D71BDC"/>
    <w:rsid w:val="00D71EE4"/>
    <w:rsid w:val="00D72DC9"/>
    <w:rsid w:val="00D73268"/>
    <w:rsid w:val="00D73B54"/>
    <w:rsid w:val="00D74628"/>
    <w:rsid w:val="00D75057"/>
    <w:rsid w:val="00D7571E"/>
    <w:rsid w:val="00D77D90"/>
    <w:rsid w:val="00D801A4"/>
    <w:rsid w:val="00D80CAA"/>
    <w:rsid w:val="00D80F26"/>
    <w:rsid w:val="00D8174E"/>
    <w:rsid w:val="00D82AD4"/>
    <w:rsid w:val="00D82CD3"/>
    <w:rsid w:val="00D83C5B"/>
    <w:rsid w:val="00D84442"/>
    <w:rsid w:val="00D84D8A"/>
    <w:rsid w:val="00D85547"/>
    <w:rsid w:val="00D86C3E"/>
    <w:rsid w:val="00D86F29"/>
    <w:rsid w:val="00D87CBF"/>
    <w:rsid w:val="00D90A7A"/>
    <w:rsid w:val="00D90D9A"/>
    <w:rsid w:val="00D919CF"/>
    <w:rsid w:val="00D91B73"/>
    <w:rsid w:val="00D91C8F"/>
    <w:rsid w:val="00D92D60"/>
    <w:rsid w:val="00D92E0F"/>
    <w:rsid w:val="00D92E68"/>
    <w:rsid w:val="00D930DF"/>
    <w:rsid w:val="00D93206"/>
    <w:rsid w:val="00D935F2"/>
    <w:rsid w:val="00D93E65"/>
    <w:rsid w:val="00D93F04"/>
    <w:rsid w:val="00D9433F"/>
    <w:rsid w:val="00D94599"/>
    <w:rsid w:val="00D9505B"/>
    <w:rsid w:val="00D950FA"/>
    <w:rsid w:val="00D957C4"/>
    <w:rsid w:val="00D95BC6"/>
    <w:rsid w:val="00D96984"/>
    <w:rsid w:val="00D97529"/>
    <w:rsid w:val="00D975B9"/>
    <w:rsid w:val="00D979B5"/>
    <w:rsid w:val="00D97C23"/>
    <w:rsid w:val="00DA02FA"/>
    <w:rsid w:val="00DA03DD"/>
    <w:rsid w:val="00DA03EF"/>
    <w:rsid w:val="00DA0544"/>
    <w:rsid w:val="00DA2BF1"/>
    <w:rsid w:val="00DA38D3"/>
    <w:rsid w:val="00DA4632"/>
    <w:rsid w:val="00DA59FD"/>
    <w:rsid w:val="00DA65AB"/>
    <w:rsid w:val="00DA7DE4"/>
    <w:rsid w:val="00DB1511"/>
    <w:rsid w:val="00DB15A1"/>
    <w:rsid w:val="00DB1902"/>
    <w:rsid w:val="00DB2DCD"/>
    <w:rsid w:val="00DB2F11"/>
    <w:rsid w:val="00DB35E4"/>
    <w:rsid w:val="00DB3A52"/>
    <w:rsid w:val="00DB3B47"/>
    <w:rsid w:val="00DB3DA5"/>
    <w:rsid w:val="00DB400A"/>
    <w:rsid w:val="00DB4BB8"/>
    <w:rsid w:val="00DB5041"/>
    <w:rsid w:val="00DB5C86"/>
    <w:rsid w:val="00DB5EE4"/>
    <w:rsid w:val="00DB6671"/>
    <w:rsid w:val="00DC14A7"/>
    <w:rsid w:val="00DC1807"/>
    <w:rsid w:val="00DC19D0"/>
    <w:rsid w:val="00DC2DB4"/>
    <w:rsid w:val="00DC40CA"/>
    <w:rsid w:val="00DC4C28"/>
    <w:rsid w:val="00DC54CB"/>
    <w:rsid w:val="00DC5BF5"/>
    <w:rsid w:val="00DC682C"/>
    <w:rsid w:val="00DD036F"/>
    <w:rsid w:val="00DD1748"/>
    <w:rsid w:val="00DD1BE9"/>
    <w:rsid w:val="00DD4177"/>
    <w:rsid w:val="00DD418A"/>
    <w:rsid w:val="00DD433F"/>
    <w:rsid w:val="00DD4632"/>
    <w:rsid w:val="00DD50BB"/>
    <w:rsid w:val="00DD516C"/>
    <w:rsid w:val="00DD5911"/>
    <w:rsid w:val="00DD5B81"/>
    <w:rsid w:val="00DD68FE"/>
    <w:rsid w:val="00DD7A3D"/>
    <w:rsid w:val="00DD7D19"/>
    <w:rsid w:val="00DE0207"/>
    <w:rsid w:val="00DE07B1"/>
    <w:rsid w:val="00DE095F"/>
    <w:rsid w:val="00DE0EC6"/>
    <w:rsid w:val="00DE0FCA"/>
    <w:rsid w:val="00DE1E10"/>
    <w:rsid w:val="00DE236E"/>
    <w:rsid w:val="00DE330B"/>
    <w:rsid w:val="00DE3F52"/>
    <w:rsid w:val="00DE41D8"/>
    <w:rsid w:val="00DE4509"/>
    <w:rsid w:val="00DE46B9"/>
    <w:rsid w:val="00DE4C85"/>
    <w:rsid w:val="00DE4DF1"/>
    <w:rsid w:val="00DE4F57"/>
    <w:rsid w:val="00DE5FE2"/>
    <w:rsid w:val="00DE69ED"/>
    <w:rsid w:val="00DE704E"/>
    <w:rsid w:val="00DE7F03"/>
    <w:rsid w:val="00DE7F39"/>
    <w:rsid w:val="00DF0231"/>
    <w:rsid w:val="00DF0CB6"/>
    <w:rsid w:val="00DF1046"/>
    <w:rsid w:val="00DF20D1"/>
    <w:rsid w:val="00DF21C0"/>
    <w:rsid w:val="00DF2F1E"/>
    <w:rsid w:val="00DF4559"/>
    <w:rsid w:val="00DF45D7"/>
    <w:rsid w:val="00DF4FF6"/>
    <w:rsid w:val="00DF5A55"/>
    <w:rsid w:val="00DF5EA1"/>
    <w:rsid w:val="00DF6083"/>
    <w:rsid w:val="00DF683B"/>
    <w:rsid w:val="00DF6E35"/>
    <w:rsid w:val="00DF78FA"/>
    <w:rsid w:val="00DF7EAE"/>
    <w:rsid w:val="00E00401"/>
    <w:rsid w:val="00E007CA"/>
    <w:rsid w:val="00E00BCE"/>
    <w:rsid w:val="00E0109A"/>
    <w:rsid w:val="00E01455"/>
    <w:rsid w:val="00E015E8"/>
    <w:rsid w:val="00E01624"/>
    <w:rsid w:val="00E01C02"/>
    <w:rsid w:val="00E02D0A"/>
    <w:rsid w:val="00E03B81"/>
    <w:rsid w:val="00E03B85"/>
    <w:rsid w:val="00E04330"/>
    <w:rsid w:val="00E04835"/>
    <w:rsid w:val="00E048E9"/>
    <w:rsid w:val="00E0493D"/>
    <w:rsid w:val="00E04C90"/>
    <w:rsid w:val="00E04E6A"/>
    <w:rsid w:val="00E04EE9"/>
    <w:rsid w:val="00E0628C"/>
    <w:rsid w:val="00E06A3B"/>
    <w:rsid w:val="00E06D07"/>
    <w:rsid w:val="00E07175"/>
    <w:rsid w:val="00E07C44"/>
    <w:rsid w:val="00E07F6D"/>
    <w:rsid w:val="00E10615"/>
    <w:rsid w:val="00E108B0"/>
    <w:rsid w:val="00E127A0"/>
    <w:rsid w:val="00E12B38"/>
    <w:rsid w:val="00E13F97"/>
    <w:rsid w:val="00E147D6"/>
    <w:rsid w:val="00E14BC3"/>
    <w:rsid w:val="00E15515"/>
    <w:rsid w:val="00E16805"/>
    <w:rsid w:val="00E17A52"/>
    <w:rsid w:val="00E17EC1"/>
    <w:rsid w:val="00E201AF"/>
    <w:rsid w:val="00E22164"/>
    <w:rsid w:val="00E23BC1"/>
    <w:rsid w:val="00E23C66"/>
    <w:rsid w:val="00E23DF6"/>
    <w:rsid w:val="00E241E2"/>
    <w:rsid w:val="00E24828"/>
    <w:rsid w:val="00E255BC"/>
    <w:rsid w:val="00E25740"/>
    <w:rsid w:val="00E258BF"/>
    <w:rsid w:val="00E25BDC"/>
    <w:rsid w:val="00E25F34"/>
    <w:rsid w:val="00E26EF7"/>
    <w:rsid w:val="00E27180"/>
    <w:rsid w:val="00E2741A"/>
    <w:rsid w:val="00E2755A"/>
    <w:rsid w:val="00E27C02"/>
    <w:rsid w:val="00E27EC2"/>
    <w:rsid w:val="00E30024"/>
    <w:rsid w:val="00E3109C"/>
    <w:rsid w:val="00E3192F"/>
    <w:rsid w:val="00E31A4D"/>
    <w:rsid w:val="00E32737"/>
    <w:rsid w:val="00E33095"/>
    <w:rsid w:val="00E332C1"/>
    <w:rsid w:val="00E33D62"/>
    <w:rsid w:val="00E3416E"/>
    <w:rsid w:val="00E3470B"/>
    <w:rsid w:val="00E35145"/>
    <w:rsid w:val="00E3514F"/>
    <w:rsid w:val="00E35DD8"/>
    <w:rsid w:val="00E3652D"/>
    <w:rsid w:val="00E37A06"/>
    <w:rsid w:val="00E40120"/>
    <w:rsid w:val="00E4040B"/>
    <w:rsid w:val="00E407DD"/>
    <w:rsid w:val="00E42169"/>
    <w:rsid w:val="00E42EC8"/>
    <w:rsid w:val="00E43363"/>
    <w:rsid w:val="00E43E50"/>
    <w:rsid w:val="00E44C31"/>
    <w:rsid w:val="00E456F6"/>
    <w:rsid w:val="00E45C88"/>
    <w:rsid w:val="00E462CE"/>
    <w:rsid w:val="00E468A3"/>
    <w:rsid w:val="00E4695B"/>
    <w:rsid w:val="00E46EB0"/>
    <w:rsid w:val="00E4738D"/>
    <w:rsid w:val="00E517D8"/>
    <w:rsid w:val="00E51ACD"/>
    <w:rsid w:val="00E521C3"/>
    <w:rsid w:val="00E53626"/>
    <w:rsid w:val="00E53E8E"/>
    <w:rsid w:val="00E53F58"/>
    <w:rsid w:val="00E54004"/>
    <w:rsid w:val="00E54C37"/>
    <w:rsid w:val="00E54E0B"/>
    <w:rsid w:val="00E54ECD"/>
    <w:rsid w:val="00E55455"/>
    <w:rsid w:val="00E558FF"/>
    <w:rsid w:val="00E55DAB"/>
    <w:rsid w:val="00E56B98"/>
    <w:rsid w:val="00E56BEC"/>
    <w:rsid w:val="00E61424"/>
    <w:rsid w:val="00E616A0"/>
    <w:rsid w:val="00E6182F"/>
    <w:rsid w:val="00E61C88"/>
    <w:rsid w:val="00E626FB"/>
    <w:rsid w:val="00E62900"/>
    <w:rsid w:val="00E62BCB"/>
    <w:rsid w:val="00E62ED7"/>
    <w:rsid w:val="00E63356"/>
    <w:rsid w:val="00E64119"/>
    <w:rsid w:val="00E647A0"/>
    <w:rsid w:val="00E64D93"/>
    <w:rsid w:val="00E667B7"/>
    <w:rsid w:val="00E668F9"/>
    <w:rsid w:val="00E66995"/>
    <w:rsid w:val="00E6759B"/>
    <w:rsid w:val="00E7111E"/>
    <w:rsid w:val="00E7125B"/>
    <w:rsid w:val="00E71A5F"/>
    <w:rsid w:val="00E720A5"/>
    <w:rsid w:val="00E721B2"/>
    <w:rsid w:val="00E72381"/>
    <w:rsid w:val="00E73095"/>
    <w:rsid w:val="00E73506"/>
    <w:rsid w:val="00E74DC5"/>
    <w:rsid w:val="00E75636"/>
    <w:rsid w:val="00E75686"/>
    <w:rsid w:val="00E75EC1"/>
    <w:rsid w:val="00E76255"/>
    <w:rsid w:val="00E76C5B"/>
    <w:rsid w:val="00E77236"/>
    <w:rsid w:val="00E775BA"/>
    <w:rsid w:val="00E776AE"/>
    <w:rsid w:val="00E77AE8"/>
    <w:rsid w:val="00E8075D"/>
    <w:rsid w:val="00E80F00"/>
    <w:rsid w:val="00E817C6"/>
    <w:rsid w:val="00E819E8"/>
    <w:rsid w:val="00E81CC9"/>
    <w:rsid w:val="00E82F5C"/>
    <w:rsid w:val="00E83222"/>
    <w:rsid w:val="00E83865"/>
    <w:rsid w:val="00E84ABC"/>
    <w:rsid w:val="00E84B3A"/>
    <w:rsid w:val="00E84C8C"/>
    <w:rsid w:val="00E853C7"/>
    <w:rsid w:val="00E85F82"/>
    <w:rsid w:val="00E8662B"/>
    <w:rsid w:val="00E86852"/>
    <w:rsid w:val="00E86F8E"/>
    <w:rsid w:val="00E87B4A"/>
    <w:rsid w:val="00E87CCB"/>
    <w:rsid w:val="00E9237C"/>
    <w:rsid w:val="00E93189"/>
    <w:rsid w:val="00E94A09"/>
    <w:rsid w:val="00E94D57"/>
    <w:rsid w:val="00E95448"/>
    <w:rsid w:val="00E96056"/>
    <w:rsid w:val="00E96487"/>
    <w:rsid w:val="00E9699C"/>
    <w:rsid w:val="00E96EF3"/>
    <w:rsid w:val="00E97519"/>
    <w:rsid w:val="00E97525"/>
    <w:rsid w:val="00E9758B"/>
    <w:rsid w:val="00EA0A05"/>
    <w:rsid w:val="00EA1CC8"/>
    <w:rsid w:val="00EA1CD3"/>
    <w:rsid w:val="00EA2BB3"/>
    <w:rsid w:val="00EA3674"/>
    <w:rsid w:val="00EA3677"/>
    <w:rsid w:val="00EA38D2"/>
    <w:rsid w:val="00EA3C6C"/>
    <w:rsid w:val="00EA5168"/>
    <w:rsid w:val="00EA5C7E"/>
    <w:rsid w:val="00EA5D54"/>
    <w:rsid w:val="00EA6375"/>
    <w:rsid w:val="00EA7CD7"/>
    <w:rsid w:val="00EB0741"/>
    <w:rsid w:val="00EB0E57"/>
    <w:rsid w:val="00EB0EDB"/>
    <w:rsid w:val="00EB15CF"/>
    <w:rsid w:val="00EB1C1B"/>
    <w:rsid w:val="00EB209A"/>
    <w:rsid w:val="00EB25AB"/>
    <w:rsid w:val="00EB37D0"/>
    <w:rsid w:val="00EB3B6B"/>
    <w:rsid w:val="00EB4570"/>
    <w:rsid w:val="00EB4979"/>
    <w:rsid w:val="00EB4CE0"/>
    <w:rsid w:val="00EB5080"/>
    <w:rsid w:val="00EB57D1"/>
    <w:rsid w:val="00EB5F2D"/>
    <w:rsid w:val="00EB675C"/>
    <w:rsid w:val="00EB764D"/>
    <w:rsid w:val="00EB7A13"/>
    <w:rsid w:val="00EB7FFB"/>
    <w:rsid w:val="00EC05E0"/>
    <w:rsid w:val="00EC199D"/>
    <w:rsid w:val="00EC19CB"/>
    <w:rsid w:val="00EC23CA"/>
    <w:rsid w:val="00EC3863"/>
    <w:rsid w:val="00EC48E4"/>
    <w:rsid w:val="00EC4ED1"/>
    <w:rsid w:val="00EC516C"/>
    <w:rsid w:val="00EC588F"/>
    <w:rsid w:val="00EC5D46"/>
    <w:rsid w:val="00EC5F38"/>
    <w:rsid w:val="00EC6045"/>
    <w:rsid w:val="00EC7A0F"/>
    <w:rsid w:val="00EC7B45"/>
    <w:rsid w:val="00ED04B5"/>
    <w:rsid w:val="00ED17C8"/>
    <w:rsid w:val="00ED1BB1"/>
    <w:rsid w:val="00ED2AF6"/>
    <w:rsid w:val="00ED39EB"/>
    <w:rsid w:val="00ED3DF7"/>
    <w:rsid w:val="00ED3FAB"/>
    <w:rsid w:val="00ED4197"/>
    <w:rsid w:val="00ED4471"/>
    <w:rsid w:val="00ED643E"/>
    <w:rsid w:val="00ED7A62"/>
    <w:rsid w:val="00ED7CD4"/>
    <w:rsid w:val="00EE0811"/>
    <w:rsid w:val="00EE0BCD"/>
    <w:rsid w:val="00EE1676"/>
    <w:rsid w:val="00EE25AA"/>
    <w:rsid w:val="00EE31AD"/>
    <w:rsid w:val="00EE3B35"/>
    <w:rsid w:val="00EE4842"/>
    <w:rsid w:val="00EE601C"/>
    <w:rsid w:val="00EE63C8"/>
    <w:rsid w:val="00EE6667"/>
    <w:rsid w:val="00EE69C4"/>
    <w:rsid w:val="00EE6DA5"/>
    <w:rsid w:val="00EE7BB9"/>
    <w:rsid w:val="00EE7E7F"/>
    <w:rsid w:val="00EF032D"/>
    <w:rsid w:val="00EF07C0"/>
    <w:rsid w:val="00EF08B2"/>
    <w:rsid w:val="00EF0D4B"/>
    <w:rsid w:val="00EF1037"/>
    <w:rsid w:val="00EF157C"/>
    <w:rsid w:val="00EF4EC3"/>
    <w:rsid w:val="00EF4FC8"/>
    <w:rsid w:val="00EF5739"/>
    <w:rsid w:val="00EF5C6C"/>
    <w:rsid w:val="00EF6683"/>
    <w:rsid w:val="00EF714C"/>
    <w:rsid w:val="00EF78BF"/>
    <w:rsid w:val="00EF798D"/>
    <w:rsid w:val="00F00767"/>
    <w:rsid w:val="00F00E59"/>
    <w:rsid w:val="00F01244"/>
    <w:rsid w:val="00F01C39"/>
    <w:rsid w:val="00F02618"/>
    <w:rsid w:val="00F0268A"/>
    <w:rsid w:val="00F02CEE"/>
    <w:rsid w:val="00F02D7E"/>
    <w:rsid w:val="00F034E5"/>
    <w:rsid w:val="00F04CB3"/>
    <w:rsid w:val="00F04CE3"/>
    <w:rsid w:val="00F054F2"/>
    <w:rsid w:val="00F05AE5"/>
    <w:rsid w:val="00F05D88"/>
    <w:rsid w:val="00F06070"/>
    <w:rsid w:val="00F06672"/>
    <w:rsid w:val="00F06CA4"/>
    <w:rsid w:val="00F06F5B"/>
    <w:rsid w:val="00F1051A"/>
    <w:rsid w:val="00F107BB"/>
    <w:rsid w:val="00F10C23"/>
    <w:rsid w:val="00F1161E"/>
    <w:rsid w:val="00F11CDA"/>
    <w:rsid w:val="00F12367"/>
    <w:rsid w:val="00F1285E"/>
    <w:rsid w:val="00F135B8"/>
    <w:rsid w:val="00F1377C"/>
    <w:rsid w:val="00F13D37"/>
    <w:rsid w:val="00F14B1D"/>
    <w:rsid w:val="00F15AC1"/>
    <w:rsid w:val="00F1627F"/>
    <w:rsid w:val="00F16B03"/>
    <w:rsid w:val="00F1797C"/>
    <w:rsid w:val="00F17CF2"/>
    <w:rsid w:val="00F201CD"/>
    <w:rsid w:val="00F2053D"/>
    <w:rsid w:val="00F20BE0"/>
    <w:rsid w:val="00F214D9"/>
    <w:rsid w:val="00F2159D"/>
    <w:rsid w:val="00F22089"/>
    <w:rsid w:val="00F221DC"/>
    <w:rsid w:val="00F223E4"/>
    <w:rsid w:val="00F227D6"/>
    <w:rsid w:val="00F22D1D"/>
    <w:rsid w:val="00F23402"/>
    <w:rsid w:val="00F2346A"/>
    <w:rsid w:val="00F23AF6"/>
    <w:rsid w:val="00F23B0C"/>
    <w:rsid w:val="00F24353"/>
    <w:rsid w:val="00F26CD6"/>
    <w:rsid w:val="00F26E6B"/>
    <w:rsid w:val="00F30F6A"/>
    <w:rsid w:val="00F31594"/>
    <w:rsid w:val="00F31816"/>
    <w:rsid w:val="00F31D21"/>
    <w:rsid w:val="00F32504"/>
    <w:rsid w:val="00F3272C"/>
    <w:rsid w:val="00F34EC1"/>
    <w:rsid w:val="00F35E33"/>
    <w:rsid w:val="00F362C1"/>
    <w:rsid w:val="00F37504"/>
    <w:rsid w:val="00F37583"/>
    <w:rsid w:val="00F40A99"/>
    <w:rsid w:val="00F411D7"/>
    <w:rsid w:val="00F413DF"/>
    <w:rsid w:val="00F4153C"/>
    <w:rsid w:val="00F41D1C"/>
    <w:rsid w:val="00F42A67"/>
    <w:rsid w:val="00F42DEE"/>
    <w:rsid w:val="00F4300E"/>
    <w:rsid w:val="00F433BB"/>
    <w:rsid w:val="00F43800"/>
    <w:rsid w:val="00F43B06"/>
    <w:rsid w:val="00F445A5"/>
    <w:rsid w:val="00F44767"/>
    <w:rsid w:val="00F45600"/>
    <w:rsid w:val="00F4654E"/>
    <w:rsid w:val="00F4662D"/>
    <w:rsid w:val="00F46715"/>
    <w:rsid w:val="00F4735E"/>
    <w:rsid w:val="00F47CB2"/>
    <w:rsid w:val="00F47D80"/>
    <w:rsid w:val="00F50BF3"/>
    <w:rsid w:val="00F50CD1"/>
    <w:rsid w:val="00F51494"/>
    <w:rsid w:val="00F52121"/>
    <w:rsid w:val="00F526AF"/>
    <w:rsid w:val="00F55909"/>
    <w:rsid w:val="00F57161"/>
    <w:rsid w:val="00F57E43"/>
    <w:rsid w:val="00F57FC9"/>
    <w:rsid w:val="00F60419"/>
    <w:rsid w:val="00F604F0"/>
    <w:rsid w:val="00F605AD"/>
    <w:rsid w:val="00F60BBF"/>
    <w:rsid w:val="00F61440"/>
    <w:rsid w:val="00F61CC3"/>
    <w:rsid w:val="00F62670"/>
    <w:rsid w:val="00F62826"/>
    <w:rsid w:val="00F62DF3"/>
    <w:rsid w:val="00F641A1"/>
    <w:rsid w:val="00F64508"/>
    <w:rsid w:val="00F64585"/>
    <w:rsid w:val="00F645BF"/>
    <w:rsid w:val="00F652FB"/>
    <w:rsid w:val="00F656B9"/>
    <w:rsid w:val="00F65BBC"/>
    <w:rsid w:val="00F6651B"/>
    <w:rsid w:val="00F670FA"/>
    <w:rsid w:val="00F679F1"/>
    <w:rsid w:val="00F70931"/>
    <w:rsid w:val="00F709FB"/>
    <w:rsid w:val="00F70A7A"/>
    <w:rsid w:val="00F72080"/>
    <w:rsid w:val="00F728A0"/>
    <w:rsid w:val="00F72DEB"/>
    <w:rsid w:val="00F73245"/>
    <w:rsid w:val="00F75BFE"/>
    <w:rsid w:val="00F7647C"/>
    <w:rsid w:val="00F76844"/>
    <w:rsid w:val="00F76E9A"/>
    <w:rsid w:val="00F778B4"/>
    <w:rsid w:val="00F77962"/>
    <w:rsid w:val="00F812BD"/>
    <w:rsid w:val="00F8154D"/>
    <w:rsid w:val="00F86072"/>
    <w:rsid w:val="00F8679E"/>
    <w:rsid w:val="00F8690F"/>
    <w:rsid w:val="00F86A1A"/>
    <w:rsid w:val="00F87B10"/>
    <w:rsid w:val="00F87BCF"/>
    <w:rsid w:val="00F905E0"/>
    <w:rsid w:val="00F90E4A"/>
    <w:rsid w:val="00F910D6"/>
    <w:rsid w:val="00F926E5"/>
    <w:rsid w:val="00F9279D"/>
    <w:rsid w:val="00F92A62"/>
    <w:rsid w:val="00F938BA"/>
    <w:rsid w:val="00F93D36"/>
    <w:rsid w:val="00F94101"/>
    <w:rsid w:val="00F9465E"/>
    <w:rsid w:val="00F95356"/>
    <w:rsid w:val="00F959A4"/>
    <w:rsid w:val="00F95E3A"/>
    <w:rsid w:val="00F965C5"/>
    <w:rsid w:val="00F96E8C"/>
    <w:rsid w:val="00FA0A70"/>
    <w:rsid w:val="00FA1C1A"/>
    <w:rsid w:val="00FA2338"/>
    <w:rsid w:val="00FA2B74"/>
    <w:rsid w:val="00FA2DD2"/>
    <w:rsid w:val="00FA2E9A"/>
    <w:rsid w:val="00FA4571"/>
    <w:rsid w:val="00FA46F6"/>
    <w:rsid w:val="00FA5B70"/>
    <w:rsid w:val="00FA5C2B"/>
    <w:rsid w:val="00FA5DA9"/>
    <w:rsid w:val="00FA5E3A"/>
    <w:rsid w:val="00FA6806"/>
    <w:rsid w:val="00FA6998"/>
    <w:rsid w:val="00FA7E20"/>
    <w:rsid w:val="00FA7FE7"/>
    <w:rsid w:val="00FB0794"/>
    <w:rsid w:val="00FB07E4"/>
    <w:rsid w:val="00FB0DAF"/>
    <w:rsid w:val="00FB107E"/>
    <w:rsid w:val="00FB1368"/>
    <w:rsid w:val="00FB1518"/>
    <w:rsid w:val="00FB2AED"/>
    <w:rsid w:val="00FB33FE"/>
    <w:rsid w:val="00FB3F3F"/>
    <w:rsid w:val="00FB67C9"/>
    <w:rsid w:val="00FB6885"/>
    <w:rsid w:val="00FB6B63"/>
    <w:rsid w:val="00FC00DD"/>
    <w:rsid w:val="00FC05FA"/>
    <w:rsid w:val="00FC0FFE"/>
    <w:rsid w:val="00FC11AA"/>
    <w:rsid w:val="00FC18C5"/>
    <w:rsid w:val="00FC2893"/>
    <w:rsid w:val="00FC2C72"/>
    <w:rsid w:val="00FC3D57"/>
    <w:rsid w:val="00FC4C23"/>
    <w:rsid w:val="00FC52E2"/>
    <w:rsid w:val="00FC674A"/>
    <w:rsid w:val="00FC6779"/>
    <w:rsid w:val="00FC6C3A"/>
    <w:rsid w:val="00FC6DBF"/>
    <w:rsid w:val="00FC7843"/>
    <w:rsid w:val="00FD1013"/>
    <w:rsid w:val="00FD1267"/>
    <w:rsid w:val="00FD1741"/>
    <w:rsid w:val="00FD1FAD"/>
    <w:rsid w:val="00FD2011"/>
    <w:rsid w:val="00FD36DB"/>
    <w:rsid w:val="00FD3CEE"/>
    <w:rsid w:val="00FD40E0"/>
    <w:rsid w:val="00FD4D08"/>
    <w:rsid w:val="00FD539F"/>
    <w:rsid w:val="00FD5629"/>
    <w:rsid w:val="00FD56CC"/>
    <w:rsid w:val="00FD66CB"/>
    <w:rsid w:val="00FD6871"/>
    <w:rsid w:val="00FD7BFE"/>
    <w:rsid w:val="00FD7FDD"/>
    <w:rsid w:val="00FE0BEC"/>
    <w:rsid w:val="00FE0C80"/>
    <w:rsid w:val="00FE153B"/>
    <w:rsid w:val="00FE1ABF"/>
    <w:rsid w:val="00FE1BE0"/>
    <w:rsid w:val="00FE1C27"/>
    <w:rsid w:val="00FE26DD"/>
    <w:rsid w:val="00FE3070"/>
    <w:rsid w:val="00FE35C9"/>
    <w:rsid w:val="00FE4127"/>
    <w:rsid w:val="00FE424A"/>
    <w:rsid w:val="00FE519F"/>
    <w:rsid w:val="00FE53BE"/>
    <w:rsid w:val="00FE543A"/>
    <w:rsid w:val="00FE54FE"/>
    <w:rsid w:val="00FE57F7"/>
    <w:rsid w:val="00FE5EEB"/>
    <w:rsid w:val="00FE7475"/>
    <w:rsid w:val="00FE7E40"/>
    <w:rsid w:val="00FF15B2"/>
    <w:rsid w:val="00FF1D49"/>
    <w:rsid w:val="00FF3A95"/>
    <w:rsid w:val="00FF4B5C"/>
    <w:rsid w:val="00FF4BF0"/>
    <w:rsid w:val="00FF5C1D"/>
    <w:rsid w:val="00FF5D17"/>
    <w:rsid w:val="00FF5E31"/>
    <w:rsid w:val="00FF630D"/>
    <w:rsid w:val="00FF67B3"/>
    <w:rsid w:val="0100E857"/>
    <w:rsid w:val="011AD4FC"/>
    <w:rsid w:val="011E941E"/>
    <w:rsid w:val="0123C4AB"/>
    <w:rsid w:val="012766AA"/>
    <w:rsid w:val="012CA268"/>
    <w:rsid w:val="014AD550"/>
    <w:rsid w:val="0160D1D8"/>
    <w:rsid w:val="0161BB1A"/>
    <w:rsid w:val="0169D9E3"/>
    <w:rsid w:val="016B289C"/>
    <w:rsid w:val="017CA702"/>
    <w:rsid w:val="018519F4"/>
    <w:rsid w:val="019474E2"/>
    <w:rsid w:val="01AA81FB"/>
    <w:rsid w:val="01B6B5EF"/>
    <w:rsid w:val="01C81592"/>
    <w:rsid w:val="01C8576F"/>
    <w:rsid w:val="01CEAEE7"/>
    <w:rsid w:val="01D99947"/>
    <w:rsid w:val="01E4850F"/>
    <w:rsid w:val="01F09D10"/>
    <w:rsid w:val="01F4ACA0"/>
    <w:rsid w:val="0214E675"/>
    <w:rsid w:val="021A85A4"/>
    <w:rsid w:val="021C65B1"/>
    <w:rsid w:val="0224C139"/>
    <w:rsid w:val="0226D404"/>
    <w:rsid w:val="0228ECC3"/>
    <w:rsid w:val="02309044"/>
    <w:rsid w:val="023C843A"/>
    <w:rsid w:val="023E5CC5"/>
    <w:rsid w:val="0244A4F8"/>
    <w:rsid w:val="02470FEF"/>
    <w:rsid w:val="0249366C"/>
    <w:rsid w:val="0249BD84"/>
    <w:rsid w:val="02537805"/>
    <w:rsid w:val="0258BD6F"/>
    <w:rsid w:val="0259A0F4"/>
    <w:rsid w:val="025E2CD8"/>
    <w:rsid w:val="026706EC"/>
    <w:rsid w:val="026710C1"/>
    <w:rsid w:val="0291431C"/>
    <w:rsid w:val="0293A0D0"/>
    <w:rsid w:val="029FF272"/>
    <w:rsid w:val="02A94789"/>
    <w:rsid w:val="02AF4231"/>
    <w:rsid w:val="02B93BD4"/>
    <w:rsid w:val="02BF248E"/>
    <w:rsid w:val="02DB5103"/>
    <w:rsid w:val="02ECB132"/>
    <w:rsid w:val="02EF3653"/>
    <w:rsid w:val="02F9E1CB"/>
    <w:rsid w:val="031B1DE9"/>
    <w:rsid w:val="032BCE8F"/>
    <w:rsid w:val="032D8EB6"/>
    <w:rsid w:val="0337985E"/>
    <w:rsid w:val="0339FB8A"/>
    <w:rsid w:val="033C72E9"/>
    <w:rsid w:val="033CFCB0"/>
    <w:rsid w:val="0340C09B"/>
    <w:rsid w:val="03602500"/>
    <w:rsid w:val="0367845A"/>
    <w:rsid w:val="036CE1C9"/>
    <w:rsid w:val="036D162F"/>
    <w:rsid w:val="038695C1"/>
    <w:rsid w:val="039F5831"/>
    <w:rsid w:val="03B62D59"/>
    <w:rsid w:val="03BB7120"/>
    <w:rsid w:val="03BDAD6E"/>
    <w:rsid w:val="03BFB65F"/>
    <w:rsid w:val="03C9F487"/>
    <w:rsid w:val="03DBDCDE"/>
    <w:rsid w:val="03E741A1"/>
    <w:rsid w:val="03EBCE7E"/>
    <w:rsid w:val="03ED8226"/>
    <w:rsid w:val="03FCC89C"/>
    <w:rsid w:val="03FCE721"/>
    <w:rsid w:val="0409585B"/>
    <w:rsid w:val="04147DCA"/>
    <w:rsid w:val="042E5343"/>
    <w:rsid w:val="042E70FA"/>
    <w:rsid w:val="04319823"/>
    <w:rsid w:val="0431BBC2"/>
    <w:rsid w:val="0441598D"/>
    <w:rsid w:val="04476933"/>
    <w:rsid w:val="04476BFD"/>
    <w:rsid w:val="0466E932"/>
    <w:rsid w:val="04786B1D"/>
    <w:rsid w:val="048827BD"/>
    <w:rsid w:val="048EF9EA"/>
    <w:rsid w:val="049D9F03"/>
    <w:rsid w:val="04A062A9"/>
    <w:rsid w:val="04A17AA5"/>
    <w:rsid w:val="04A3DF9A"/>
    <w:rsid w:val="04A5FF29"/>
    <w:rsid w:val="04AAA2D3"/>
    <w:rsid w:val="04AF9E12"/>
    <w:rsid w:val="04B36268"/>
    <w:rsid w:val="04B62B6F"/>
    <w:rsid w:val="04C2F437"/>
    <w:rsid w:val="04C9F54D"/>
    <w:rsid w:val="04D31B16"/>
    <w:rsid w:val="04D42F0E"/>
    <w:rsid w:val="04F21B50"/>
    <w:rsid w:val="050B37BB"/>
    <w:rsid w:val="050FD57D"/>
    <w:rsid w:val="0513F92F"/>
    <w:rsid w:val="051E041B"/>
    <w:rsid w:val="0520C782"/>
    <w:rsid w:val="052B5784"/>
    <w:rsid w:val="053DB7DD"/>
    <w:rsid w:val="053E0DE4"/>
    <w:rsid w:val="05542F07"/>
    <w:rsid w:val="0556785F"/>
    <w:rsid w:val="0556F04F"/>
    <w:rsid w:val="057EC4EB"/>
    <w:rsid w:val="05A0A57F"/>
    <w:rsid w:val="05A6E159"/>
    <w:rsid w:val="05B356AD"/>
    <w:rsid w:val="05EF69FE"/>
    <w:rsid w:val="06029697"/>
    <w:rsid w:val="0607EB21"/>
    <w:rsid w:val="060B0B0B"/>
    <w:rsid w:val="0615D115"/>
    <w:rsid w:val="062D00AC"/>
    <w:rsid w:val="063D4B06"/>
    <w:rsid w:val="0673D272"/>
    <w:rsid w:val="068424D4"/>
    <w:rsid w:val="06A39B5A"/>
    <w:rsid w:val="06B9CD10"/>
    <w:rsid w:val="06BB05FF"/>
    <w:rsid w:val="06BBDE3A"/>
    <w:rsid w:val="06C4CB14"/>
    <w:rsid w:val="06C5421A"/>
    <w:rsid w:val="06C90DB4"/>
    <w:rsid w:val="06DAE776"/>
    <w:rsid w:val="06DD197D"/>
    <w:rsid w:val="06DF4109"/>
    <w:rsid w:val="06E153B8"/>
    <w:rsid w:val="06E31D0C"/>
    <w:rsid w:val="0701C78B"/>
    <w:rsid w:val="07075968"/>
    <w:rsid w:val="071BB41D"/>
    <w:rsid w:val="0720C47C"/>
    <w:rsid w:val="0720FBB5"/>
    <w:rsid w:val="07248B70"/>
    <w:rsid w:val="0739A2DB"/>
    <w:rsid w:val="073E2AAC"/>
    <w:rsid w:val="0765EAFC"/>
    <w:rsid w:val="0766DDD8"/>
    <w:rsid w:val="0776D593"/>
    <w:rsid w:val="078A9B13"/>
    <w:rsid w:val="078B9142"/>
    <w:rsid w:val="078FCA0C"/>
    <w:rsid w:val="07A9AF82"/>
    <w:rsid w:val="07ACDD47"/>
    <w:rsid w:val="07B33876"/>
    <w:rsid w:val="07B9474C"/>
    <w:rsid w:val="07BCD8D1"/>
    <w:rsid w:val="07C3E04D"/>
    <w:rsid w:val="07E0E695"/>
    <w:rsid w:val="07FA8B86"/>
    <w:rsid w:val="08024B39"/>
    <w:rsid w:val="081900BF"/>
    <w:rsid w:val="0823551F"/>
    <w:rsid w:val="08249ED2"/>
    <w:rsid w:val="083257F4"/>
    <w:rsid w:val="083FEE26"/>
    <w:rsid w:val="0847763F"/>
    <w:rsid w:val="08517691"/>
    <w:rsid w:val="0857945D"/>
    <w:rsid w:val="0875DEF2"/>
    <w:rsid w:val="08788A17"/>
    <w:rsid w:val="0884FDAB"/>
    <w:rsid w:val="088E8BE6"/>
    <w:rsid w:val="088FC720"/>
    <w:rsid w:val="089268CB"/>
    <w:rsid w:val="089C393A"/>
    <w:rsid w:val="089DE517"/>
    <w:rsid w:val="08AA5738"/>
    <w:rsid w:val="08AB1DBE"/>
    <w:rsid w:val="08D8417B"/>
    <w:rsid w:val="08D84641"/>
    <w:rsid w:val="08D8BCFF"/>
    <w:rsid w:val="08F1113E"/>
    <w:rsid w:val="09009074"/>
    <w:rsid w:val="090BDB7B"/>
    <w:rsid w:val="090CE029"/>
    <w:rsid w:val="090F659E"/>
    <w:rsid w:val="0910F5FD"/>
    <w:rsid w:val="09262E1C"/>
    <w:rsid w:val="092E043E"/>
    <w:rsid w:val="09312314"/>
    <w:rsid w:val="0933D7E0"/>
    <w:rsid w:val="0939AF03"/>
    <w:rsid w:val="093A3D2F"/>
    <w:rsid w:val="094407CA"/>
    <w:rsid w:val="09447D50"/>
    <w:rsid w:val="09620529"/>
    <w:rsid w:val="096E1DC1"/>
    <w:rsid w:val="09774906"/>
    <w:rsid w:val="097CB6F6"/>
    <w:rsid w:val="097E7685"/>
    <w:rsid w:val="0987B8E7"/>
    <w:rsid w:val="098D84A4"/>
    <w:rsid w:val="09946898"/>
    <w:rsid w:val="099A5A4B"/>
    <w:rsid w:val="099BE226"/>
    <w:rsid w:val="09A45909"/>
    <w:rsid w:val="09A5380F"/>
    <w:rsid w:val="09C0948A"/>
    <w:rsid w:val="09C7E857"/>
    <w:rsid w:val="09CB438F"/>
    <w:rsid w:val="09D339F5"/>
    <w:rsid w:val="09DEBA8F"/>
    <w:rsid w:val="09E3562B"/>
    <w:rsid w:val="09E4F1CD"/>
    <w:rsid w:val="09F5968A"/>
    <w:rsid w:val="09FB2A68"/>
    <w:rsid w:val="0A05A9AD"/>
    <w:rsid w:val="0A0760B7"/>
    <w:rsid w:val="0A29B1F8"/>
    <w:rsid w:val="0A3AD6BA"/>
    <w:rsid w:val="0A3F90B3"/>
    <w:rsid w:val="0A5878AA"/>
    <w:rsid w:val="0A6988F2"/>
    <w:rsid w:val="0A69B56E"/>
    <w:rsid w:val="0A6E6B94"/>
    <w:rsid w:val="0A71E22A"/>
    <w:rsid w:val="0A7E1165"/>
    <w:rsid w:val="0A804756"/>
    <w:rsid w:val="0A9AFB86"/>
    <w:rsid w:val="0AAB92A3"/>
    <w:rsid w:val="0AAD15D5"/>
    <w:rsid w:val="0AB752AA"/>
    <w:rsid w:val="0AC56248"/>
    <w:rsid w:val="0B0548FF"/>
    <w:rsid w:val="0B1257E4"/>
    <w:rsid w:val="0B1925E7"/>
    <w:rsid w:val="0B1A8C1B"/>
    <w:rsid w:val="0B262989"/>
    <w:rsid w:val="0B27010D"/>
    <w:rsid w:val="0B2EDC9B"/>
    <w:rsid w:val="0B310685"/>
    <w:rsid w:val="0B31CF40"/>
    <w:rsid w:val="0B351DB8"/>
    <w:rsid w:val="0B383BE4"/>
    <w:rsid w:val="0B4929D4"/>
    <w:rsid w:val="0B6084D4"/>
    <w:rsid w:val="0B668C51"/>
    <w:rsid w:val="0B793FDE"/>
    <w:rsid w:val="0B7DDD5B"/>
    <w:rsid w:val="0B802685"/>
    <w:rsid w:val="0B887219"/>
    <w:rsid w:val="0B96C60F"/>
    <w:rsid w:val="0BA33118"/>
    <w:rsid w:val="0BB35D40"/>
    <w:rsid w:val="0BB55553"/>
    <w:rsid w:val="0BBEEB17"/>
    <w:rsid w:val="0BC33DA1"/>
    <w:rsid w:val="0BC90377"/>
    <w:rsid w:val="0BCFB911"/>
    <w:rsid w:val="0BD54F40"/>
    <w:rsid w:val="0BDD53CC"/>
    <w:rsid w:val="0BDFBFEE"/>
    <w:rsid w:val="0BE9B07C"/>
    <w:rsid w:val="0BEC79D3"/>
    <w:rsid w:val="0BFAC98F"/>
    <w:rsid w:val="0C1DA9F2"/>
    <w:rsid w:val="0C272287"/>
    <w:rsid w:val="0C29D4A4"/>
    <w:rsid w:val="0C3232F8"/>
    <w:rsid w:val="0C351083"/>
    <w:rsid w:val="0C3D2E9C"/>
    <w:rsid w:val="0C40AF51"/>
    <w:rsid w:val="0C4B57FF"/>
    <w:rsid w:val="0C4E5609"/>
    <w:rsid w:val="0C5768DD"/>
    <w:rsid w:val="0C61BE4D"/>
    <w:rsid w:val="0C64D3C7"/>
    <w:rsid w:val="0C721AFB"/>
    <w:rsid w:val="0C7E7927"/>
    <w:rsid w:val="0C8A45F6"/>
    <w:rsid w:val="0CA17973"/>
    <w:rsid w:val="0CA71C55"/>
    <w:rsid w:val="0CAE50C1"/>
    <w:rsid w:val="0CC0E46B"/>
    <w:rsid w:val="0CC2D16E"/>
    <w:rsid w:val="0CCCC616"/>
    <w:rsid w:val="0CD00F6A"/>
    <w:rsid w:val="0CD03BA7"/>
    <w:rsid w:val="0CD062AC"/>
    <w:rsid w:val="0CD356FA"/>
    <w:rsid w:val="0CE71750"/>
    <w:rsid w:val="0CED2D2A"/>
    <w:rsid w:val="0CEE7D22"/>
    <w:rsid w:val="0CF7D180"/>
    <w:rsid w:val="0CF8DBCB"/>
    <w:rsid w:val="0D08D849"/>
    <w:rsid w:val="0D0AADB8"/>
    <w:rsid w:val="0D0E81B6"/>
    <w:rsid w:val="0D1E48BE"/>
    <w:rsid w:val="0D353467"/>
    <w:rsid w:val="0D3C95F3"/>
    <w:rsid w:val="0D407149"/>
    <w:rsid w:val="0D41B689"/>
    <w:rsid w:val="0D43FF28"/>
    <w:rsid w:val="0D45D8AC"/>
    <w:rsid w:val="0D5B93BA"/>
    <w:rsid w:val="0D5BFACB"/>
    <w:rsid w:val="0D70FFDF"/>
    <w:rsid w:val="0D7D4E55"/>
    <w:rsid w:val="0D8261AD"/>
    <w:rsid w:val="0D88548A"/>
    <w:rsid w:val="0D9BBB01"/>
    <w:rsid w:val="0DA212F6"/>
    <w:rsid w:val="0DA60C56"/>
    <w:rsid w:val="0DAE3C95"/>
    <w:rsid w:val="0DC7B8CD"/>
    <w:rsid w:val="0DDAB566"/>
    <w:rsid w:val="0DE673AC"/>
    <w:rsid w:val="0DEA2C99"/>
    <w:rsid w:val="0DEEC0F0"/>
    <w:rsid w:val="0DF8D17B"/>
    <w:rsid w:val="0DFDC02B"/>
    <w:rsid w:val="0E05DDD0"/>
    <w:rsid w:val="0E05E673"/>
    <w:rsid w:val="0E0BF9DC"/>
    <w:rsid w:val="0E0C5A1B"/>
    <w:rsid w:val="0E1DCBDC"/>
    <w:rsid w:val="0E42FFC3"/>
    <w:rsid w:val="0E43049A"/>
    <w:rsid w:val="0E4A9915"/>
    <w:rsid w:val="0E50D292"/>
    <w:rsid w:val="0E5798DC"/>
    <w:rsid w:val="0E59CF8D"/>
    <w:rsid w:val="0E5C8A2B"/>
    <w:rsid w:val="0E648821"/>
    <w:rsid w:val="0E651BE2"/>
    <w:rsid w:val="0E68992E"/>
    <w:rsid w:val="0E6A11AC"/>
    <w:rsid w:val="0E6FDCA6"/>
    <w:rsid w:val="0E8F0911"/>
    <w:rsid w:val="0E9ED047"/>
    <w:rsid w:val="0EB57013"/>
    <w:rsid w:val="0EBE7EA7"/>
    <w:rsid w:val="0ECB36F4"/>
    <w:rsid w:val="0ECE66D1"/>
    <w:rsid w:val="0ECEE35D"/>
    <w:rsid w:val="0EDBCAFE"/>
    <w:rsid w:val="0EEAC8A5"/>
    <w:rsid w:val="0EF4FA72"/>
    <w:rsid w:val="0EF59D7C"/>
    <w:rsid w:val="0EF6CBEB"/>
    <w:rsid w:val="0F0207ED"/>
    <w:rsid w:val="0F080B1D"/>
    <w:rsid w:val="0F214631"/>
    <w:rsid w:val="0F224A06"/>
    <w:rsid w:val="0F2FEC4A"/>
    <w:rsid w:val="0F3988F0"/>
    <w:rsid w:val="0F3D24C0"/>
    <w:rsid w:val="0F3DD2DE"/>
    <w:rsid w:val="0F4CE7A8"/>
    <w:rsid w:val="0F518C22"/>
    <w:rsid w:val="0F5B88B6"/>
    <w:rsid w:val="0F5DDF3D"/>
    <w:rsid w:val="0F6311F2"/>
    <w:rsid w:val="0F649C3A"/>
    <w:rsid w:val="0F6E3C2A"/>
    <w:rsid w:val="0F87BE8C"/>
    <w:rsid w:val="0F8A9151"/>
    <w:rsid w:val="0F8D49AB"/>
    <w:rsid w:val="0F928197"/>
    <w:rsid w:val="0F9CBF5D"/>
    <w:rsid w:val="0FA56B9F"/>
    <w:rsid w:val="0FB150AD"/>
    <w:rsid w:val="0FD0F039"/>
    <w:rsid w:val="0FE5F183"/>
    <w:rsid w:val="0FE97C06"/>
    <w:rsid w:val="0FF10C80"/>
    <w:rsid w:val="0FF5B70E"/>
    <w:rsid w:val="0FFF4166"/>
    <w:rsid w:val="10026B30"/>
    <w:rsid w:val="10034E86"/>
    <w:rsid w:val="100C687F"/>
    <w:rsid w:val="100E4214"/>
    <w:rsid w:val="101489C7"/>
    <w:rsid w:val="10186EFB"/>
    <w:rsid w:val="102A4415"/>
    <w:rsid w:val="103F2955"/>
    <w:rsid w:val="103FC923"/>
    <w:rsid w:val="1040C016"/>
    <w:rsid w:val="1046FC4A"/>
    <w:rsid w:val="1050DBBF"/>
    <w:rsid w:val="1057BCDE"/>
    <w:rsid w:val="105962BA"/>
    <w:rsid w:val="105F4046"/>
    <w:rsid w:val="106C3009"/>
    <w:rsid w:val="106E8A50"/>
    <w:rsid w:val="1075077C"/>
    <w:rsid w:val="108FFC9C"/>
    <w:rsid w:val="10A2B045"/>
    <w:rsid w:val="10A2C0E7"/>
    <w:rsid w:val="10A44256"/>
    <w:rsid w:val="10ABCBC8"/>
    <w:rsid w:val="10BA0458"/>
    <w:rsid w:val="10BF3617"/>
    <w:rsid w:val="10C58160"/>
    <w:rsid w:val="10C85FF3"/>
    <w:rsid w:val="10D4EA6E"/>
    <w:rsid w:val="10D81D72"/>
    <w:rsid w:val="10D83420"/>
    <w:rsid w:val="10DDAD18"/>
    <w:rsid w:val="10E6AD39"/>
    <w:rsid w:val="10ED5930"/>
    <w:rsid w:val="10F8B5B0"/>
    <w:rsid w:val="1118DE16"/>
    <w:rsid w:val="112223D2"/>
    <w:rsid w:val="11223A05"/>
    <w:rsid w:val="1128DAC6"/>
    <w:rsid w:val="112AFBA0"/>
    <w:rsid w:val="113DFBAC"/>
    <w:rsid w:val="113ED573"/>
    <w:rsid w:val="11459343"/>
    <w:rsid w:val="11579F13"/>
    <w:rsid w:val="115FF376"/>
    <w:rsid w:val="1172AD04"/>
    <w:rsid w:val="11755424"/>
    <w:rsid w:val="117E66B2"/>
    <w:rsid w:val="117EC1C7"/>
    <w:rsid w:val="118F8AA8"/>
    <w:rsid w:val="11964291"/>
    <w:rsid w:val="119B6457"/>
    <w:rsid w:val="11A48DF1"/>
    <w:rsid w:val="11A5D2B0"/>
    <w:rsid w:val="11B0074C"/>
    <w:rsid w:val="11B54753"/>
    <w:rsid w:val="11BA376A"/>
    <w:rsid w:val="11C089E8"/>
    <w:rsid w:val="11C8D6BD"/>
    <w:rsid w:val="11D353CA"/>
    <w:rsid w:val="11E9E33B"/>
    <w:rsid w:val="11F9BAD0"/>
    <w:rsid w:val="11FA9F5E"/>
    <w:rsid w:val="120CD169"/>
    <w:rsid w:val="1210A0BC"/>
    <w:rsid w:val="121B20F3"/>
    <w:rsid w:val="12289CCD"/>
    <w:rsid w:val="122F6231"/>
    <w:rsid w:val="123CAFB5"/>
    <w:rsid w:val="1249ACBF"/>
    <w:rsid w:val="1269560C"/>
    <w:rsid w:val="126F0D2C"/>
    <w:rsid w:val="1271D6F8"/>
    <w:rsid w:val="12856147"/>
    <w:rsid w:val="128C4C9D"/>
    <w:rsid w:val="128D3B67"/>
    <w:rsid w:val="12A2531F"/>
    <w:rsid w:val="12A60B0D"/>
    <w:rsid w:val="12A7771A"/>
    <w:rsid w:val="12AE0D0B"/>
    <w:rsid w:val="12AED6F7"/>
    <w:rsid w:val="12B4D245"/>
    <w:rsid w:val="12B88E30"/>
    <w:rsid w:val="12B95333"/>
    <w:rsid w:val="12C23CD8"/>
    <w:rsid w:val="12D29243"/>
    <w:rsid w:val="12E15237"/>
    <w:rsid w:val="12E3E842"/>
    <w:rsid w:val="12F93FFD"/>
    <w:rsid w:val="1303271F"/>
    <w:rsid w:val="13033445"/>
    <w:rsid w:val="130548BC"/>
    <w:rsid w:val="130FC306"/>
    <w:rsid w:val="131F1B1D"/>
    <w:rsid w:val="132EE56F"/>
    <w:rsid w:val="133E461D"/>
    <w:rsid w:val="1353C15D"/>
    <w:rsid w:val="135527FE"/>
    <w:rsid w:val="135CA112"/>
    <w:rsid w:val="1360D949"/>
    <w:rsid w:val="1366F4E3"/>
    <w:rsid w:val="136E0688"/>
    <w:rsid w:val="13737D40"/>
    <w:rsid w:val="1385382E"/>
    <w:rsid w:val="138FACDE"/>
    <w:rsid w:val="13917625"/>
    <w:rsid w:val="139A25AD"/>
    <w:rsid w:val="13B74D02"/>
    <w:rsid w:val="13C58CE6"/>
    <w:rsid w:val="13D870B9"/>
    <w:rsid w:val="13D9194D"/>
    <w:rsid w:val="13EEB90B"/>
    <w:rsid w:val="13FFEE81"/>
    <w:rsid w:val="14036EB7"/>
    <w:rsid w:val="140C1F74"/>
    <w:rsid w:val="141481B9"/>
    <w:rsid w:val="1415290E"/>
    <w:rsid w:val="141BA0D9"/>
    <w:rsid w:val="1427B09E"/>
    <w:rsid w:val="1429E581"/>
    <w:rsid w:val="14315D29"/>
    <w:rsid w:val="14342145"/>
    <w:rsid w:val="143C9626"/>
    <w:rsid w:val="1443EE31"/>
    <w:rsid w:val="14452680"/>
    <w:rsid w:val="144975CC"/>
    <w:rsid w:val="144AE92D"/>
    <w:rsid w:val="144D4CF1"/>
    <w:rsid w:val="144E940D"/>
    <w:rsid w:val="14536A2F"/>
    <w:rsid w:val="145478DA"/>
    <w:rsid w:val="145EE66A"/>
    <w:rsid w:val="1469F836"/>
    <w:rsid w:val="1473A28F"/>
    <w:rsid w:val="147A6D7E"/>
    <w:rsid w:val="147ADE24"/>
    <w:rsid w:val="1488EA04"/>
    <w:rsid w:val="148E59ED"/>
    <w:rsid w:val="149172EF"/>
    <w:rsid w:val="149F34C8"/>
    <w:rsid w:val="14A47E8D"/>
    <w:rsid w:val="14C05FC2"/>
    <w:rsid w:val="14D39EB0"/>
    <w:rsid w:val="14DC2D6D"/>
    <w:rsid w:val="15009D9A"/>
    <w:rsid w:val="15093919"/>
    <w:rsid w:val="150E70F2"/>
    <w:rsid w:val="150F0B65"/>
    <w:rsid w:val="151EBDA7"/>
    <w:rsid w:val="15256DA2"/>
    <w:rsid w:val="15287FD7"/>
    <w:rsid w:val="1528FAE2"/>
    <w:rsid w:val="152F80B2"/>
    <w:rsid w:val="1531AB76"/>
    <w:rsid w:val="15380035"/>
    <w:rsid w:val="153A2A21"/>
    <w:rsid w:val="154139E1"/>
    <w:rsid w:val="15456A2A"/>
    <w:rsid w:val="15463EFB"/>
    <w:rsid w:val="154955B3"/>
    <w:rsid w:val="15542440"/>
    <w:rsid w:val="156E31B2"/>
    <w:rsid w:val="1574B0D4"/>
    <w:rsid w:val="1578A06C"/>
    <w:rsid w:val="157D4BF8"/>
    <w:rsid w:val="157D9AFD"/>
    <w:rsid w:val="157EDAB0"/>
    <w:rsid w:val="1584BD2D"/>
    <w:rsid w:val="158D1A62"/>
    <w:rsid w:val="15A8840D"/>
    <w:rsid w:val="15C3F2E4"/>
    <w:rsid w:val="15CEA9F3"/>
    <w:rsid w:val="15DF816C"/>
    <w:rsid w:val="15E15A2B"/>
    <w:rsid w:val="15E87B80"/>
    <w:rsid w:val="1602E6FF"/>
    <w:rsid w:val="1610E040"/>
    <w:rsid w:val="16130EFF"/>
    <w:rsid w:val="1618B6E6"/>
    <w:rsid w:val="161B78E4"/>
    <w:rsid w:val="162C3A11"/>
    <w:rsid w:val="162CB20F"/>
    <w:rsid w:val="1634B821"/>
    <w:rsid w:val="1641F892"/>
    <w:rsid w:val="1643D3B7"/>
    <w:rsid w:val="164721E8"/>
    <w:rsid w:val="1654FAD4"/>
    <w:rsid w:val="16553C15"/>
    <w:rsid w:val="16555B0E"/>
    <w:rsid w:val="165C59DB"/>
    <w:rsid w:val="166D23D8"/>
    <w:rsid w:val="16770577"/>
    <w:rsid w:val="1679DFED"/>
    <w:rsid w:val="16871921"/>
    <w:rsid w:val="16950F69"/>
    <w:rsid w:val="169A05B2"/>
    <w:rsid w:val="169BC865"/>
    <w:rsid w:val="169DE784"/>
    <w:rsid w:val="16A13251"/>
    <w:rsid w:val="16A4E25F"/>
    <w:rsid w:val="16B33710"/>
    <w:rsid w:val="16B44A69"/>
    <w:rsid w:val="16B96C8C"/>
    <w:rsid w:val="16D6CE9F"/>
    <w:rsid w:val="16DD0A42"/>
    <w:rsid w:val="17135F80"/>
    <w:rsid w:val="17139D59"/>
    <w:rsid w:val="1719CEF8"/>
    <w:rsid w:val="1727AE28"/>
    <w:rsid w:val="1728EAC3"/>
    <w:rsid w:val="17380747"/>
    <w:rsid w:val="174A3F53"/>
    <w:rsid w:val="17652046"/>
    <w:rsid w:val="17668867"/>
    <w:rsid w:val="177D9101"/>
    <w:rsid w:val="1784B300"/>
    <w:rsid w:val="178B6941"/>
    <w:rsid w:val="178C199C"/>
    <w:rsid w:val="17A2129D"/>
    <w:rsid w:val="17A49145"/>
    <w:rsid w:val="17BE8929"/>
    <w:rsid w:val="17C317F6"/>
    <w:rsid w:val="17CC879D"/>
    <w:rsid w:val="17D15485"/>
    <w:rsid w:val="17E0A940"/>
    <w:rsid w:val="17E33429"/>
    <w:rsid w:val="17E7B8B3"/>
    <w:rsid w:val="17F0D179"/>
    <w:rsid w:val="17F849C6"/>
    <w:rsid w:val="18304BD4"/>
    <w:rsid w:val="18394ACB"/>
    <w:rsid w:val="1843DC11"/>
    <w:rsid w:val="1846EE63"/>
    <w:rsid w:val="184FC627"/>
    <w:rsid w:val="18510A84"/>
    <w:rsid w:val="1861665A"/>
    <w:rsid w:val="1865387B"/>
    <w:rsid w:val="1866EC1B"/>
    <w:rsid w:val="186AFF24"/>
    <w:rsid w:val="186D8AF2"/>
    <w:rsid w:val="18761E0F"/>
    <w:rsid w:val="1877CBD5"/>
    <w:rsid w:val="1878DAA3"/>
    <w:rsid w:val="187F804E"/>
    <w:rsid w:val="1880BFE4"/>
    <w:rsid w:val="189F3970"/>
    <w:rsid w:val="18B4F685"/>
    <w:rsid w:val="18C84496"/>
    <w:rsid w:val="18D40749"/>
    <w:rsid w:val="18E62ECC"/>
    <w:rsid w:val="18F714DF"/>
    <w:rsid w:val="19008377"/>
    <w:rsid w:val="1916B89E"/>
    <w:rsid w:val="192299B1"/>
    <w:rsid w:val="1927D797"/>
    <w:rsid w:val="192BE7FB"/>
    <w:rsid w:val="19381B1C"/>
    <w:rsid w:val="194053A4"/>
    <w:rsid w:val="195257C9"/>
    <w:rsid w:val="195B2D50"/>
    <w:rsid w:val="195E4E7E"/>
    <w:rsid w:val="196940C4"/>
    <w:rsid w:val="196A4857"/>
    <w:rsid w:val="197C79A1"/>
    <w:rsid w:val="19854B84"/>
    <w:rsid w:val="1985C1A6"/>
    <w:rsid w:val="19982181"/>
    <w:rsid w:val="19AB42F6"/>
    <w:rsid w:val="19AC884A"/>
    <w:rsid w:val="19B91765"/>
    <w:rsid w:val="19BD5493"/>
    <w:rsid w:val="19CEAEAF"/>
    <w:rsid w:val="19CF59E5"/>
    <w:rsid w:val="19DA6DBF"/>
    <w:rsid w:val="19DC85FE"/>
    <w:rsid w:val="19E4AD36"/>
    <w:rsid w:val="1A0D45C9"/>
    <w:rsid w:val="1A0DEF2B"/>
    <w:rsid w:val="1A136F58"/>
    <w:rsid w:val="1A14AA29"/>
    <w:rsid w:val="1A3822B6"/>
    <w:rsid w:val="1A4DE55D"/>
    <w:rsid w:val="1A52B16E"/>
    <w:rsid w:val="1A541592"/>
    <w:rsid w:val="1A5718B8"/>
    <w:rsid w:val="1A5CE5E0"/>
    <w:rsid w:val="1A5FB7DD"/>
    <w:rsid w:val="1A6E9183"/>
    <w:rsid w:val="1A72B03B"/>
    <w:rsid w:val="1A9C9D43"/>
    <w:rsid w:val="1AA483E5"/>
    <w:rsid w:val="1AAE6016"/>
    <w:rsid w:val="1ABB2C15"/>
    <w:rsid w:val="1AC854E6"/>
    <w:rsid w:val="1ACE8823"/>
    <w:rsid w:val="1ACECD49"/>
    <w:rsid w:val="1ADB341C"/>
    <w:rsid w:val="1AE36248"/>
    <w:rsid w:val="1AE8DC8E"/>
    <w:rsid w:val="1AEA5BD3"/>
    <w:rsid w:val="1AF130A1"/>
    <w:rsid w:val="1B184A02"/>
    <w:rsid w:val="1B2E355F"/>
    <w:rsid w:val="1B2EC34C"/>
    <w:rsid w:val="1B3D24D7"/>
    <w:rsid w:val="1B40401B"/>
    <w:rsid w:val="1B42BEA9"/>
    <w:rsid w:val="1B5BFA5A"/>
    <w:rsid w:val="1B6A69EC"/>
    <w:rsid w:val="1B6B2C22"/>
    <w:rsid w:val="1B6F3E32"/>
    <w:rsid w:val="1B73F94C"/>
    <w:rsid w:val="1B7B7CD3"/>
    <w:rsid w:val="1B91F8D1"/>
    <w:rsid w:val="1BAB0E9C"/>
    <w:rsid w:val="1BB39ADA"/>
    <w:rsid w:val="1BB4512E"/>
    <w:rsid w:val="1BC690EE"/>
    <w:rsid w:val="1BCFDB24"/>
    <w:rsid w:val="1BED7D12"/>
    <w:rsid w:val="1BEF6383"/>
    <w:rsid w:val="1BF0BC4F"/>
    <w:rsid w:val="1C090267"/>
    <w:rsid w:val="1C0C4F74"/>
    <w:rsid w:val="1C1BB73E"/>
    <w:rsid w:val="1C25558F"/>
    <w:rsid w:val="1C2AB52F"/>
    <w:rsid w:val="1C2CA089"/>
    <w:rsid w:val="1C2FA48C"/>
    <w:rsid w:val="1C3F22B2"/>
    <w:rsid w:val="1C44F2BA"/>
    <w:rsid w:val="1C46DC02"/>
    <w:rsid w:val="1C5B2B80"/>
    <w:rsid w:val="1C5D5E27"/>
    <w:rsid w:val="1C62EC0E"/>
    <w:rsid w:val="1C746996"/>
    <w:rsid w:val="1C74C042"/>
    <w:rsid w:val="1C80D836"/>
    <w:rsid w:val="1C838584"/>
    <w:rsid w:val="1C89F88B"/>
    <w:rsid w:val="1CA1268A"/>
    <w:rsid w:val="1CA43E58"/>
    <w:rsid w:val="1CA8BDB1"/>
    <w:rsid w:val="1CAEC581"/>
    <w:rsid w:val="1CB120C3"/>
    <w:rsid w:val="1CB3C253"/>
    <w:rsid w:val="1CC3AF08"/>
    <w:rsid w:val="1CCBFCDC"/>
    <w:rsid w:val="1CCE255C"/>
    <w:rsid w:val="1CF40B18"/>
    <w:rsid w:val="1CF95D46"/>
    <w:rsid w:val="1CFDDC5E"/>
    <w:rsid w:val="1CFE811A"/>
    <w:rsid w:val="1D0251CD"/>
    <w:rsid w:val="1D1A5F86"/>
    <w:rsid w:val="1D1F8F9F"/>
    <w:rsid w:val="1D20E29F"/>
    <w:rsid w:val="1D2458FE"/>
    <w:rsid w:val="1D259663"/>
    <w:rsid w:val="1D28D3B0"/>
    <w:rsid w:val="1D376149"/>
    <w:rsid w:val="1D4156B0"/>
    <w:rsid w:val="1D4C4BC6"/>
    <w:rsid w:val="1D5D73F9"/>
    <w:rsid w:val="1D60EE47"/>
    <w:rsid w:val="1D610E4F"/>
    <w:rsid w:val="1D63919E"/>
    <w:rsid w:val="1D6AC182"/>
    <w:rsid w:val="1D76DBF9"/>
    <w:rsid w:val="1D8232E7"/>
    <w:rsid w:val="1D8E5BB4"/>
    <w:rsid w:val="1D900FE0"/>
    <w:rsid w:val="1D9DF35E"/>
    <w:rsid w:val="1DAF4A7F"/>
    <w:rsid w:val="1DBF7D8D"/>
    <w:rsid w:val="1DC21C68"/>
    <w:rsid w:val="1DF1392E"/>
    <w:rsid w:val="1DF42AB5"/>
    <w:rsid w:val="1E00F1B0"/>
    <w:rsid w:val="1E0AE60F"/>
    <w:rsid w:val="1E0FBF66"/>
    <w:rsid w:val="1E1044DC"/>
    <w:rsid w:val="1E14F3C4"/>
    <w:rsid w:val="1E19FE31"/>
    <w:rsid w:val="1E36353B"/>
    <w:rsid w:val="1E3D4F27"/>
    <w:rsid w:val="1E3E2934"/>
    <w:rsid w:val="1E3FCA06"/>
    <w:rsid w:val="1E448E12"/>
    <w:rsid w:val="1E585C36"/>
    <w:rsid w:val="1E75E410"/>
    <w:rsid w:val="1E8133B3"/>
    <w:rsid w:val="1E85E0C7"/>
    <w:rsid w:val="1E86E544"/>
    <w:rsid w:val="1E8BF6DD"/>
    <w:rsid w:val="1E8E90CB"/>
    <w:rsid w:val="1EA2B88B"/>
    <w:rsid w:val="1EBD0542"/>
    <w:rsid w:val="1ED83B3D"/>
    <w:rsid w:val="1EFD91C9"/>
    <w:rsid w:val="1F023ED4"/>
    <w:rsid w:val="1F0AF6D6"/>
    <w:rsid w:val="1F0B3066"/>
    <w:rsid w:val="1F13F64C"/>
    <w:rsid w:val="1F152A01"/>
    <w:rsid w:val="1F16EA4B"/>
    <w:rsid w:val="1F1F92B8"/>
    <w:rsid w:val="1F365366"/>
    <w:rsid w:val="1F426357"/>
    <w:rsid w:val="1F47E4A7"/>
    <w:rsid w:val="1F49E77D"/>
    <w:rsid w:val="1F4F602F"/>
    <w:rsid w:val="1F659958"/>
    <w:rsid w:val="1F7A2391"/>
    <w:rsid w:val="1F7B385F"/>
    <w:rsid w:val="1F8A8656"/>
    <w:rsid w:val="1F8D0FAA"/>
    <w:rsid w:val="1F8E3000"/>
    <w:rsid w:val="1F922A7A"/>
    <w:rsid w:val="1F9AF052"/>
    <w:rsid w:val="1FADFFF6"/>
    <w:rsid w:val="1FB90083"/>
    <w:rsid w:val="1FB9F5D2"/>
    <w:rsid w:val="1FBBC0F3"/>
    <w:rsid w:val="1FEE1CC8"/>
    <w:rsid w:val="1FF487A3"/>
    <w:rsid w:val="1FF4CC89"/>
    <w:rsid w:val="1FF5C613"/>
    <w:rsid w:val="201217F8"/>
    <w:rsid w:val="2013F26E"/>
    <w:rsid w:val="20153D56"/>
    <w:rsid w:val="201F3D11"/>
    <w:rsid w:val="201FD98B"/>
    <w:rsid w:val="2030FE08"/>
    <w:rsid w:val="2031CC2D"/>
    <w:rsid w:val="2037EF02"/>
    <w:rsid w:val="203D91A0"/>
    <w:rsid w:val="203E9DE9"/>
    <w:rsid w:val="204E3D88"/>
    <w:rsid w:val="206B969F"/>
    <w:rsid w:val="2074E7C5"/>
    <w:rsid w:val="207B9C1A"/>
    <w:rsid w:val="2081476B"/>
    <w:rsid w:val="20954B44"/>
    <w:rsid w:val="209C122D"/>
    <w:rsid w:val="20A8C9DC"/>
    <w:rsid w:val="20AD8BE9"/>
    <w:rsid w:val="20CB580B"/>
    <w:rsid w:val="20CE906E"/>
    <w:rsid w:val="20CECB4D"/>
    <w:rsid w:val="20E3AA3C"/>
    <w:rsid w:val="20E94098"/>
    <w:rsid w:val="20EFD753"/>
    <w:rsid w:val="20FBA692"/>
    <w:rsid w:val="210458ED"/>
    <w:rsid w:val="210C5F62"/>
    <w:rsid w:val="211593C4"/>
    <w:rsid w:val="211767E2"/>
    <w:rsid w:val="21278CDC"/>
    <w:rsid w:val="2131E864"/>
    <w:rsid w:val="21393247"/>
    <w:rsid w:val="2139A1AE"/>
    <w:rsid w:val="213EA6ED"/>
    <w:rsid w:val="214222E4"/>
    <w:rsid w:val="214C3670"/>
    <w:rsid w:val="214F3271"/>
    <w:rsid w:val="2150C6C3"/>
    <w:rsid w:val="2150D387"/>
    <w:rsid w:val="2155C3AB"/>
    <w:rsid w:val="2158DBD3"/>
    <w:rsid w:val="215E871E"/>
    <w:rsid w:val="21620B37"/>
    <w:rsid w:val="2162ACF9"/>
    <w:rsid w:val="21666AD0"/>
    <w:rsid w:val="2170EC75"/>
    <w:rsid w:val="217E4503"/>
    <w:rsid w:val="21847AF7"/>
    <w:rsid w:val="21873FAE"/>
    <w:rsid w:val="2198527B"/>
    <w:rsid w:val="219ABC51"/>
    <w:rsid w:val="21A6A8E2"/>
    <w:rsid w:val="21A7A0F7"/>
    <w:rsid w:val="21AC665B"/>
    <w:rsid w:val="21B2E68E"/>
    <w:rsid w:val="21BC2CF8"/>
    <w:rsid w:val="21BE1A86"/>
    <w:rsid w:val="21C3396E"/>
    <w:rsid w:val="21C8E89E"/>
    <w:rsid w:val="21D3A9AA"/>
    <w:rsid w:val="21D52447"/>
    <w:rsid w:val="21D6323C"/>
    <w:rsid w:val="21EAB5A8"/>
    <w:rsid w:val="21EEA160"/>
    <w:rsid w:val="21EFBF1B"/>
    <w:rsid w:val="21F21166"/>
    <w:rsid w:val="21FAB931"/>
    <w:rsid w:val="220D15B9"/>
    <w:rsid w:val="22195B57"/>
    <w:rsid w:val="222615D1"/>
    <w:rsid w:val="2226DCAA"/>
    <w:rsid w:val="222F375A"/>
    <w:rsid w:val="223505D2"/>
    <w:rsid w:val="223735F1"/>
    <w:rsid w:val="22464E0A"/>
    <w:rsid w:val="224B5621"/>
    <w:rsid w:val="2256DD71"/>
    <w:rsid w:val="225AFB40"/>
    <w:rsid w:val="225DF4E6"/>
    <w:rsid w:val="226020D2"/>
    <w:rsid w:val="226209ED"/>
    <w:rsid w:val="226E6D80"/>
    <w:rsid w:val="227036B4"/>
    <w:rsid w:val="22798C4B"/>
    <w:rsid w:val="2296C2A8"/>
    <w:rsid w:val="22A89498"/>
    <w:rsid w:val="22AB5CC5"/>
    <w:rsid w:val="22B0539A"/>
    <w:rsid w:val="22B06A21"/>
    <w:rsid w:val="22BCBAF9"/>
    <w:rsid w:val="22BD375A"/>
    <w:rsid w:val="22CBA00D"/>
    <w:rsid w:val="22D56AFB"/>
    <w:rsid w:val="22EF9C2F"/>
    <w:rsid w:val="22F8EACA"/>
    <w:rsid w:val="22FB18CE"/>
    <w:rsid w:val="22FFA177"/>
    <w:rsid w:val="2311A792"/>
    <w:rsid w:val="23248244"/>
    <w:rsid w:val="2344DB0B"/>
    <w:rsid w:val="2348AE93"/>
    <w:rsid w:val="2349BD63"/>
    <w:rsid w:val="23525772"/>
    <w:rsid w:val="2355F207"/>
    <w:rsid w:val="236A07BE"/>
    <w:rsid w:val="2373B7E5"/>
    <w:rsid w:val="237D44C9"/>
    <w:rsid w:val="237DE8F7"/>
    <w:rsid w:val="23803DD8"/>
    <w:rsid w:val="2381118B"/>
    <w:rsid w:val="23868609"/>
    <w:rsid w:val="238F29F8"/>
    <w:rsid w:val="23C39311"/>
    <w:rsid w:val="23C66771"/>
    <w:rsid w:val="23DB116E"/>
    <w:rsid w:val="23DD16A1"/>
    <w:rsid w:val="23DE3A8F"/>
    <w:rsid w:val="23DEF89C"/>
    <w:rsid w:val="23E18770"/>
    <w:rsid w:val="23F5CBE2"/>
    <w:rsid w:val="23FBDC03"/>
    <w:rsid w:val="2403C3C9"/>
    <w:rsid w:val="24211592"/>
    <w:rsid w:val="242A9C80"/>
    <w:rsid w:val="24390A38"/>
    <w:rsid w:val="243AA9C1"/>
    <w:rsid w:val="243C2E99"/>
    <w:rsid w:val="244B4A7C"/>
    <w:rsid w:val="245ECD05"/>
    <w:rsid w:val="246E237E"/>
    <w:rsid w:val="247E48A2"/>
    <w:rsid w:val="24889136"/>
    <w:rsid w:val="24895083"/>
    <w:rsid w:val="248F9E47"/>
    <w:rsid w:val="24901CB2"/>
    <w:rsid w:val="24944527"/>
    <w:rsid w:val="249875FF"/>
    <w:rsid w:val="2499750B"/>
    <w:rsid w:val="24A88ED4"/>
    <w:rsid w:val="24A9BC30"/>
    <w:rsid w:val="24ADD5ED"/>
    <w:rsid w:val="24BF871A"/>
    <w:rsid w:val="24CA662D"/>
    <w:rsid w:val="250778EA"/>
    <w:rsid w:val="2508CF63"/>
    <w:rsid w:val="250FA738"/>
    <w:rsid w:val="25107624"/>
    <w:rsid w:val="2511DC93"/>
    <w:rsid w:val="2516EE97"/>
    <w:rsid w:val="251AE75D"/>
    <w:rsid w:val="25388337"/>
    <w:rsid w:val="253A0BF3"/>
    <w:rsid w:val="2540E8A8"/>
    <w:rsid w:val="254D0264"/>
    <w:rsid w:val="255F6775"/>
    <w:rsid w:val="255FBF90"/>
    <w:rsid w:val="256043FA"/>
    <w:rsid w:val="2567E131"/>
    <w:rsid w:val="257739CA"/>
    <w:rsid w:val="2586A2E2"/>
    <w:rsid w:val="25883737"/>
    <w:rsid w:val="259C2B88"/>
    <w:rsid w:val="25A911C5"/>
    <w:rsid w:val="25CD79AC"/>
    <w:rsid w:val="25D1CC4F"/>
    <w:rsid w:val="25D2ADAC"/>
    <w:rsid w:val="25D4DA99"/>
    <w:rsid w:val="25DE514A"/>
    <w:rsid w:val="25ECA95E"/>
    <w:rsid w:val="2603F8A6"/>
    <w:rsid w:val="26105B78"/>
    <w:rsid w:val="2612818B"/>
    <w:rsid w:val="261BEC61"/>
    <w:rsid w:val="26244097"/>
    <w:rsid w:val="2632EA90"/>
    <w:rsid w:val="26445F35"/>
    <w:rsid w:val="2646758B"/>
    <w:rsid w:val="264FF0B8"/>
    <w:rsid w:val="2667525C"/>
    <w:rsid w:val="266BB831"/>
    <w:rsid w:val="2674042D"/>
    <w:rsid w:val="267675BE"/>
    <w:rsid w:val="26852277"/>
    <w:rsid w:val="268D5583"/>
    <w:rsid w:val="268EEF18"/>
    <w:rsid w:val="26905AA2"/>
    <w:rsid w:val="26A79C2B"/>
    <w:rsid w:val="26AA07E1"/>
    <w:rsid w:val="26B17867"/>
    <w:rsid w:val="26B51F62"/>
    <w:rsid w:val="26BBAE85"/>
    <w:rsid w:val="26BCB8DD"/>
    <w:rsid w:val="26C0DE4D"/>
    <w:rsid w:val="26C6AAC0"/>
    <w:rsid w:val="26D1B541"/>
    <w:rsid w:val="26D2DF21"/>
    <w:rsid w:val="26D53125"/>
    <w:rsid w:val="26E92E65"/>
    <w:rsid w:val="2701B9CD"/>
    <w:rsid w:val="2703369A"/>
    <w:rsid w:val="271EEEAD"/>
    <w:rsid w:val="272300AE"/>
    <w:rsid w:val="2731B26A"/>
    <w:rsid w:val="2740E001"/>
    <w:rsid w:val="2740F960"/>
    <w:rsid w:val="27518D1A"/>
    <w:rsid w:val="275577AF"/>
    <w:rsid w:val="2757829D"/>
    <w:rsid w:val="2762F13A"/>
    <w:rsid w:val="27679398"/>
    <w:rsid w:val="276A33CB"/>
    <w:rsid w:val="2770E863"/>
    <w:rsid w:val="27781DED"/>
    <w:rsid w:val="27867FC6"/>
    <w:rsid w:val="278CAEA5"/>
    <w:rsid w:val="279A8C29"/>
    <w:rsid w:val="279EEACF"/>
    <w:rsid w:val="27C02106"/>
    <w:rsid w:val="27C2F4E1"/>
    <w:rsid w:val="27C931E6"/>
    <w:rsid w:val="27CC4206"/>
    <w:rsid w:val="27DA8296"/>
    <w:rsid w:val="27E39ECD"/>
    <w:rsid w:val="27E7B249"/>
    <w:rsid w:val="27E90511"/>
    <w:rsid w:val="27F4E6DA"/>
    <w:rsid w:val="27F837B2"/>
    <w:rsid w:val="27F957F3"/>
    <w:rsid w:val="27FD4060"/>
    <w:rsid w:val="28060AB7"/>
    <w:rsid w:val="2812461F"/>
    <w:rsid w:val="28125AEA"/>
    <w:rsid w:val="2818CEC0"/>
    <w:rsid w:val="28202819"/>
    <w:rsid w:val="283B2943"/>
    <w:rsid w:val="283CE0DB"/>
    <w:rsid w:val="283F7A2E"/>
    <w:rsid w:val="2843A324"/>
    <w:rsid w:val="284686BE"/>
    <w:rsid w:val="2857274A"/>
    <w:rsid w:val="285B7D8C"/>
    <w:rsid w:val="285D53C5"/>
    <w:rsid w:val="286DB665"/>
    <w:rsid w:val="287DD1EC"/>
    <w:rsid w:val="28899F23"/>
    <w:rsid w:val="288EAE8A"/>
    <w:rsid w:val="2894490B"/>
    <w:rsid w:val="28ABF15C"/>
    <w:rsid w:val="28AF103F"/>
    <w:rsid w:val="28B0270A"/>
    <w:rsid w:val="28B630B4"/>
    <w:rsid w:val="28B79EC2"/>
    <w:rsid w:val="28BB55A4"/>
    <w:rsid w:val="28C5E82E"/>
    <w:rsid w:val="28EB0BDE"/>
    <w:rsid w:val="2905D863"/>
    <w:rsid w:val="2920A5A9"/>
    <w:rsid w:val="29365C8A"/>
    <w:rsid w:val="293889B9"/>
    <w:rsid w:val="293A64C6"/>
    <w:rsid w:val="2947E63F"/>
    <w:rsid w:val="29516C3E"/>
    <w:rsid w:val="2951B6E5"/>
    <w:rsid w:val="295C627A"/>
    <w:rsid w:val="295FEF93"/>
    <w:rsid w:val="2968A955"/>
    <w:rsid w:val="29699903"/>
    <w:rsid w:val="296EAE44"/>
    <w:rsid w:val="297DF34C"/>
    <w:rsid w:val="2992C63E"/>
    <w:rsid w:val="299808E6"/>
    <w:rsid w:val="29A0A3A0"/>
    <w:rsid w:val="29BA14C8"/>
    <w:rsid w:val="29BD164B"/>
    <w:rsid w:val="29C500C6"/>
    <w:rsid w:val="29CA834B"/>
    <w:rsid w:val="29D0A09D"/>
    <w:rsid w:val="29EBEED5"/>
    <w:rsid w:val="29F38842"/>
    <w:rsid w:val="29FD3946"/>
    <w:rsid w:val="2A012C85"/>
    <w:rsid w:val="2A047B17"/>
    <w:rsid w:val="2A14499A"/>
    <w:rsid w:val="2A1AEC83"/>
    <w:rsid w:val="2A2001FD"/>
    <w:rsid w:val="2A370ED6"/>
    <w:rsid w:val="2A390EDA"/>
    <w:rsid w:val="2A3F821A"/>
    <w:rsid w:val="2A415B54"/>
    <w:rsid w:val="2A59CB09"/>
    <w:rsid w:val="2A5C11F4"/>
    <w:rsid w:val="2A63644B"/>
    <w:rsid w:val="2A666C21"/>
    <w:rsid w:val="2A86E6D1"/>
    <w:rsid w:val="2A9559FE"/>
    <w:rsid w:val="2AA3129A"/>
    <w:rsid w:val="2AA34DAD"/>
    <w:rsid w:val="2AA4C437"/>
    <w:rsid w:val="2AA6A147"/>
    <w:rsid w:val="2AAC7044"/>
    <w:rsid w:val="2AB1A80A"/>
    <w:rsid w:val="2AC421F8"/>
    <w:rsid w:val="2ACE7B69"/>
    <w:rsid w:val="2AD56B96"/>
    <w:rsid w:val="2AD69172"/>
    <w:rsid w:val="2AD6C9FB"/>
    <w:rsid w:val="2ADC0B83"/>
    <w:rsid w:val="2AEA7D63"/>
    <w:rsid w:val="2AED6AB5"/>
    <w:rsid w:val="2AED9AA7"/>
    <w:rsid w:val="2AF34B9A"/>
    <w:rsid w:val="2AFBAB8E"/>
    <w:rsid w:val="2AFC4A72"/>
    <w:rsid w:val="2B0427BC"/>
    <w:rsid w:val="2B0C113E"/>
    <w:rsid w:val="2B0D4FDF"/>
    <w:rsid w:val="2B0F2DD7"/>
    <w:rsid w:val="2B130ED2"/>
    <w:rsid w:val="2B16C3CD"/>
    <w:rsid w:val="2B565F5E"/>
    <w:rsid w:val="2B603F50"/>
    <w:rsid w:val="2B79E5CF"/>
    <w:rsid w:val="2B7D64F4"/>
    <w:rsid w:val="2B913CD0"/>
    <w:rsid w:val="2B944F70"/>
    <w:rsid w:val="2BADA42A"/>
    <w:rsid w:val="2BB9A149"/>
    <w:rsid w:val="2BC749F6"/>
    <w:rsid w:val="2BCC3EC3"/>
    <w:rsid w:val="2BD2C2BB"/>
    <w:rsid w:val="2BD9A1F6"/>
    <w:rsid w:val="2BDD2606"/>
    <w:rsid w:val="2BE1F6BA"/>
    <w:rsid w:val="2BEB30B5"/>
    <w:rsid w:val="2BEC22FB"/>
    <w:rsid w:val="2BFC3AE3"/>
    <w:rsid w:val="2C0C10E9"/>
    <w:rsid w:val="2C114315"/>
    <w:rsid w:val="2C287AFE"/>
    <w:rsid w:val="2C29FADB"/>
    <w:rsid w:val="2C2C91EC"/>
    <w:rsid w:val="2C32F647"/>
    <w:rsid w:val="2C340694"/>
    <w:rsid w:val="2C3E68ED"/>
    <w:rsid w:val="2C456B4A"/>
    <w:rsid w:val="2C4D3A19"/>
    <w:rsid w:val="2C603E92"/>
    <w:rsid w:val="2C790E47"/>
    <w:rsid w:val="2C87A19A"/>
    <w:rsid w:val="2C8F5443"/>
    <w:rsid w:val="2C8FA472"/>
    <w:rsid w:val="2C97A7F4"/>
    <w:rsid w:val="2C99377C"/>
    <w:rsid w:val="2CA15C6E"/>
    <w:rsid w:val="2CB349D7"/>
    <w:rsid w:val="2CBA29FF"/>
    <w:rsid w:val="2CC7C119"/>
    <w:rsid w:val="2CCF4606"/>
    <w:rsid w:val="2CD7E221"/>
    <w:rsid w:val="2CE3877A"/>
    <w:rsid w:val="2CE40A27"/>
    <w:rsid w:val="2CE84FAE"/>
    <w:rsid w:val="2CF9DC24"/>
    <w:rsid w:val="2D044104"/>
    <w:rsid w:val="2D05DEFA"/>
    <w:rsid w:val="2D0795A0"/>
    <w:rsid w:val="2D08415F"/>
    <w:rsid w:val="2D097870"/>
    <w:rsid w:val="2D136960"/>
    <w:rsid w:val="2D13DECE"/>
    <w:rsid w:val="2D176E96"/>
    <w:rsid w:val="2D2927EF"/>
    <w:rsid w:val="2D321EA3"/>
    <w:rsid w:val="2D3BD421"/>
    <w:rsid w:val="2D3C1BD9"/>
    <w:rsid w:val="2D4AD55E"/>
    <w:rsid w:val="2D4D8BDA"/>
    <w:rsid w:val="2D623E7E"/>
    <w:rsid w:val="2D8544A3"/>
    <w:rsid w:val="2D85F03B"/>
    <w:rsid w:val="2D864D82"/>
    <w:rsid w:val="2D96D63F"/>
    <w:rsid w:val="2D9E170B"/>
    <w:rsid w:val="2DA1FF0F"/>
    <w:rsid w:val="2DACBB6A"/>
    <w:rsid w:val="2DAE8700"/>
    <w:rsid w:val="2DBC24F9"/>
    <w:rsid w:val="2DBCF9A3"/>
    <w:rsid w:val="2DCC0CAD"/>
    <w:rsid w:val="2DD6FA08"/>
    <w:rsid w:val="2DD94BF1"/>
    <w:rsid w:val="2DE2DBF5"/>
    <w:rsid w:val="2DEA965F"/>
    <w:rsid w:val="2DF5CB82"/>
    <w:rsid w:val="2DF82A89"/>
    <w:rsid w:val="2DFBC849"/>
    <w:rsid w:val="2E03062D"/>
    <w:rsid w:val="2E03A299"/>
    <w:rsid w:val="2E22F60A"/>
    <w:rsid w:val="2E3603F3"/>
    <w:rsid w:val="2E3D5BF8"/>
    <w:rsid w:val="2E54D826"/>
    <w:rsid w:val="2E552494"/>
    <w:rsid w:val="2E6BFCE5"/>
    <w:rsid w:val="2E8A6FF7"/>
    <w:rsid w:val="2E9DF46E"/>
    <w:rsid w:val="2EA55A40"/>
    <w:rsid w:val="2EB33EF7"/>
    <w:rsid w:val="2EBD8BEA"/>
    <w:rsid w:val="2EC356BD"/>
    <w:rsid w:val="2ECCFADE"/>
    <w:rsid w:val="2ED04278"/>
    <w:rsid w:val="2EE803E1"/>
    <w:rsid w:val="2EF498A9"/>
    <w:rsid w:val="2F00D787"/>
    <w:rsid w:val="2F0198DC"/>
    <w:rsid w:val="2F02D0E7"/>
    <w:rsid w:val="2F191524"/>
    <w:rsid w:val="2F1BF31E"/>
    <w:rsid w:val="2F1C2871"/>
    <w:rsid w:val="2F1F2FBA"/>
    <w:rsid w:val="2F24ECA0"/>
    <w:rsid w:val="2F279EB8"/>
    <w:rsid w:val="2F2C0C9D"/>
    <w:rsid w:val="2F314E13"/>
    <w:rsid w:val="2F36537E"/>
    <w:rsid w:val="2F3C5E56"/>
    <w:rsid w:val="2F6C9859"/>
    <w:rsid w:val="2F6CB325"/>
    <w:rsid w:val="2F7BBCDF"/>
    <w:rsid w:val="2F88DD77"/>
    <w:rsid w:val="2F945C6E"/>
    <w:rsid w:val="2F983E40"/>
    <w:rsid w:val="2F9D0228"/>
    <w:rsid w:val="2FA794FD"/>
    <w:rsid w:val="2FAA0179"/>
    <w:rsid w:val="2FB63B87"/>
    <w:rsid w:val="2FBAD742"/>
    <w:rsid w:val="2FC58773"/>
    <w:rsid w:val="2FC72158"/>
    <w:rsid w:val="2FD2A41A"/>
    <w:rsid w:val="2FD46EF9"/>
    <w:rsid w:val="2FED34D0"/>
    <w:rsid w:val="2FF68C65"/>
    <w:rsid w:val="2FFE6FC3"/>
    <w:rsid w:val="2FFE8BCD"/>
    <w:rsid w:val="30109F59"/>
    <w:rsid w:val="3013834E"/>
    <w:rsid w:val="302251AE"/>
    <w:rsid w:val="3035BDB0"/>
    <w:rsid w:val="304E1134"/>
    <w:rsid w:val="3054BB37"/>
    <w:rsid w:val="30621FB1"/>
    <w:rsid w:val="3066CA47"/>
    <w:rsid w:val="3067C2E9"/>
    <w:rsid w:val="306C69DD"/>
    <w:rsid w:val="3076B882"/>
    <w:rsid w:val="3084B1D5"/>
    <w:rsid w:val="30881C0C"/>
    <w:rsid w:val="309330F9"/>
    <w:rsid w:val="30A05388"/>
    <w:rsid w:val="30A441CF"/>
    <w:rsid w:val="30AF1902"/>
    <w:rsid w:val="30AFB5AE"/>
    <w:rsid w:val="30B535B3"/>
    <w:rsid w:val="30C1F0E8"/>
    <w:rsid w:val="30DE5DE3"/>
    <w:rsid w:val="30DF4B7C"/>
    <w:rsid w:val="30E6CB66"/>
    <w:rsid w:val="30EE9219"/>
    <w:rsid w:val="30FA6E60"/>
    <w:rsid w:val="30FD578E"/>
    <w:rsid w:val="30FEA24C"/>
    <w:rsid w:val="31070FB7"/>
    <w:rsid w:val="3107D9BA"/>
    <w:rsid w:val="310C8908"/>
    <w:rsid w:val="31158339"/>
    <w:rsid w:val="311AB1B3"/>
    <w:rsid w:val="312380C6"/>
    <w:rsid w:val="31243111"/>
    <w:rsid w:val="3129E385"/>
    <w:rsid w:val="3132EC88"/>
    <w:rsid w:val="31356CE7"/>
    <w:rsid w:val="313A11FF"/>
    <w:rsid w:val="31489F6E"/>
    <w:rsid w:val="31501D99"/>
    <w:rsid w:val="3157627E"/>
    <w:rsid w:val="3157A35C"/>
    <w:rsid w:val="315FAA10"/>
    <w:rsid w:val="31721FEB"/>
    <w:rsid w:val="3173C490"/>
    <w:rsid w:val="317AAC55"/>
    <w:rsid w:val="3198E60F"/>
    <w:rsid w:val="31A7006A"/>
    <w:rsid w:val="31AAD1F2"/>
    <w:rsid w:val="31AD18AA"/>
    <w:rsid w:val="31BF2779"/>
    <w:rsid w:val="31C3D939"/>
    <w:rsid w:val="31C77020"/>
    <w:rsid w:val="31C820EB"/>
    <w:rsid w:val="31D1CE12"/>
    <w:rsid w:val="31D2B888"/>
    <w:rsid w:val="31DBB282"/>
    <w:rsid w:val="31E9C97C"/>
    <w:rsid w:val="31EF4B07"/>
    <w:rsid w:val="32069406"/>
    <w:rsid w:val="320F9361"/>
    <w:rsid w:val="3212B8C4"/>
    <w:rsid w:val="3221F4D5"/>
    <w:rsid w:val="322452B5"/>
    <w:rsid w:val="3225CE1A"/>
    <w:rsid w:val="3226FB05"/>
    <w:rsid w:val="322B45B7"/>
    <w:rsid w:val="32401D54"/>
    <w:rsid w:val="324138CA"/>
    <w:rsid w:val="3244518D"/>
    <w:rsid w:val="3245FF8D"/>
    <w:rsid w:val="3254E2B2"/>
    <w:rsid w:val="3268664C"/>
    <w:rsid w:val="326D557C"/>
    <w:rsid w:val="3294656A"/>
    <w:rsid w:val="3296F587"/>
    <w:rsid w:val="32AE0D00"/>
    <w:rsid w:val="32AE599D"/>
    <w:rsid w:val="32BCC160"/>
    <w:rsid w:val="32BF0697"/>
    <w:rsid w:val="32C08B13"/>
    <w:rsid w:val="32C6D03C"/>
    <w:rsid w:val="32DC080F"/>
    <w:rsid w:val="32DCEF98"/>
    <w:rsid w:val="32DF73AE"/>
    <w:rsid w:val="32E1470C"/>
    <w:rsid w:val="32E707EE"/>
    <w:rsid w:val="32F63AC8"/>
    <w:rsid w:val="32F7193D"/>
    <w:rsid w:val="32F78B0A"/>
    <w:rsid w:val="32F9BD2B"/>
    <w:rsid w:val="32FDBD6F"/>
    <w:rsid w:val="32FFD067"/>
    <w:rsid w:val="33094D55"/>
    <w:rsid w:val="33107B49"/>
    <w:rsid w:val="33381ACE"/>
    <w:rsid w:val="333F8F28"/>
    <w:rsid w:val="3343291A"/>
    <w:rsid w:val="334E5E60"/>
    <w:rsid w:val="335E509A"/>
    <w:rsid w:val="337685C9"/>
    <w:rsid w:val="337A6CF8"/>
    <w:rsid w:val="337C9E48"/>
    <w:rsid w:val="338C421F"/>
    <w:rsid w:val="339DE86F"/>
    <w:rsid w:val="33AA0316"/>
    <w:rsid w:val="33B9F37F"/>
    <w:rsid w:val="33C6BEA3"/>
    <w:rsid w:val="33C93C45"/>
    <w:rsid w:val="33CE7153"/>
    <w:rsid w:val="33D4DF81"/>
    <w:rsid w:val="33D8F027"/>
    <w:rsid w:val="33E931F3"/>
    <w:rsid w:val="33FE71FB"/>
    <w:rsid w:val="33FEAAE6"/>
    <w:rsid w:val="3417C7BB"/>
    <w:rsid w:val="34212249"/>
    <w:rsid w:val="34244280"/>
    <w:rsid w:val="342DC449"/>
    <w:rsid w:val="3431A271"/>
    <w:rsid w:val="3433555B"/>
    <w:rsid w:val="344C59BD"/>
    <w:rsid w:val="34511666"/>
    <w:rsid w:val="3452A620"/>
    <w:rsid w:val="345F5314"/>
    <w:rsid w:val="34661377"/>
    <w:rsid w:val="34681D90"/>
    <w:rsid w:val="346A7609"/>
    <w:rsid w:val="348AE5B6"/>
    <w:rsid w:val="34951F1F"/>
    <w:rsid w:val="349ABCC0"/>
    <w:rsid w:val="349CF83C"/>
    <w:rsid w:val="349D1861"/>
    <w:rsid w:val="34A1EB81"/>
    <w:rsid w:val="34A75105"/>
    <w:rsid w:val="34A7AD18"/>
    <w:rsid w:val="34B81943"/>
    <w:rsid w:val="34BA62A3"/>
    <w:rsid w:val="34CAA06C"/>
    <w:rsid w:val="34CABF4E"/>
    <w:rsid w:val="34CBFF1D"/>
    <w:rsid w:val="34D2A349"/>
    <w:rsid w:val="34DB20D3"/>
    <w:rsid w:val="34DDE397"/>
    <w:rsid w:val="34E5B045"/>
    <w:rsid w:val="34EA03AE"/>
    <w:rsid w:val="34EEB95E"/>
    <w:rsid w:val="34FA56CA"/>
    <w:rsid w:val="34FBD98F"/>
    <w:rsid w:val="3510B6A9"/>
    <w:rsid w:val="3514DF7B"/>
    <w:rsid w:val="3519420E"/>
    <w:rsid w:val="3521415C"/>
    <w:rsid w:val="3521F705"/>
    <w:rsid w:val="35282893"/>
    <w:rsid w:val="3529202F"/>
    <w:rsid w:val="352C8D06"/>
    <w:rsid w:val="35367B34"/>
    <w:rsid w:val="353C60E7"/>
    <w:rsid w:val="3544C009"/>
    <w:rsid w:val="3549AC99"/>
    <w:rsid w:val="355C0E2C"/>
    <w:rsid w:val="355FB8EF"/>
    <w:rsid w:val="358D56A5"/>
    <w:rsid w:val="358E9777"/>
    <w:rsid w:val="359E3653"/>
    <w:rsid w:val="35A4F477"/>
    <w:rsid w:val="35A6ED68"/>
    <w:rsid w:val="35AD45C2"/>
    <w:rsid w:val="35B4DF04"/>
    <w:rsid w:val="35CA9EB8"/>
    <w:rsid w:val="35D4C57D"/>
    <w:rsid w:val="35DCB303"/>
    <w:rsid w:val="35E6F4A9"/>
    <w:rsid w:val="35EB2631"/>
    <w:rsid w:val="35F00FA1"/>
    <w:rsid w:val="35FB2801"/>
    <w:rsid w:val="35FDA002"/>
    <w:rsid w:val="35FF8B3D"/>
    <w:rsid w:val="36074FAF"/>
    <w:rsid w:val="361A415F"/>
    <w:rsid w:val="361E68AF"/>
    <w:rsid w:val="362970B7"/>
    <w:rsid w:val="362A59A3"/>
    <w:rsid w:val="3641D782"/>
    <w:rsid w:val="365FD890"/>
    <w:rsid w:val="3681C941"/>
    <w:rsid w:val="36991BBA"/>
    <w:rsid w:val="36A77602"/>
    <w:rsid w:val="36AC4E4F"/>
    <w:rsid w:val="36B50779"/>
    <w:rsid w:val="36BE2A2F"/>
    <w:rsid w:val="36BEBA43"/>
    <w:rsid w:val="36BF1F61"/>
    <w:rsid w:val="36D3266F"/>
    <w:rsid w:val="36D61C19"/>
    <w:rsid w:val="36D7223E"/>
    <w:rsid w:val="36DB3448"/>
    <w:rsid w:val="36E45CF4"/>
    <w:rsid w:val="36EAD4C5"/>
    <w:rsid w:val="36F39D2C"/>
    <w:rsid w:val="36F3C946"/>
    <w:rsid w:val="370C8FE5"/>
    <w:rsid w:val="3717FDD6"/>
    <w:rsid w:val="371817AB"/>
    <w:rsid w:val="371A4FA5"/>
    <w:rsid w:val="37269FD6"/>
    <w:rsid w:val="37489230"/>
    <w:rsid w:val="375C5708"/>
    <w:rsid w:val="375E3408"/>
    <w:rsid w:val="3761F185"/>
    <w:rsid w:val="37620938"/>
    <w:rsid w:val="37716439"/>
    <w:rsid w:val="3781397F"/>
    <w:rsid w:val="378861C7"/>
    <w:rsid w:val="37897149"/>
    <w:rsid w:val="378C7456"/>
    <w:rsid w:val="3799C35E"/>
    <w:rsid w:val="37B0506B"/>
    <w:rsid w:val="37B0AFF3"/>
    <w:rsid w:val="37B17C57"/>
    <w:rsid w:val="37B3EE9E"/>
    <w:rsid w:val="37B8FD91"/>
    <w:rsid w:val="37D51889"/>
    <w:rsid w:val="37DB8820"/>
    <w:rsid w:val="37E4A382"/>
    <w:rsid w:val="37E5E232"/>
    <w:rsid w:val="37F9E500"/>
    <w:rsid w:val="37FE8954"/>
    <w:rsid w:val="380310F3"/>
    <w:rsid w:val="3805F01C"/>
    <w:rsid w:val="3807C836"/>
    <w:rsid w:val="380C01F3"/>
    <w:rsid w:val="381471B7"/>
    <w:rsid w:val="3832B07D"/>
    <w:rsid w:val="383E3A91"/>
    <w:rsid w:val="3843F0C0"/>
    <w:rsid w:val="38546F00"/>
    <w:rsid w:val="3855391D"/>
    <w:rsid w:val="385CF258"/>
    <w:rsid w:val="38678BBC"/>
    <w:rsid w:val="38680E63"/>
    <w:rsid w:val="38719528"/>
    <w:rsid w:val="38729C7E"/>
    <w:rsid w:val="38782D29"/>
    <w:rsid w:val="387DCFEC"/>
    <w:rsid w:val="387FFD8C"/>
    <w:rsid w:val="388040B8"/>
    <w:rsid w:val="3882B9EA"/>
    <w:rsid w:val="38943476"/>
    <w:rsid w:val="38947A1E"/>
    <w:rsid w:val="389C6937"/>
    <w:rsid w:val="38A6CEBE"/>
    <w:rsid w:val="38BA4513"/>
    <w:rsid w:val="38D45C89"/>
    <w:rsid w:val="38D54672"/>
    <w:rsid w:val="38E35253"/>
    <w:rsid w:val="38E4E684"/>
    <w:rsid w:val="38F2BA93"/>
    <w:rsid w:val="38F7B3A3"/>
    <w:rsid w:val="38FC173D"/>
    <w:rsid w:val="38FF9242"/>
    <w:rsid w:val="3908AFBB"/>
    <w:rsid w:val="390B76D4"/>
    <w:rsid w:val="390E1149"/>
    <w:rsid w:val="39378C01"/>
    <w:rsid w:val="393EAAB7"/>
    <w:rsid w:val="393FEE0A"/>
    <w:rsid w:val="394067C3"/>
    <w:rsid w:val="394730BA"/>
    <w:rsid w:val="3954A5E8"/>
    <w:rsid w:val="3954C997"/>
    <w:rsid w:val="3955CDD1"/>
    <w:rsid w:val="3960B391"/>
    <w:rsid w:val="3960FC71"/>
    <w:rsid w:val="3988C9EB"/>
    <w:rsid w:val="3992B650"/>
    <w:rsid w:val="399E64A8"/>
    <w:rsid w:val="39AC4BD5"/>
    <w:rsid w:val="39AD37E3"/>
    <w:rsid w:val="39B008FB"/>
    <w:rsid w:val="39C51B58"/>
    <w:rsid w:val="39CD5E9F"/>
    <w:rsid w:val="39DCF29D"/>
    <w:rsid w:val="39DFC121"/>
    <w:rsid w:val="39F2B7A4"/>
    <w:rsid w:val="39F9BFC5"/>
    <w:rsid w:val="39FFF8A3"/>
    <w:rsid w:val="3A1E9FA9"/>
    <w:rsid w:val="3A1FF9C8"/>
    <w:rsid w:val="3A32E379"/>
    <w:rsid w:val="3A3481EB"/>
    <w:rsid w:val="3A40FFE4"/>
    <w:rsid w:val="3A46344E"/>
    <w:rsid w:val="3A538F37"/>
    <w:rsid w:val="3A5428B0"/>
    <w:rsid w:val="3A60C2D2"/>
    <w:rsid w:val="3A68F030"/>
    <w:rsid w:val="3A6CF621"/>
    <w:rsid w:val="3A834A83"/>
    <w:rsid w:val="3A989EA7"/>
    <w:rsid w:val="3A9BD9E9"/>
    <w:rsid w:val="3A9F97CE"/>
    <w:rsid w:val="3AA4B16D"/>
    <w:rsid w:val="3AA74579"/>
    <w:rsid w:val="3AB02276"/>
    <w:rsid w:val="3ACD9EC1"/>
    <w:rsid w:val="3ADD1D9E"/>
    <w:rsid w:val="3AEB7B50"/>
    <w:rsid w:val="3AF2F5C6"/>
    <w:rsid w:val="3AFB466E"/>
    <w:rsid w:val="3AFE3B76"/>
    <w:rsid w:val="3B125D66"/>
    <w:rsid w:val="3B14629A"/>
    <w:rsid w:val="3B198340"/>
    <w:rsid w:val="3B1A9D3A"/>
    <w:rsid w:val="3B1EF0D6"/>
    <w:rsid w:val="3B233601"/>
    <w:rsid w:val="3B2EDF5D"/>
    <w:rsid w:val="3B3139FA"/>
    <w:rsid w:val="3B3179AD"/>
    <w:rsid w:val="3B35E59F"/>
    <w:rsid w:val="3B3D18D1"/>
    <w:rsid w:val="3B42CBD7"/>
    <w:rsid w:val="3B44CE79"/>
    <w:rsid w:val="3B4B1DC7"/>
    <w:rsid w:val="3B5417AA"/>
    <w:rsid w:val="3B587BFB"/>
    <w:rsid w:val="3B82E332"/>
    <w:rsid w:val="3B84E278"/>
    <w:rsid w:val="3B8D00BF"/>
    <w:rsid w:val="3B91C00E"/>
    <w:rsid w:val="3B91E658"/>
    <w:rsid w:val="3B99EED4"/>
    <w:rsid w:val="3B9B371C"/>
    <w:rsid w:val="3B9D5B93"/>
    <w:rsid w:val="3B9D74E4"/>
    <w:rsid w:val="3BA3896F"/>
    <w:rsid w:val="3BAB5ED6"/>
    <w:rsid w:val="3BDE4918"/>
    <w:rsid w:val="3BDEE173"/>
    <w:rsid w:val="3BDF0D2E"/>
    <w:rsid w:val="3BE5D837"/>
    <w:rsid w:val="3BEA44D8"/>
    <w:rsid w:val="3BECF357"/>
    <w:rsid w:val="3BF22269"/>
    <w:rsid w:val="3BF7A85A"/>
    <w:rsid w:val="3BFA4015"/>
    <w:rsid w:val="3BFC74D3"/>
    <w:rsid w:val="3C00D9B7"/>
    <w:rsid w:val="3C0A885E"/>
    <w:rsid w:val="3C12F80C"/>
    <w:rsid w:val="3C1C00E1"/>
    <w:rsid w:val="3C1C8746"/>
    <w:rsid w:val="3C2FEAFB"/>
    <w:rsid w:val="3C34E55D"/>
    <w:rsid w:val="3C3E8513"/>
    <w:rsid w:val="3C4B60E5"/>
    <w:rsid w:val="3C4F0934"/>
    <w:rsid w:val="3C557211"/>
    <w:rsid w:val="3C646A79"/>
    <w:rsid w:val="3C6E3764"/>
    <w:rsid w:val="3C814D8D"/>
    <w:rsid w:val="3C875FC1"/>
    <w:rsid w:val="3C92426D"/>
    <w:rsid w:val="3CAA152D"/>
    <w:rsid w:val="3CBE6E78"/>
    <w:rsid w:val="3CC25358"/>
    <w:rsid w:val="3CC9AB58"/>
    <w:rsid w:val="3CCF9307"/>
    <w:rsid w:val="3CD293F3"/>
    <w:rsid w:val="3CDC5E5E"/>
    <w:rsid w:val="3CDD4593"/>
    <w:rsid w:val="3CF05BAA"/>
    <w:rsid w:val="3CF3AE37"/>
    <w:rsid w:val="3D0A20EA"/>
    <w:rsid w:val="3D183E67"/>
    <w:rsid w:val="3D1A2532"/>
    <w:rsid w:val="3D25D258"/>
    <w:rsid w:val="3D2FED2A"/>
    <w:rsid w:val="3D49F98C"/>
    <w:rsid w:val="3D4DB9DE"/>
    <w:rsid w:val="3D581163"/>
    <w:rsid w:val="3D6D8AC9"/>
    <w:rsid w:val="3D700A67"/>
    <w:rsid w:val="3D757A3B"/>
    <w:rsid w:val="3D7858CD"/>
    <w:rsid w:val="3D86B6A5"/>
    <w:rsid w:val="3D91B372"/>
    <w:rsid w:val="3D970D66"/>
    <w:rsid w:val="3DA93972"/>
    <w:rsid w:val="3DBB6CD5"/>
    <w:rsid w:val="3DCB24C6"/>
    <w:rsid w:val="3DCBCE8E"/>
    <w:rsid w:val="3DDED04F"/>
    <w:rsid w:val="3DDFD762"/>
    <w:rsid w:val="3DE5ADE9"/>
    <w:rsid w:val="3DE7C4E8"/>
    <w:rsid w:val="3DEB8DBA"/>
    <w:rsid w:val="3DECDC1F"/>
    <w:rsid w:val="3DEE3EFB"/>
    <w:rsid w:val="3E13E5ED"/>
    <w:rsid w:val="3E3C801E"/>
    <w:rsid w:val="3E446CA6"/>
    <w:rsid w:val="3E5504F9"/>
    <w:rsid w:val="3E5F8AA1"/>
    <w:rsid w:val="3E665F3D"/>
    <w:rsid w:val="3E729857"/>
    <w:rsid w:val="3E7BDD2A"/>
    <w:rsid w:val="3E80D953"/>
    <w:rsid w:val="3E9994F1"/>
    <w:rsid w:val="3EB30196"/>
    <w:rsid w:val="3EB55B94"/>
    <w:rsid w:val="3EC15AEB"/>
    <w:rsid w:val="3EC20182"/>
    <w:rsid w:val="3EC35A21"/>
    <w:rsid w:val="3EC6B261"/>
    <w:rsid w:val="3EC93C74"/>
    <w:rsid w:val="3ED0C4B1"/>
    <w:rsid w:val="3EE48CF6"/>
    <w:rsid w:val="3EF584E6"/>
    <w:rsid w:val="3EFC0C22"/>
    <w:rsid w:val="3F502B08"/>
    <w:rsid w:val="3F55C47A"/>
    <w:rsid w:val="3F57FCFE"/>
    <w:rsid w:val="3F66F527"/>
    <w:rsid w:val="3F783CC7"/>
    <w:rsid w:val="3F7BA7C3"/>
    <w:rsid w:val="3F7FF36B"/>
    <w:rsid w:val="3F85C8A4"/>
    <w:rsid w:val="3F885FBB"/>
    <w:rsid w:val="3F902AE7"/>
    <w:rsid w:val="3F9BE66A"/>
    <w:rsid w:val="3FAFE928"/>
    <w:rsid w:val="3FBB130D"/>
    <w:rsid w:val="3FC5300E"/>
    <w:rsid w:val="3FC7B79A"/>
    <w:rsid w:val="3FDB3B03"/>
    <w:rsid w:val="3FEA37AE"/>
    <w:rsid w:val="3FF4ADEE"/>
    <w:rsid w:val="3FF571AF"/>
    <w:rsid w:val="400A1F79"/>
    <w:rsid w:val="40164278"/>
    <w:rsid w:val="401EB334"/>
    <w:rsid w:val="4024A8B5"/>
    <w:rsid w:val="402B35AA"/>
    <w:rsid w:val="4033DD31"/>
    <w:rsid w:val="4040E000"/>
    <w:rsid w:val="40425653"/>
    <w:rsid w:val="404483A7"/>
    <w:rsid w:val="4057D61F"/>
    <w:rsid w:val="4058339C"/>
    <w:rsid w:val="406F8CFD"/>
    <w:rsid w:val="4076A4CF"/>
    <w:rsid w:val="4078AA31"/>
    <w:rsid w:val="408CA1F1"/>
    <w:rsid w:val="408F3BD4"/>
    <w:rsid w:val="40A3E86E"/>
    <w:rsid w:val="40B4339D"/>
    <w:rsid w:val="40BB9B7F"/>
    <w:rsid w:val="40C8C3AA"/>
    <w:rsid w:val="40CEAE28"/>
    <w:rsid w:val="40D14BFC"/>
    <w:rsid w:val="40DBFFDB"/>
    <w:rsid w:val="40E05328"/>
    <w:rsid w:val="40E48F68"/>
    <w:rsid w:val="40E5BE53"/>
    <w:rsid w:val="40EFDE0C"/>
    <w:rsid w:val="4106631C"/>
    <w:rsid w:val="41155C3C"/>
    <w:rsid w:val="411981A7"/>
    <w:rsid w:val="41387972"/>
    <w:rsid w:val="41397D41"/>
    <w:rsid w:val="4139E1BE"/>
    <w:rsid w:val="413F4B8E"/>
    <w:rsid w:val="4141A887"/>
    <w:rsid w:val="4148403B"/>
    <w:rsid w:val="4150442A"/>
    <w:rsid w:val="41589101"/>
    <w:rsid w:val="415F7FBF"/>
    <w:rsid w:val="4160ADA4"/>
    <w:rsid w:val="4167C9C8"/>
    <w:rsid w:val="41701B9E"/>
    <w:rsid w:val="4172493C"/>
    <w:rsid w:val="41786955"/>
    <w:rsid w:val="417A0C3A"/>
    <w:rsid w:val="418E206C"/>
    <w:rsid w:val="419A9C98"/>
    <w:rsid w:val="41B68F53"/>
    <w:rsid w:val="41C1128D"/>
    <w:rsid w:val="41C42641"/>
    <w:rsid w:val="41C74398"/>
    <w:rsid w:val="41CB4CCF"/>
    <w:rsid w:val="41CF5D74"/>
    <w:rsid w:val="41D135CB"/>
    <w:rsid w:val="41D25269"/>
    <w:rsid w:val="41E1E290"/>
    <w:rsid w:val="41E6807F"/>
    <w:rsid w:val="41EC8849"/>
    <w:rsid w:val="41FC6E58"/>
    <w:rsid w:val="422449DB"/>
    <w:rsid w:val="423304DA"/>
    <w:rsid w:val="4233ACE4"/>
    <w:rsid w:val="423B26AA"/>
    <w:rsid w:val="424C0245"/>
    <w:rsid w:val="424D8A0A"/>
    <w:rsid w:val="425269B4"/>
    <w:rsid w:val="42616D39"/>
    <w:rsid w:val="426B47CD"/>
    <w:rsid w:val="42710C3C"/>
    <w:rsid w:val="42755E88"/>
    <w:rsid w:val="4276EB1C"/>
    <w:rsid w:val="427797C9"/>
    <w:rsid w:val="427E91A5"/>
    <w:rsid w:val="428814BC"/>
    <w:rsid w:val="429502BF"/>
    <w:rsid w:val="42A82126"/>
    <w:rsid w:val="42B34885"/>
    <w:rsid w:val="42B723DE"/>
    <w:rsid w:val="42C1FD00"/>
    <w:rsid w:val="42C41E98"/>
    <w:rsid w:val="42D289E7"/>
    <w:rsid w:val="42D50DEC"/>
    <w:rsid w:val="42D5B21F"/>
    <w:rsid w:val="42D78564"/>
    <w:rsid w:val="42DAADA1"/>
    <w:rsid w:val="42DD64D8"/>
    <w:rsid w:val="42E70D33"/>
    <w:rsid w:val="42FE70D8"/>
    <w:rsid w:val="42FF585C"/>
    <w:rsid w:val="43034CFC"/>
    <w:rsid w:val="430B36DC"/>
    <w:rsid w:val="430BB7CC"/>
    <w:rsid w:val="431C6FA0"/>
    <w:rsid w:val="431F676A"/>
    <w:rsid w:val="432297DE"/>
    <w:rsid w:val="432C3EA7"/>
    <w:rsid w:val="432D3E63"/>
    <w:rsid w:val="432FC9CE"/>
    <w:rsid w:val="433061F4"/>
    <w:rsid w:val="433D8A8A"/>
    <w:rsid w:val="43456704"/>
    <w:rsid w:val="434CC1EA"/>
    <w:rsid w:val="4358F491"/>
    <w:rsid w:val="4370455C"/>
    <w:rsid w:val="4370DA4E"/>
    <w:rsid w:val="4379C998"/>
    <w:rsid w:val="437FFF4B"/>
    <w:rsid w:val="4388D793"/>
    <w:rsid w:val="43953393"/>
    <w:rsid w:val="43AAE728"/>
    <w:rsid w:val="43B08FF0"/>
    <w:rsid w:val="43BE7E15"/>
    <w:rsid w:val="43C1DF8A"/>
    <w:rsid w:val="43C840F2"/>
    <w:rsid w:val="43CD114A"/>
    <w:rsid w:val="43E6E281"/>
    <w:rsid w:val="43EF5427"/>
    <w:rsid w:val="440139A9"/>
    <w:rsid w:val="4401D66B"/>
    <w:rsid w:val="4410C9DC"/>
    <w:rsid w:val="441776C6"/>
    <w:rsid w:val="4428A10A"/>
    <w:rsid w:val="442E4DD6"/>
    <w:rsid w:val="4431E893"/>
    <w:rsid w:val="443C9147"/>
    <w:rsid w:val="444715FB"/>
    <w:rsid w:val="4454545E"/>
    <w:rsid w:val="4454AB4A"/>
    <w:rsid w:val="44569BFF"/>
    <w:rsid w:val="445CC1C9"/>
    <w:rsid w:val="44776E7A"/>
    <w:rsid w:val="4483705E"/>
    <w:rsid w:val="449615EC"/>
    <w:rsid w:val="449E47FF"/>
    <w:rsid w:val="449FCBED"/>
    <w:rsid w:val="44AA9E18"/>
    <w:rsid w:val="44B4C71D"/>
    <w:rsid w:val="44B662AD"/>
    <w:rsid w:val="44C00847"/>
    <w:rsid w:val="44CE2ADF"/>
    <w:rsid w:val="44D740CA"/>
    <w:rsid w:val="44EBDAED"/>
    <w:rsid w:val="44F2A4C0"/>
    <w:rsid w:val="44F95935"/>
    <w:rsid w:val="4503EB95"/>
    <w:rsid w:val="450C4CAF"/>
    <w:rsid w:val="45166518"/>
    <w:rsid w:val="451E3E87"/>
    <w:rsid w:val="4524B070"/>
    <w:rsid w:val="45298499"/>
    <w:rsid w:val="452F6ED9"/>
    <w:rsid w:val="45348FCF"/>
    <w:rsid w:val="4536216F"/>
    <w:rsid w:val="453BDEB3"/>
    <w:rsid w:val="454CF55E"/>
    <w:rsid w:val="45682CE6"/>
    <w:rsid w:val="4586FE2A"/>
    <w:rsid w:val="45BE6C6B"/>
    <w:rsid w:val="45C9B12A"/>
    <w:rsid w:val="45D05C67"/>
    <w:rsid w:val="45EEF94D"/>
    <w:rsid w:val="45F82A23"/>
    <w:rsid w:val="45FD4876"/>
    <w:rsid w:val="46007F06"/>
    <w:rsid w:val="461147C1"/>
    <w:rsid w:val="461243C8"/>
    <w:rsid w:val="4613DA9F"/>
    <w:rsid w:val="4617133F"/>
    <w:rsid w:val="4618A18B"/>
    <w:rsid w:val="462D7159"/>
    <w:rsid w:val="4630A0C4"/>
    <w:rsid w:val="46377C2A"/>
    <w:rsid w:val="464C29C6"/>
    <w:rsid w:val="464D04FE"/>
    <w:rsid w:val="4658EB21"/>
    <w:rsid w:val="466995C4"/>
    <w:rsid w:val="4673F5E2"/>
    <w:rsid w:val="46774898"/>
    <w:rsid w:val="467A9282"/>
    <w:rsid w:val="467E5ABC"/>
    <w:rsid w:val="468A0E67"/>
    <w:rsid w:val="468B36C4"/>
    <w:rsid w:val="468C648B"/>
    <w:rsid w:val="468CF9A8"/>
    <w:rsid w:val="468DF56A"/>
    <w:rsid w:val="46A97312"/>
    <w:rsid w:val="46AAD2C6"/>
    <w:rsid w:val="46B0D141"/>
    <w:rsid w:val="46B9335A"/>
    <w:rsid w:val="46BB5720"/>
    <w:rsid w:val="46D0B88B"/>
    <w:rsid w:val="46E23A14"/>
    <w:rsid w:val="46E68ACC"/>
    <w:rsid w:val="46FB8F80"/>
    <w:rsid w:val="4701BF12"/>
    <w:rsid w:val="473AEA37"/>
    <w:rsid w:val="474A7DCD"/>
    <w:rsid w:val="474C3B0F"/>
    <w:rsid w:val="47614886"/>
    <w:rsid w:val="476460B6"/>
    <w:rsid w:val="476864DD"/>
    <w:rsid w:val="476C4636"/>
    <w:rsid w:val="476D1155"/>
    <w:rsid w:val="47705C4E"/>
    <w:rsid w:val="4777B7FC"/>
    <w:rsid w:val="478EA72E"/>
    <w:rsid w:val="4790D5A3"/>
    <w:rsid w:val="4793C6B9"/>
    <w:rsid w:val="4793FCBD"/>
    <w:rsid w:val="4794628B"/>
    <w:rsid w:val="47971020"/>
    <w:rsid w:val="47A720C8"/>
    <w:rsid w:val="47B4A96D"/>
    <w:rsid w:val="47BA35F6"/>
    <w:rsid w:val="47BD34A6"/>
    <w:rsid w:val="47BF9DE3"/>
    <w:rsid w:val="47CBF3A5"/>
    <w:rsid w:val="47CEA81B"/>
    <w:rsid w:val="47E9B97B"/>
    <w:rsid w:val="47F3B5F9"/>
    <w:rsid w:val="47F59956"/>
    <w:rsid w:val="4803D317"/>
    <w:rsid w:val="480B7622"/>
    <w:rsid w:val="4818D001"/>
    <w:rsid w:val="4821EEE9"/>
    <w:rsid w:val="4825FF45"/>
    <w:rsid w:val="4829E184"/>
    <w:rsid w:val="483586B0"/>
    <w:rsid w:val="4835AD89"/>
    <w:rsid w:val="4857C81B"/>
    <w:rsid w:val="485DA731"/>
    <w:rsid w:val="4894302C"/>
    <w:rsid w:val="489FF381"/>
    <w:rsid w:val="48ABB9AF"/>
    <w:rsid w:val="48BD3A04"/>
    <w:rsid w:val="48C7CEAB"/>
    <w:rsid w:val="48CD34AE"/>
    <w:rsid w:val="48D14C1F"/>
    <w:rsid w:val="48DADEC2"/>
    <w:rsid w:val="490827CD"/>
    <w:rsid w:val="490C8653"/>
    <w:rsid w:val="4926EE42"/>
    <w:rsid w:val="493CDAA9"/>
    <w:rsid w:val="49412670"/>
    <w:rsid w:val="4942C52A"/>
    <w:rsid w:val="4944AFF3"/>
    <w:rsid w:val="494ADF9D"/>
    <w:rsid w:val="49554C8E"/>
    <w:rsid w:val="496662C4"/>
    <w:rsid w:val="496E7AA2"/>
    <w:rsid w:val="4971374B"/>
    <w:rsid w:val="498224B1"/>
    <w:rsid w:val="4987FF97"/>
    <w:rsid w:val="4999AE28"/>
    <w:rsid w:val="49A71F8B"/>
    <w:rsid w:val="49AF31BF"/>
    <w:rsid w:val="49B5E16B"/>
    <w:rsid w:val="49C23F57"/>
    <w:rsid w:val="49CD7B3F"/>
    <w:rsid w:val="49D2EFDC"/>
    <w:rsid w:val="49FA5353"/>
    <w:rsid w:val="4A019A60"/>
    <w:rsid w:val="4A0CE100"/>
    <w:rsid w:val="4A0EEC05"/>
    <w:rsid w:val="4A10A60B"/>
    <w:rsid w:val="4A1B65FC"/>
    <w:rsid w:val="4A21B41F"/>
    <w:rsid w:val="4A229B76"/>
    <w:rsid w:val="4A2867D4"/>
    <w:rsid w:val="4A297C78"/>
    <w:rsid w:val="4A2E5A9F"/>
    <w:rsid w:val="4A2FDEE6"/>
    <w:rsid w:val="4A549DDE"/>
    <w:rsid w:val="4A56A0D3"/>
    <w:rsid w:val="4A56D92A"/>
    <w:rsid w:val="4A5B2EB6"/>
    <w:rsid w:val="4A5D2819"/>
    <w:rsid w:val="4A6654EF"/>
    <w:rsid w:val="4A75D380"/>
    <w:rsid w:val="4A813405"/>
    <w:rsid w:val="4A86ABBB"/>
    <w:rsid w:val="4A87ED27"/>
    <w:rsid w:val="4A8F3F8B"/>
    <w:rsid w:val="4A950FA4"/>
    <w:rsid w:val="4AA2EAE0"/>
    <w:rsid w:val="4AB8A475"/>
    <w:rsid w:val="4ABDD6A9"/>
    <w:rsid w:val="4ABE6B78"/>
    <w:rsid w:val="4AC50EF3"/>
    <w:rsid w:val="4ACD2EA1"/>
    <w:rsid w:val="4AD133C0"/>
    <w:rsid w:val="4AD8B6E2"/>
    <w:rsid w:val="4AD994CC"/>
    <w:rsid w:val="4ADB49EA"/>
    <w:rsid w:val="4B0F50CF"/>
    <w:rsid w:val="4B13AD82"/>
    <w:rsid w:val="4B1750C1"/>
    <w:rsid w:val="4B1809F8"/>
    <w:rsid w:val="4B186CB9"/>
    <w:rsid w:val="4B47A867"/>
    <w:rsid w:val="4B47EEBD"/>
    <w:rsid w:val="4B4D3832"/>
    <w:rsid w:val="4B58A958"/>
    <w:rsid w:val="4B6794AD"/>
    <w:rsid w:val="4B6D37F6"/>
    <w:rsid w:val="4B77C536"/>
    <w:rsid w:val="4B823683"/>
    <w:rsid w:val="4B91EAAD"/>
    <w:rsid w:val="4BA0242C"/>
    <w:rsid w:val="4BA77F26"/>
    <w:rsid w:val="4BABFEF9"/>
    <w:rsid w:val="4BADDBB2"/>
    <w:rsid w:val="4BAF2DE6"/>
    <w:rsid w:val="4BB7D8BA"/>
    <w:rsid w:val="4BD18668"/>
    <w:rsid w:val="4BD19DD7"/>
    <w:rsid w:val="4BD74CFC"/>
    <w:rsid w:val="4BD90F15"/>
    <w:rsid w:val="4BDB45C3"/>
    <w:rsid w:val="4BE7013E"/>
    <w:rsid w:val="4BF1F169"/>
    <w:rsid w:val="4C0D2D8E"/>
    <w:rsid w:val="4C19FDFF"/>
    <w:rsid w:val="4C2BD0A2"/>
    <w:rsid w:val="4C2C52B6"/>
    <w:rsid w:val="4C34403C"/>
    <w:rsid w:val="4C34F795"/>
    <w:rsid w:val="4C35136F"/>
    <w:rsid w:val="4C52B6B4"/>
    <w:rsid w:val="4C656662"/>
    <w:rsid w:val="4C75F7E1"/>
    <w:rsid w:val="4C761E2C"/>
    <w:rsid w:val="4C7796C2"/>
    <w:rsid w:val="4C8B1EC1"/>
    <w:rsid w:val="4C8C48B4"/>
    <w:rsid w:val="4C97D378"/>
    <w:rsid w:val="4CA296DC"/>
    <w:rsid w:val="4CA3B572"/>
    <w:rsid w:val="4CAEAB34"/>
    <w:rsid w:val="4CAF0448"/>
    <w:rsid w:val="4CB8220D"/>
    <w:rsid w:val="4CC4FAD8"/>
    <w:rsid w:val="4CCDF56C"/>
    <w:rsid w:val="4CDBF233"/>
    <w:rsid w:val="4CDFB54D"/>
    <w:rsid w:val="4CEE28FF"/>
    <w:rsid w:val="4CFB1377"/>
    <w:rsid w:val="4D124FF6"/>
    <w:rsid w:val="4D1372A3"/>
    <w:rsid w:val="4D18ED00"/>
    <w:rsid w:val="4D21115B"/>
    <w:rsid w:val="4D2C4F8A"/>
    <w:rsid w:val="4D2CC0C1"/>
    <w:rsid w:val="4D332517"/>
    <w:rsid w:val="4D33E213"/>
    <w:rsid w:val="4D353FFC"/>
    <w:rsid w:val="4D3E3E9D"/>
    <w:rsid w:val="4D3F6DD5"/>
    <w:rsid w:val="4D42719D"/>
    <w:rsid w:val="4D43C559"/>
    <w:rsid w:val="4D4F6716"/>
    <w:rsid w:val="4D5715D3"/>
    <w:rsid w:val="4D6CE2B7"/>
    <w:rsid w:val="4D6EDA12"/>
    <w:rsid w:val="4D762FAF"/>
    <w:rsid w:val="4D78DE79"/>
    <w:rsid w:val="4D7CDABE"/>
    <w:rsid w:val="4D7D0F4E"/>
    <w:rsid w:val="4D7E44F9"/>
    <w:rsid w:val="4D800ADD"/>
    <w:rsid w:val="4D80D107"/>
    <w:rsid w:val="4D85F9D5"/>
    <w:rsid w:val="4D8A1A21"/>
    <w:rsid w:val="4D9625EE"/>
    <w:rsid w:val="4DB4626E"/>
    <w:rsid w:val="4DC22E89"/>
    <w:rsid w:val="4DDF625A"/>
    <w:rsid w:val="4DEB4B32"/>
    <w:rsid w:val="4DF0459A"/>
    <w:rsid w:val="4DF25F0D"/>
    <w:rsid w:val="4E0600AE"/>
    <w:rsid w:val="4E1D8C5B"/>
    <w:rsid w:val="4E2B5577"/>
    <w:rsid w:val="4E2BCF7C"/>
    <w:rsid w:val="4E31C991"/>
    <w:rsid w:val="4E3703BA"/>
    <w:rsid w:val="4E4AD4A9"/>
    <w:rsid w:val="4E4EB70F"/>
    <w:rsid w:val="4E51FEE8"/>
    <w:rsid w:val="4E55D175"/>
    <w:rsid w:val="4E58BDA7"/>
    <w:rsid w:val="4E5E19E1"/>
    <w:rsid w:val="4E6C165F"/>
    <w:rsid w:val="4E7AFC31"/>
    <w:rsid w:val="4E8423FD"/>
    <w:rsid w:val="4E8CBCC6"/>
    <w:rsid w:val="4E8E8851"/>
    <w:rsid w:val="4E92788E"/>
    <w:rsid w:val="4E9498D9"/>
    <w:rsid w:val="4E9F2ECA"/>
    <w:rsid w:val="4EA8735B"/>
    <w:rsid w:val="4EB2FF9F"/>
    <w:rsid w:val="4EB36780"/>
    <w:rsid w:val="4EB38199"/>
    <w:rsid w:val="4EBF4834"/>
    <w:rsid w:val="4ECD5E0F"/>
    <w:rsid w:val="4ED22018"/>
    <w:rsid w:val="4ED33D2E"/>
    <w:rsid w:val="4EDBCA70"/>
    <w:rsid w:val="4EDBCE04"/>
    <w:rsid w:val="4EE9BE1F"/>
    <w:rsid w:val="4F04E0D5"/>
    <w:rsid w:val="4F0F781C"/>
    <w:rsid w:val="4F14833D"/>
    <w:rsid w:val="4F1A78F5"/>
    <w:rsid w:val="4F33A8C6"/>
    <w:rsid w:val="4F40992D"/>
    <w:rsid w:val="4F4742F2"/>
    <w:rsid w:val="4F4E139B"/>
    <w:rsid w:val="4F5AAB61"/>
    <w:rsid w:val="4F7B473B"/>
    <w:rsid w:val="4F830562"/>
    <w:rsid w:val="4F87C3CC"/>
    <w:rsid w:val="4F8943FB"/>
    <w:rsid w:val="4F8D0B16"/>
    <w:rsid w:val="4F91CB8D"/>
    <w:rsid w:val="4F929912"/>
    <w:rsid w:val="4F939A0D"/>
    <w:rsid w:val="4FA07012"/>
    <w:rsid w:val="4FA0F174"/>
    <w:rsid w:val="4FA58F50"/>
    <w:rsid w:val="4FB0A4BE"/>
    <w:rsid w:val="4FC3E976"/>
    <w:rsid w:val="4FC855EF"/>
    <w:rsid w:val="4FD0EB75"/>
    <w:rsid w:val="4FD1F68B"/>
    <w:rsid w:val="4FD3443D"/>
    <w:rsid w:val="4FD48DBB"/>
    <w:rsid w:val="4FEA6D9D"/>
    <w:rsid w:val="4FFFC3EF"/>
    <w:rsid w:val="50186739"/>
    <w:rsid w:val="501ABF37"/>
    <w:rsid w:val="5021C5D1"/>
    <w:rsid w:val="5039E021"/>
    <w:rsid w:val="5056E581"/>
    <w:rsid w:val="50687A56"/>
    <w:rsid w:val="507867C0"/>
    <w:rsid w:val="5082CD50"/>
    <w:rsid w:val="508AB3DC"/>
    <w:rsid w:val="50912C8D"/>
    <w:rsid w:val="5092C6E3"/>
    <w:rsid w:val="50B7E2DD"/>
    <w:rsid w:val="50CBA995"/>
    <w:rsid w:val="50D3BEDC"/>
    <w:rsid w:val="50E76584"/>
    <w:rsid w:val="50FCD1FC"/>
    <w:rsid w:val="51007B4D"/>
    <w:rsid w:val="5106E7E2"/>
    <w:rsid w:val="510C9895"/>
    <w:rsid w:val="5112D745"/>
    <w:rsid w:val="5114754A"/>
    <w:rsid w:val="512FA977"/>
    <w:rsid w:val="5137CB0A"/>
    <w:rsid w:val="5139A70F"/>
    <w:rsid w:val="513C1BD5"/>
    <w:rsid w:val="513E5B3D"/>
    <w:rsid w:val="514B59E2"/>
    <w:rsid w:val="5153F14E"/>
    <w:rsid w:val="515E2AB3"/>
    <w:rsid w:val="51827DAA"/>
    <w:rsid w:val="51830755"/>
    <w:rsid w:val="51876737"/>
    <w:rsid w:val="518CBBF7"/>
    <w:rsid w:val="518D3576"/>
    <w:rsid w:val="518E56DF"/>
    <w:rsid w:val="519D1081"/>
    <w:rsid w:val="51AE69B2"/>
    <w:rsid w:val="51B5DD2C"/>
    <w:rsid w:val="51B7CE38"/>
    <w:rsid w:val="51C0C2B6"/>
    <w:rsid w:val="51CC6000"/>
    <w:rsid w:val="51DBBFC3"/>
    <w:rsid w:val="520B51C8"/>
    <w:rsid w:val="521C2E30"/>
    <w:rsid w:val="523A23C0"/>
    <w:rsid w:val="52401E6A"/>
    <w:rsid w:val="524363FE"/>
    <w:rsid w:val="525C0BAC"/>
    <w:rsid w:val="527ADCF8"/>
    <w:rsid w:val="52837A98"/>
    <w:rsid w:val="5286D7D8"/>
    <w:rsid w:val="528E6F16"/>
    <w:rsid w:val="528F0BD5"/>
    <w:rsid w:val="52932B48"/>
    <w:rsid w:val="5294BE7A"/>
    <w:rsid w:val="52A4F885"/>
    <w:rsid w:val="52AA25B1"/>
    <w:rsid w:val="52C7F815"/>
    <w:rsid w:val="52C96C4F"/>
    <w:rsid w:val="52D7E26A"/>
    <w:rsid w:val="52E04E8C"/>
    <w:rsid w:val="52E88FD0"/>
    <w:rsid w:val="52EBE8D6"/>
    <w:rsid w:val="52FE51A2"/>
    <w:rsid w:val="5302A661"/>
    <w:rsid w:val="5318016B"/>
    <w:rsid w:val="532A2740"/>
    <w:rsid w:val="532ACDE4"/>
    <w:rsid w:val="53320933"/>
    <w:rsid w:val="533F4AD7"/>
    <w:rsid w:val="53416818"/>
    <w:rsid w:val="534B835A"/>
    <w:rsid w:val="534EBAD8"/>
    <w:rsid w:val="5353438C"/>
    <w:rsid w:val="53567A0D"/>
    <w:rsid w:val="535A3913"/>
    <w:rsid w:val="535E0912"/>
    <w:rsid w:val="53707104"/>
    <w:rsid w:val="5379EC5A"/>
    <w:rsid w:val="537B15EB"/>
    <w:rsid w:val="5386135C"/>
    <w:rsid w:val="53871543"/>
    <w:rsid w:val="538A4FCB"/>
    <w:rsid w:val="53935725"/>
    <w:rsid w:val="5394CC1E"/>
    <w:rsid w:val="53A9C242"/>
    <w:rsid w:val="53B01918"/>
    <w:rsid w:val="53B29D32"/>
    <w:rsid w:val="53BA3FCB"/>
    <w:rsid w:val="53BB89C5"/>
    <w:rsid w:val="53BFB1DD"/>
    <w:rsid w:val="53CB8C81"/>
    <w:rsid w:val="53CC4609"/>
    <w:rsid w:val="53D7138A"/>
    <w:rsid w:val="53DFFA19"/>
    <w:rsid w:val="53F016BC"/>
    <w:rsid w:val="53F43D1A"/>
    <w:rsid w:val="53F99A4A"/>
    <w:rsid w:val="5403C4BB"/>
    <w:rsid w:val="540DD0B4"/>
    <w:rsid w:val="5416AD59"/>
    <w:rsid w:val="542DAD11"/>
    <w:rsid w:val="542E4501"/>
    <w:rsid w:val="5440255D"/>
    <w:rsid w:val="5452658A"/>
    <w:rsid w:val="545361A1"/>
    <w:rsid w:val="5453826A"/>
    <w:rsid w:val="545C51EB"/>
    <w:rsid w:val="545D2FBE"/>
    <w:rsid w:val="545E3960"/>
    <w:rsid w:val="54737639"/>
    <w:rsid w:val="54783E4B"/>
    <w:rsid w:val="54803541"/>
    <w:rsid w:val="54846031"/>
    <w:rsid w:val="5494DA61"/>
    <w:rsid w:val="54A4A614"/>
    <w:rsid w:val="54A558F1"/>
    <w:rsid w:val="54DDA7C2"/>
    <w:rsid w:val="54E81FC8"/>
    <w:rsid w:val="54ED8892"/>
    <w:rsid w:val="54EF7B60"/>
    <w:rsid w:val="54F4AE75"/>
    <w:rsid w:val="54FAB547"/>
    <w:rsid w:val="54FBC127"/>
    <w:rsid w:val="54FFC8B0"/>
    <w:rsid w:val="551E67EB"/>
    <w:rsid w:val="5533441F"/>
    <w:rsid w:val="553E43DE"/>
    <w:rsid w:val="554592A3"/>
    <w:rsid w:val="5545ADCD"/>
    <w:rsid w:val="5547A9C1"/>
    <w:rsid w:val="554F31AB"/>
    <w:rsid w:val="556569A4"/>
    <w:rsid w:val="557746D6"/>
    <w:rsid w:val="557BB2C1"/>
    <w:rsid w:val="558BE71D"/>
    <w:rsid w:val="5595C865"/>
    <w:rsid w:val="5598D00C"/>
    <w:rsid w:val="559DCA79"/>
    <w:rsid w:val="55B106CD"/>
    <w:rsid w:val="55C638C5"/>
    <w:rsid w:val="55C88537"/>
    <w:rsid w:val="55CAA861"/>
    <w:rsid w:val="55CD5545"/>
    <w:rsid w:val="55D0D401"/>
    <w:rsid w:val="55D3D659"/>
    <w:rsid w:val="55E5C089"/>
    <w:rsid w:val="55FC3357"/>
    <w:rsid w:val="55FD01A0"/>
    <w:rsid w:val="55FED1E7"/>
    <w:rsid w:val="5620ADB5"/>
    <w:rsid w:val="56228BF9"/>
    <w:rsid w:val="56236D44"/>
    <w:rsid w:val="5647B927"/>
    <w:rsid w:val="565AD85A"/>
    <w:rsid w:val="565BC38D"/>
    <w:rsid w:val="567C885E"/>
    <w:rsid w:val="56870492"/>
    <w:rsid w:val="5691A52F"/>
    <w:rsid w:val="5693FBD4"/>
    <w:rsid w:val="569960A4"/>
    <w:rsid w:val="569C3853"/>
    <w:rsid w:val="56A07058"/>
    <w:rsid w:val="56A2C4AB"/>
    <w:rsid w:val="56ADC4FA"/>
    <w:rsid w:val="56B4E6A2"/>
    <w:rsid w:val="56BEEE3B"/>
    <w:rsid w:val="56CA8DEF"/>
    <w:rsid w:val="56E326EB"/>
    <w:rsid w:val="56E821D4"/>
    <w:rsid w:val="56EC4195"/>
    <w:rsid w:val="56F1E08D"/>
    <w:rsid w:val="570C07CA"/>
    <w:rsid w:val="570FFC8B"/>
    <w:rsid w:val="5713FC6F"/>
    <w:rsid w:val="5717399E"/>
    <w:rsid w:val="5719F4C5"/>
    <w:rsid w:val="57270CD4"/>
    <w:rsid w:val="572A954F"/>
    <w:rsid w:val="5732A44D"/>
    <w:rsid w:val="574B0B42"/>
    <w:rsid w:val="574D5955"/>
    <w:rsid w:val="5759DBB6"/>
    <w:rsid w:val="575B08CB"/>
    <w:rsid w:val="575C479C"/>
    <w:rsid w:val="57688AEB"/>
    <w:rsid w:val="57823BF5"/>
    <w:rsid w:val="57A3A29F"/>
    <w:rsid w:val="57A530BC"/>
    <w:rsid w:val="57A904B7"/>
    <w:rsid w:val="57BE8AF0"/>
    <w:rsid w:val="57C04A3D"/>
    <w:rsid w:val="57C80860"/>
    <w:rsid w:val="57C9F1E8"/>
    <w:rsid w:val="57D2BF06"/>
    <w:rsid w:val="57D3641A"/>
    <w:rsid w:val="57E57DA5"/>
    <w:rsid w:val="57E8CE72"/>
    <w:rsid w:val="57EA04C1"/>
    <w:rsid w:val="57F29CB6"/>
    <w:rsid w:val="57F9C21D"/>
    <w:rsid w:val="581D036E"/>
    <w:rsid w:val="58236A66"/>
    <w:rsid w:val="58254050"/>
    <w:rsid w:val="582577E1"/>
    <w:rsid w:val="5825E840"/>
    <w:rsid w:val="58347850"/>
    <w:rsid w:val="5855281C"/>
    <w:rsid w:val="585F4307"/>
    <w:rsid w:val="5865E6B9"/>
    <w:rsid w:val="586AE4E1"/>
    <w:rsid w:val="5870D726"/>
    <w:rsid w:val="58795F2F"/>
    <w:rsid w:val="588520EB"/>
    <w:rsid w:val="5890350E"/>
    <w:rsid w:val="58A78FC9"/>
    <w:rsid w:val="58B98523"/>
    <w:rsid w:val="58BBEBBD"/>
    <w:rsid w:val="58BF7FA3"/>
    <w:rsid w:val="58D2B7FB"/>
    <w:rsid w:val="58E579E2"/>
    <w:rsid w:val="58EEA46F"/>
    <w:rsid w:val="58EF0720"/>
    <w:rsid w:val="58FC4690"/>
    <w:rsid w:val="59006911"/>
    <w:rsid w:val="59026A9B"/>
    <w:rsid w:val="5923430A"/>
    <w:rsid w:val="59290CD2"/>
    <w:rsid w:val="59344837"/>
    <w:rsid w:val="59373999"/>
    <w:rsid w:val="596ACBBC"/>
    <w:rsid w:val="596B3646"/>
    <w:rsid w:val="5973B339"/>
    <w:rsid w:val="59776D5A"/>
    <w:rsid w:val="597EB8B5"/>
    <w:rsid w:val="59A57B83"/>
    <w:rsid w:val="59B12141"/>
    <w:rsid w:val="59B1EE0A"/>
    <w:rsid w:val="59B988B3"/>
    <w:rsid w:val="59D048B1"/>
    <w:rsid w:val="59D10C20"/>
    <w:rsid w:val="59DFA3E2"/>
    <w:rsid w:val="59E7A3DA"/>
    <w:rsid w:val="59EADE28"/>
    <w:rsid w:val="59F777E8"/>
    <w:rsid w:val="59F8F5E5"/>
    <w:rsid w:val="59FBABB2"/>
    <w:rsid w:val="59FBD144"/>
    <w:rsid w:val="59FE7659"/>
    <w:rsid w:val="5A0FA3B4"/>
    <w:rsid w:val="5A101153"/>
    <w:rsid w:val="5A137314"/>
    <w:rsid w:val="5A14A06F"/>
    <w:rsid w:val="5A14BF11"/>
    <w:rsid w:val="5A1903C6"/>
    <w:rsid w:val="5A1CE860"/>
    <w:rsid w:val="5A25F6A4"/>
    <w:rsid w:val="5A3D82B6"/>
    <w:rsid w:val="5A45A44C"/>
    <w:rsid w:val="5A464540"/>
    <w:rsid w:val="5A4A2F28"/>
    <w:rsid w:val="5A59FB5A"/>
    <w:rsid w:val="5A64A4E7"/>
    <w:rsid w:val="5A665EF0"/>
    <w:rsid w:val="5A673078"/>
    <w:rsid w:val="5A704981"/>
    <w:rsid w:val="5A71B68D"/>
    <w:rsid w:val="5A77312A"/>
    <w:rsid w:val="5A7B7B32"/>
    <w:rsid w:val="5A7BCCFE"/>
    <w:rsid w:val="5A862BDF"/>
    <w:rsid w:val="5A8C9EDE"/>
    <w:rsid w:val="5A8CB433"/>
    <w:rsid w:val="5AA0F371"/>
    <w:rsid w:val="5AB629C1"/>
    <w:rsid w:val="5AB713E2"/>
    <w:rsid w:val="5ABA14CE"/>
    <w:rsid w:val="5AC697C4"/>
    <w:rsid w:val="5ACFDE40"/>
    <w:rsid w:val="5ADD8A31"/>
    <w:rsid w:val="5ADEA6AF"/>
    <w:rsid w:val="5AE3C792"/>
    <w:rsid w:val="5AE4AC36"/>
    <w:rsid w:val="5AED7363"/>
    <w:rsid w:val="5AF04CDF"/>
    <w:rsid w:val="5AF917AD"/>
    <w:rsid w:val="5AFC97D5"/>
    <w:rsid w:val="5B044A2C"/>
    <w:rsid w:val="5B0A29CA"/>
    <w:rsid w:val="5B0C058C"/>
    <w:rsid w:val="5B0F0E41"/>
    <w:rsid w:val="5B2A829D"/>
    <w:rsid w:val="5B39AE36"/>
    <w:rsid w:val="5B470F41"/>
    <w:rsid w:val="5B4BBE7D"/>
    <w:rsid w:val="5B598529"/>
    <w:rsid w:val="5B6C5FF3"/>
    <w:rsid w:val="5B85D72E"/>
    <w:rsid w:val="5B9455DD"/>
    <w:rsid w:val="5B9DDDF3"/>
    <w:rsid w:val="5BA9E435"/>
    <w:rsid w:val="5BAC2953"/>
    <w:rsid w:val="5BB1F763"/>
    <w:rsid w:val="5BBEF4D3"/>
    <w:rsid w:val="5BC1811B"/>
    <w:rsid w:val="5BC71078"/>
    <w:rsid w:val="5BD3B998"/>
    <w:rsid w:val="5BDE24E9"/>
    <w:rsid w:val="5BE37306"/>
    <w:rsid w:val="5BE8A404"/>
    <w:rsid w:val="5BEADE94"/>
    <w:rsid w:val="5C113481"/>
    <w:rsid w:val="5C14F9C1"/>
    <w:rsid w:val="5C22FF14"/>
    <w:rsid w:val="5C2B88E6"/>
    <w:rsid w:val="5C313111"/>
    <w:rsid w:val="5C316C13"/>
    <w:rsid w:val="5C3251A3"/>
    <w:rsid w:val="5C35CF30"/>
    <w:rsid w:val="5C381C24"/>
    <w:rsid w:val="5C4A9B36"/>
    <w:rsid w:val="5C52DA6C"/>
    <w:rsid w:val="5C629A02"/>
    <w:rsid w:val="5C740B76"/>
    <w:rsid w:val="5C829CC1"/>
    <w:rsid w:val="5C886215"/>
    <w:rsid w:val="5C9036E1"/>
    <w:rsid w:val="5CA01A8D"/>
    <w:rsid w:val="5CA7D749"/>
    <w:rsid w:val="5CA891A2"/>
    <w:rsid w:val="5CB50AC7"/>
    <w:rsid w:val="5CB5F0C8"/>
    <w:rsid w:val="5CB9E53F"/>
    <w:rsid w:val="5CD844D5"/>
    <w:rsid w:val="5CD915C5"/>
    <w:rsid w:val="5CE416C6"/>
    <w:rsid w:val="5CEAF2D2"/>
    <w:rsid w:val="5CEF4049"/>
    <w:rsid w:val="5CF12975"/>
    <w:rsid w:val="5D021F2F"/>
    <w:rsid w:val="5D044DEE"/>
    <w:rsid w:val="5D05E837"/>
    <w:rsid w:val="5D065139"/>
    <w:rsid w:val="5D0CBE59"/>
    <w:rsid w:val="5D3CBE8F"/>
    <w:rsid w:val="5D43D912"/>
    <w:rsid w:val="5D47F9B4"/>
    <w:rsid w:val="5D521F06"/>
    <w:rsid w:val="5D53EEF0"/>
    <w:rsid w:val="5D57DBE1"/>
    <w:rsid w:val="5D59419A"/>
    <w:rsid w:val="5D599F3B"/>
    <w:rsid w:val="5D634C26"/>
    <w:rsid w:val="5D68367E"/>
    <w:rsid w:val="5D6F7261"/>
    <w:rsid w:val="5D7C7D37"/>
    <w:rsid w:val="5D7D1E08"/>
    <w:rsid w:val="5D7FFC3A"/>
    <w:rsid w:val="5D8C2946"/>
    <w:rsid w:val="5D8DDDF1"/>
    <w:rsid w:val="5D9440FF"/>
    <w:rsid w:val="5D96F902"/>
    <w:rsid w:val="5D97EC02"/>
    <w:rsid w:val="5D991AEA"/>
    <w:rsid w:val="5DA30CE6"/>
    <w:rsid w:val="5DA3A22A"/>
    <w:rsid w:val="5DA43D1F"/>
    <w:rsid w:val="5DA5CE72"/>
    <w:rsid w:val="5DAFBEAE"/>
    <w:rsid w:val="5DC86C56"/>
    <w:rsid w:val="5DCED2B4"/>
    <w:rsid w:val="5DD6ED44"/>
    <w:rsid w:val="5DD73719"/>
    <w:rsid w:val="5DE5EF01"/>
    <w:rsid w:val="5DF0DE48"/>
    <w:rsid w:val="5DFFFD26"/>
    <w:rsid w:val="5E30B86F"/>
    <w:rsid w:val="5E3B03FF"/>
    <w:rsid w:val="5E3BEAEE"/>
    <w:rsid w:val="5E3F617F"/>
    <w:rsid w:val="5E412019"/>
    <w:rsid w:val="5E45D542"/>
    <w:rsid w:val="5E4918A3"/>
    <w:rsid w:val="5E4B7FDA"/>
    <w:rsid w:val="5E4CC1E2"/>
    <w:rsid w:val="5E539415"/>
    <w:rsid w:val="5E7413ED"/>
    <w:rsid w:val="5E747A58"/>
    <w:rsid w:val="5E8C8A97"/>
    <w:rsid w:val="5EA17ED2"/>
    <w:rsid w:val="5ED040C8"/>
    <w:rsid w:val="5ED2A382"/>
    <w:rsid w:val="5ED6BB37"/>
    <w:rsid w:val="5EDF7614"/>
    <w:rsid w:val="5EE9C2F4"/>
    <w:rsid w:val="5EEEA712"/>
    <w:rsid w:val="5EF3348A"/>
    <w:rsid w:val="5EF33F09"/>
    <w:rsid w:val="5EF41F05"/>
    <w:rsid w:val="5EF7A77C"/>
    <w:rsid w:val="5F011DB4"/>
    <w:rsid w:val="5F0176F5"/>
    <w:rsid w:val="5F03B92D"/>
    <w:rsid w:val="5F1BCC9B"/>
    <w:rsid w:val="5F2FCBC1"/>
    <w:rsid w:val="5F388A45"/>
    <w:rsid w:val="5F39115D"/>
    <w:rsid w:val="5F4543B7"/>
    <w:rsid w:val="5F4DA4F5"/>
    <w:rsid w:val="5F62DCBB"/>
    <w:rsid w:val="5F75358A"/>
    <w:rsid w:val="5F7D6E5D"/>
    <w:rsid w:val="5F874436"/>
    <w:rsid w:val="5F87D042"/>
    <w:rsid w:val="5F9B4CD7"/>
    <w:rsid w:val="5FB6D381"/>
    <w:rsid w:val="5FB898EC"/>
    <w:rsid w:val="5FC002D7"/>
    <w:rsid w:val="5FC66079"/>
    <w:rsid w:val="5FD29CF6"/>
    <w:rsid w:val="5FE3B757"/>
    <w:rsid w:val="5FF40DF0"/>
    <w:rsid w:val="5FF660B6"/>
    <w:rsid w:val="5FFD57F0"/>
    <w:rsid w:val="600BAE26"/>
    <w:rsid w:val="602012B8"/>
    <w:rsid w:val="6022841A"/>
    <w:rsid w:val="60264790"/>
    <w:rsid w:val="60336AD3"/>
    <w:rsid w:val="6041BE7C"/>
    <w:rsid w:val="60542E78"/>
    <w:rsid w:val="605ED577"/>
    <w:rsid w:val="606C22F7"/>
    <w:rsid w:val="606F130A"/>
    <w:rsid w:val="607566F7"/>
    <w:rsid w:val="607C1969"/>
    <w:rsid w:val="607C54F9"/>
    <w:rsid w:val="607E1381"/>
    <w:rsid w:val="607E8065"/>
    <w:rsid w:val="607FA953"/>
    <w:rsid w:val="60867AF4"/>
    <w:rsid w:val="609267C9"/>
    <w:rsid w:val="6093C930"/>
    <w:rsid w:val="6099FEED"/>
    <w:rsid w:val="60B298C4"/>
    <w:rsid w:val="60B2EE16"/>
    <w:rsid w:val="60B6A609"/>
    <w:rsid w:val="60BF11D9"/>
    <w:rsid w:val="60C3E854"/>
    <w:rsid w:val="60C62BD4"/>
    <w:rsid w:val="60D2C022"/>
    <w:rsid w:val="60E36288"/>
    <w:rsid w:val="60E726C6"/>
    <w:rsid w:val="60EA2759"/>
    <w:rsid w:val="60EC18AC"/>
    <w:rsid w:val="60FBB824"/>
    <w:rsid w:val="6102BCA8"/>
    <w:rsid w:val="6119394F"/>
    <w:rsid w:val="611A96BC"/>
    <w:rsid w:val="6122D4AC"/>
    <w:rsid w:val="6128B2FC"/>
    <w:rsid w:val="6129D795"/>
    <w:rsid w:val="613C331F"/>
    <w:rsid w:val="614113B8"/>
    <w:rsid w:val="6142EE3B"/>
    <w:rsid w:val="6150277C"/>
    <w:rsid w:val="6160C922"/>
    <w:rsid w:val="61643B48"/>
    <w:rsid w:val="6171B189"/>
    <w:rsid w:val="6175A3B6"/>
    <w:rsid w:val="61917FC0"/>
    <w:rsid w:val="61948900"/>
    <w:rsid w:val="619C89F4"/>
    <w:rsid w:val="619CAA15"/>
    <w:rsid w:val="619D5549"/>
    <w:rsid w:val="61A2D5BE"/>
    <w:rsid w:val="61A529CF"/>
    <w:rsid w:val="61BB6627"/>
    <w:rsid w:val="61C3C870"/>
    <w:rsid w:val="61E2FAC4"/>
    <w:rsid w:val="61F50F88"/>
    <w:rsid w:val="62000A03"/>
    <w:rsid w:val="6201AF5F"/>
    <w:rsid w:val="62039E89"/>
    <w:rsid w:val="6209F2A8"/>
    <w:rsid w:val="620F183B"/>
    <w:rsid w:val="620F749F"/>
    <w:rsid w:val="621716D6"/>
    <w:rsid w:val="62508F2B"/>
    <w:rsid w:val="626995EA"/>
    <w:rsid w:val="626AA99D"/>
    <w:rsid w:val="626B4B67"/>
    <w:rsid w:val="626E6A89"/>
    <w:rsid w:val="6277DBBA"/>
    <w:rsid w:val="6282DB1F"/>
    <w:rsid w:val="62864B4E"/>
    <w:rsid w:val="6288AA5A"/>
    <w:rsid w:val="62907A61"/>
    <w:rsid w:val="62975AFA"/>
    <w:rsid w:val="629B73BD"/>
    <w:rsid w:val="62AC50E1"/>
    <w:rsid w:val="62B13D9D"/>
    <w:rsid w:val="62CBFFD6"/>
    <w:rsid w:val="62DF8EF2"/>
    <w:rsid w:val="62DFF347"/>
    <w:rsid w:val="62F8B1A4"/>
    <w:rsid w:val="62FA75CB"/>
    <w:rsid w:val="63002410"/>
    <w:rsid w:val="630C62FD"/>
    <w:rsid w:val="63203305"/>
    <w:rsid w:val="6325FDF1"/>
    <w:rsid w:val="63383416"/>
    <w:rsid w:val="6356B7CC"/>
    <w:rsid w:val="635E3AF6"/>
    <w:rsid w:val="6361587C"/>
    <w:rsid w:val="636DADCC"/>
    <w:rsid w:val="6371DA76"/>
    <w:rsid w:val="6378542E"/>
    <w:rsid w:val="63789591"/>
    <w:rsid w:val="637DEAC3"/>
    <w:rsid w:val="6387BAF6"/>
    <w:rsid w:val="638B7BD0"/>
    <w:rsid w:val="6397F9AE"/>
    <w:rsid w:val="63A2EBD4"/>
    <w:rsid w:val="63A584DC"/>
    <w:rsid w:val="63BAB886"/>
    <w:rsid w:val="63BF1CA8"/>
    <w:rsid w:val="63C1F5CE"/>
    <w:rsid w:val="63D86571"/>
    <w:rsid w:val="63DC8C09"/>
    <w:rsid w:val="63E426E7"/>
    <w:rsid w:val="63F8A8B0"/>
    <w:rsid w:val="6408FFD6"/>
    <w:rsid w:val="641206BF"/>
    <w:rsid w:val="64124E6A"/>
    <w:rsid w:val="641EFED6"/>
    <w:rsid w:val="642918CB"/>
    <w:rsid w:val="6439FF77"/>
    <w:rsid w:val="643B9A7E"/>
    <w:rsid w:val="643C9EA4"/>
    <w:rsid w:val="64421005"/>
    <w:rsid w:val="6444F6E6"/>
    <w:rsid w:val="64721329"/>
    <w:rsid w:val="6472BE71"/>
    <w:rsid w:val="6478ECE4"/>
    <w:rsid w:val="648012A9"/>
    <w:rsid w:val="64961D21"/>
    <w:rsid w:val="649D0062"/>
    <w:rsid w:val="649E8D5F"/>
    <w:rsid w:val="64ABD93B"/>
    <w:rsid w:val="64AF1040"/>
    <w:rsid w:val="64BECED4"/>
    <w:rsid w:val="64EA32E6"/>
    <w:rsid w:val="64FF9B78"/>
    <w:rsid w:val="65038E14"/>
    <w:rsid w:val="650F2CBD"/>
    <w:rsid w:val="651BE7E6"/>
    <w:rsid w:val="6532BDC1"/>
    <w:rsid w:val="6544AE44"/>
    <w:rsid w:val="654AA1B1"/>
    <w:rsid w:val="65509917"/>
    <w:rsid w:val="6553CDA7"/>
    <w:rsid w:val="656F53B5"/>
    <w:rsid w:val="657086F8"/>
    <w:rsid w:val="657E50A4"/>
    <w:rsid w:val="65811303"/>
    <w:rsid w:val="658D31AC"/>
    <w:rsid w:val="659860E3"/>
    <w:rsid w:val="659FC145"/>
    <w:rsid w:val="65A6984A"/>
    <w:rsid w:val="65ACA6B4"/>
    <w:rsid w:val="65AE8042"/>
    <w:rsid w:val="65B816C7"/>
    <w:rsid w:val="65BA94DC"/>
    <w:rsid w:val="65C5BC35"/>
    <w:rsid w:val="65CCFBD8"/>
    <w:rsid w:val="65CFFE93"/>
    <w:rsid w:val="65E53A5F"/>
    <w:rsid w:val="65F2A42E"/>
    <w:rsid w:val="65FB2F2E"/>
    <w:rsid w:val="66034802"/>
    <w:rsid w:val="661055C8"/>
    <w:rsid w:val="665421A6"/>
    <w:rsid w:val="6666CCA0"/>
    <w:rsid w:val="666A1FA2"/>
    <w:rsid w:val="6675AE00"/>
    <w:rsid w:val="6680E936"/>
    <w:rsid w:val="66884D2D"/>
    <w:rsid w:val="6690BA98"/>
    <w:rsid w:val="669207D7"/>
    <w:rsid w:val="6699956A"/>
    <w:rsid w:val="669D664B"/>
    <w:rsid w:val="66A60455"/>
    <w:rsid w:val="66AC4B30"/>
    <w:rsid w:val="66B6A9FC"/>
    <w:rsid w:val="66BE3BC5"/>
    <w:rsid w:val="66D1C9FD"/>
    <w:rsid w:val="66E07D4B"/>
    <w:rsid w:val="66E5BD95"/>
    <w:rsid w:val="66EB6CC7"/>
    <w:rsid w:val="66F08C37"/>
    <w:rsid w:val="66F3F89B"/>
    <w:rsid w:val="66F475DD"/>
    <w:rsid w:val="66F4DD6B"/>
    <w:rsid w:val="66FC7C56"/>
    <w:rsid w:val="6704D61D"/>
    <w:rsid w:val="670BD8A2"/>
    <w:rsid w:val="6721FAE8"/>
    <w:rsid w:val="67282562"/>
    <w:rsid w:val="675DDBC1"/>
    <w:rsid w:val="677BF474"/>
    <w:rsid w:val="678230AD"/>
    <w:rsid w:val="6785351B"/>
    <w:rsid w:val="67A759D4"/>
    <w:rsid w:val="67B593DE"/>
    <w:rsid w:val="67BD768F"/>
    <w:rsid w:val="67D605E3"/>
    <w:rsid w:val="67D7AAAA"/>
    <w:rsid w:val="67D81E53"/>
    <w:rsid w:val="67DEA2DE"/>
    <w:rsid w:val="67F59F20"/>
    <w:rsid w:val="680415F9"/>
    <w:rsid w:val="68084676"/>
    <w:rsid w:val="68085AFE"/>
    <w:rsid w:val="680E0C37"/>
    <w:rsid w:val="6812BDC6"/>
    <w:rsid w:val="682DFE6F"/>
    <w:rsid w:val="683001EA"/>
    <w:rsid w:val="684DA14E"/>
    <w:rsid w:val="684F75C5"/>
    <w:rsid w:val="68511B10"/>
    <w:rsid w:val="685A110F"/>
    <w:rsid w:val="686FB09A"/>
    <w:rsid w:val="68747F43"/>
    <w:rsid w:val="68766284"/>
    <w:rsid w:val="687A66CF"/>
    <w:rsid w:val="687E48EF"/>
    <w:rsid w:val="687E77FA"/>
    <w:rsid w:val="688BD335"/>
    <w:rsid w:val="688F4FB7"/>
    <w:rsid w:val="6891A844"/>
    <w:rsid w:val="689DB404"/>
    <w:rsid w:val="68A08B8B"/>
    <w:rsid w:val="68A611B6"/>
    <w:rsid w:val="68B0056C"/>
    <w:rsid w:val="68B00846"/>
    <w:rsid w:val="68B8087E"/>
    <w:rsid w:val="68B885D1"/>
    <w:rsid w:val="68CDDE20"/>
    <w:rsid w:val="68CDE2AD"/>
    <w:rsid w:val="68D11FE4"/>
    <w:rsid w:val="68D503BC"/>
    <w:rsid w:val="68DE2760"/>
    <w:rsid w:val="690C5EF1"/>
    <w:rsid w:val="691BFB4E"/>
    <w:rsid w:val="69307B5C"/>
    <w:rsid w:val="6941CF4D"/>
    <w:rsid w:val="6946ED8F"/>
    <w:rsid w:val="6950A1D1"/>
    <w:rsid w:val="695383CC"/>
    <w:rsid w:val="69540574"/>
    <w:rsid w:val="6976A4B5"/>
    <w:rsid w:val="6977A7D5"/>
    <w:rsid w:val="697A64D1"/>
    <w:rsid w:val="6982B6CB"/>
    <w:rsid w:val="69833707"/>
    <w:rsid w:val="69980BB0"/>
    <w:rsid w:val="699F5F56"/>
    <w:rsid w:val="69A45011"/>
    <w:rsid w:val="69AFADF9"/>
    <w:rsid w:val="69CEF5E0"/>
    <w:rsid w:val="69D01E5D"/>
    <w:rsid w:val="69D2F76B"/>
    <w:rsid w:val="69D69D8C"/>
    <w:rsid w:val="69DB0E30"/>
    <w:rsid w:val="69E4738C"/>
    <w:rsid w:val="69EDB412"/>
    <w:rsid w:val="69EFDC5B"/>
    <w:rsid w:val="69F59F90"/>
    <w:rsid w:val="69FCCCB0"/>
    <w:rsid w:val="6A01E6F1"/>
    <w:rsid w:val="6A032683"/>
    <w:rsid w:val="6A0C3EF3"/>
    <w:rsid w:val="6A1C4FA2"/>
    <w:rsid w:val="6A26C0C0"/>
    <w:rsid w:val="6A28B752"/>
    <w:rsid w:val="6A2B33B9"/>
    <w:rsid w:val="6A3159B9"/>
    <w:rsid w:val="6A3E57D2"/>
    <w:rsid w:val="6A415622"/>
    <w:rsid w:val="6A6217C9"/>
    <w:rsid w:val="6A72624D"/>
    <w:rsid w:val="6A7343A9"/>
    <w:rsid w:val="6A77B588"/>
    <w:rsid w:val="6AA9F607"/>
    <w:rsid w:val="6AABA56C"/>
    <w:rsid w:val="6AB75C39"/>
    <w:rsid w:val="6ABD2997"/>
    <w:rsid w:val="6ABD771F"/>
    <w:rsid w:val="6AF47C7B"/>
    <w:rsid w:val="6B006214"/>
    <w:rsid w:val="6B01CD5A"/>
    <w:rsid w:val="6B0CA4D1"/>
    <w:rsid w:val="6B139DEE"/>
    <w:rsid w:val="6B162E41"/>
    <w:rsid w:val="6B1F8112"/>
    <w:rsid w:val="6B24188B"/>
    <w:rsid w:val="6B2D324D"/>
    <w:rsid w:val="6B3AE1AC"/>
    <w:rsid w:val="6B3E3349"/>
    <w:rsid w:val="6B544F10"/>
    <w:rsid w:val="6B54AC65"/>
    <w:rsid w:val="6B76881A"/>
    <w:rsid w:val="6B7A17D9"/>
    <w:rsid w:val="6B7A79BC"/>
    <w:rsid w:val="6B7E5E1C"/>
    <w:rsid w:val="6B957ADE"/>
    <w:rsid w:val="6B96C8EA"/>
    <w:rsid w:val="6B9F708A"/>
    <w:rsid w:val="6BA71E9B"/>
    <w:rsid w:val="6BBBEF43"/>
    <w:rsid w:val="6BBD0C3B"/>
    <w:rsid w:val="6BDBF3D9"/>
    <w:rsid w:val="6BDFE0C8"/>
    <w:rsid w:val="6BF56C0B"/>
    <w:rsid w:val="6BFC5AF3"/>
    <w:rsid w:val="6BFF4BF0"/>
    <w:rsid w:val="6C2AA492"/>
    <w:rsid w:val="6C33D9DF"/>
    <w:rsid w:val="6C39AE18"/>
    <w:rsid w:val="6C4DAFEA"/>
    <w:rsid w:val="6C5BD6E0"/>
    <w:rsid w:val="6C5E43DF"/>
    <w:rsid w:val="6C613E76"/>
    <w:rsid w:val="6C6B124B"/>
    <w:rsid w:val="6C6D695F"/>
    <w:rsid w:val="6C6F3189"/>
    <w:rsid w:val="6C726B2C"/>
    <w:rsid w:val="6C77DB2D"/>
    <w:rsid w:val="6C8C5160"/>
    <w:rsid w:val="6C966080"/>
    <w:rsid w:val="6C9A70BB"/>
    <w:rsid w:val="6C9EA2A7"/>
    <w:rsid w:val="6CB31C07"/>
    <w:rsid w:val="6CBE539C"/>
    <w:rsid w:val="6CBF2751"/>
    <w:rsid w:val="6CD4065B"/>
    <w:rsid w:val="6CDF0AB8"/>
    <w:rsid w:val="6CE7DEC5"/>
    <w:rsid w:val="6CF0F910"/>
    <w:rsid w:val="6CF5390B"/>
    <w:rsid w:val="6CF70F2E"/>
    <w:rsid w:val="6D059E8B"/>
    <w:rsid w:val="6D08BEF8"/>
    <w:rsid w:val="6D1C5D66"/>
    <w:rsid w:val="6D1E221B"/>
    <w:rsid w:val="6D3CBE83"/>
    <w:rsid w:val="6D3FEECC"/>
    <w:rsid w:val="6D436E2C"/>
    <w:rsid w:val="6D4AED08"/>
    <w:rsid w:val="6D61F1C9"/>
    <w:rsid w:val="6D6EB5D8"/>
    <w:rsid w:val="6D749BDD"/>
    <w:rsid w:val="6D77E1D1"/>
    <w:rsid w:val="6D7A0281"/>
    <w:rsid w:val="6D85D3E8"/>
    <w:rsid w:val="6D86F0B0"/>
    <w:rsid w:val="6D9AEC35"/>
    <w:rsid w:val="6DA38C81"/>
    <w:rsid w:val="6DA3DAFC"/>
    <w:rsid w:val="6DA48BAD"/>
    <w:rsid w:val="6DAB50E3"/>
    <w:rsid w:val="6DB1B364"/>
    <w:rsid w:val="6DB580E9"/>
    <w:rsid w:val="6DCA05AD"/>
    <w:rsid w:val="6DE3E94F"/>
    <w:rsid w:val="6DEFBAB5"/>
    <w:rsid w:val="6DF8FEFE"/>
    <w:rsid w:val="6E023AB3"/>
    <w:rsid w:val="6E02ACE2"/>
    <w:rsid w:val="6E074FAD"/>
    <w:rsid w:val="6E0797E9"/>
    <w:rsid w:val="6E14CB66"/>
    <w:rsid w:val="6E23F800"/>
    <w:rsid w:val="6E2CFB4A"/>
    <w:rsid w:val="6E39419F"/>
    <w:rsid w:val="6E609BF4"/>
    <w:rsid w:val="6E631B48"/>
    <w:rsid w:val="6E794D35"/>
    <w:rsid w:val="6E7DF704"/>
    <w:rsid w:val="6E808EAF"/>
    <w:rsid w:val="6E83CB6A"/>
    <w:rsid w:val="6E852F3B"/>
    <w:rsid w:val="6E913F16"/>
    <w:rsid w:val="6E98E135"/>
    <w:rsid w:val="6EC4B932"/>
    <w:rsid w:val="6EC61E90"/>
    <w:rsid w:val="6ED014F3"/>
    <w:rsid w:val="6EEA0235"/>
    <w:rsid w:val="6EEDA87C"/>
    <w:rsid w:val="6EEEBDC3"/>
    <w:rsid w:val="6EF15DDC"/>
    <w:rsid w:val="6EFCAB8A"/>
    <w:rsid w:val="6EFDC22A"/>
    <w:rsid w:val="6F0704E2"/>
    <w:rsid w:val="6F087205"/>
    <w:rsid w:val="6F0A15D5"/>
    <w:rsid w:val="6F0C876E"/>
    <w:rsid w:val="6F0FBC00"/>
    <w:rsid w:val="6F1182D4"/>
    <w:rsid w:val="6F310A64"/>
    <w:rsid w:val="6F41D891"/>
    <w:rsid w:val="6F45D1AB"/>
    <w:rsid w:val="6F4FF276"/>
    <w:rsid w:val="6F5D98CB"/>
    <w:rsid w:val="6F6B943D"/>
    <w:rsid w:val="6F7DC0FE"/>
    <w:rsid w:val="6F8C722A"/>
    <w:rsid w:val="6F8DCE36"/>
    <w:rsid w:val="6F8F7B7E"/>
    <w:rsid w:val="6FA34E57"/>
    <w:rsid w:val="6FAB0E48"/>
    <w:rsid w:val="6FADBD1E"/>
    <w:rsid w:val="6FB342E6"/>
    <w:rsid w:val="6FCD20D3"/>
    <w:rsid w:val="6FCEFDCF"/>
    <w:rsid w:val="6FD6F7F6"/>
    <w:rsid w:val="6FE580A6"/>
    <w:rsid w:val="6FE7D537"/>
    <w:rsid w:val="7002643E"/>
    <w:rsid w:val="700D8E23"/>
    <w:rsid w:val="7015DC56"/>
    <w:rsid w:val="701F503C"/>
    <w:rsid w:val="7026D005"/>
    <w:rsid w:val="702EBFDB"/>
    <w:rsid w:val="7031B541"/>
    <w:rsid w:val="7033457E"/>
    <w:rsid w:val="705DC220"/>
    <w:rsid w:val="7068AACA"/>
    <w:rsid w:val="7075CB24"/>
    <w:rsid w:val="707C6C94"/>
    <w:rsid w:val="707FDF98"/>
    <w:rsid w:val="7083924E"/>
    <w:rsid w:val="708BA3E4"/>
    <w:rsid w:val="708D2E3D"/>
    <w:rsid w:val="709AE7AA"/>
    <w:rsid w:val="70BD1639"/>
    <w:rsid w:val="70CB35BB"/>
    <w:rsid w:val="70D7AF90"/>
    <w:rsid w:val="70DBA3A8"/>
    <w:rsid w:val="70E02A97"/>
    <w:rsid w:val="70E2C4B1"/>
    <w:rsid w:val="70E5345C"/>
    <w:rsid w:val="70FF2568"/>
    <w:rsid w:val="7101420E"/>
    <w:rsid w:val="71067CCD"/>
    <w:rsid w:val="7109FC3A"/>
    <w:rsid w:val="7111789C"/>
    <w:rsid w:val="7118402D"/>
    <w:rsid w:val="711924C6"/>
    <w:rsid w:val="71201557"/>
    <w:rsid w:val="712FE78D"/>
    <w:rsid w:val="713F8EC1"/>
    <w:rsid w:val="71530227"/>
    <w:rsid w:val="71531E87"/>
    <w:rsid w:val="7153FF8B"/>
    <w:rsid w:val="715816B5"/>
    <w:rsid w:val="715A8D13"/>
    <w:rsid w:val="715C3753"/>
    <w:rsid w:val="7160E74D"/>
    <w:rsid w:val="716AFB51"/>
    <w:rsid w:val="716B624E"/>
    <w:rsid w:val="716FA398"/>
    <w:rsid w:val="7170BAB8"/>
    <w:rsid w:val="7174588C"/>
    <w:rsid w:val="718AAEEF"/>
    <w:rsid w:val="719482B9"/>
    <w:rsid w:val="71A38777"/>
    <w:rsid w:val="71ADF01A"/>
    <w:rsid w:val="71BF5721"/>
    <w:rsid w:val="71C2039B"/>
    <w:rsid w:val="71C892C3"/>
    <w:rsid w:val="71DE0F2A"/>
    <w:rsid w:val="71DF6732"/>
    <w:rsid w:val="71ECA6DC"/>
    <w:rsid w:val="71ECB417"/>
    <w:rsid w:val="72016032"/>
    <w:rsid w:val="7208019C"/>
    <w:rsid w:val="7213FCA0"/>
    <w:rsid w:val="721616FF"/>
    <w:rsid w:val="72241587"/>
    <w:rsid w:val="72284150"/>
    <w:rsid w:val="722D3720"/>
    <w:rsid w:val="722F19BF"/>
    <w:rsid w:val="7240FCF1"/>
    <w:rsid w:val="72464503"/>
    <w:rsid w:val="7248F1E8"/>
    <w:rsid w:val="724D73A4"/>
    <w:rsid w:val="725325A2"/>
    <w:rsid w:val="725957B6"/>
    <w:rsid w:val="725B38C8"/>
    <w:rsid w:val="72688872"/>
    <w:rsid w:val="726F0E25"/>
    <w:rsid w:val="7279359C"/>
    <w:rsid w:val="727E79F2"/>
    <w:rsid w:val="7283F29F"/>
    <w:rsid w:val="728BC0C6"/>
    <w:rsid w:val="72B6B343"/>
    <w:rsid w:val="72B7C976"/>
    <w:rsid w:val="72C56EF8"/>
    <w:rsid w:val="72D5319C"/>
    <w:rsid w:val="72DAB89C"/>
    <w:rsid w:val="72DAD874"/>
    <w:rsid w:val="72E5815A"/>
    <w:rsid w:val="72E5EBAF"/>
    <w:rsid w:val="72F979C0"/>
    <w:rsid w:val="72FD2694"/>
    <w:rsid w:val="73141C5B"/>
    <w:rsid w:val="73199138"/>
    <w:rsid w:val="731EDA8F"/>
    <w:rsid w:val="7323AE85"/>
    <w:rsid w:val="732BD5A3"/>
    <w:rsid w:val="7335DD99"/>
    <w:rsid w:val="7346DC9E"/>
    <w:rsid w:val="735AF451"/>
    <w:rsid w:val="735B2885"/>
    <w:rsid w:val="73653680"/>
    <w:rsid w:val="736A8E3C"/>
    <w:rsid w:val="73725E13"/>
    <w:rsid w:val="737AAFB3"/>
    <w:rsid w:val="737B3793"/>
    <w:rsid w:val="738C698D"/>
    <w:rsid w:val="7390BE3D"/>
    <w:rsid w:val="739138A9"/>
    <w:rsid w:val="73A33331"/>
    <w:rsid w:val="73BA4701"/>
    <w:rsid w:val="73C258DA"/>
    <w:rsid w:val="73D40EF7"/>
    <w:rsid w:val="73F1AC28"/>
    <w:rsid w:val="73F2C673"/>
    <w:rsid w:val="7401BC24"/>
    <w:rsid w:val="741942CE"/>
    <w:rsid w:val="741CFE02"/>
    <w:rsid w:val="741D2C31"/>
    <w:rsid w:val="742011E9"/>
    <w:rsid w:val="743708BC"/>
    <w:rsid w:val="743C39C9"/>
    <w:rsid w:val="74531434"/>
    <w:rsid w:val="74581F41"/>
    <w:rsid w:val="74596BA9"/>
    <w:rsid w:val="745EEB32"/>
    <w:rsid w:val="7474733D"/>
    <w:rsid w:val="74859545"/>
    <w:rsid w:val="74A43932"/>
    <w:rsid w:val="74D1CE89"/>
    <w:rsid w:val="74D68625"/>
    <w:rsid w:val="74D7DE9F"/>
    <w:rsid w:val="74DDCCCD"/>
    <w:rsid w:val="74E81F56"/>
    <w:rsid w:val="74EB7C00"/>
    <w:rsid w:val="74FBC374"/>
    <w:rsid w:val="7504C72F"/>
    <w:rsid w:val="752C2E86"/>
    <w:rsid w:val="753AF966"/>
    <w:rsid w:val="753B8EC6"/>
    <w:rsid w:val="75467373"/>
    <w:rsid w:val="7562D189"/>
    <w:rsid w:val="75645B65"/>
    <w:rsid w:val="757D6329"/>
    <w:rsid w:val="757EA60D"/>
    <w:rsid w:val="7583780F"/>
    <w:rsid w:val="758C39D3"/>
    <w:rsid w:val="758EE73F"/>
    <w:rsid w:val="7598D22C"/>
    <w:rsid w:val="75A51B2E"/>
    <w:rsid w:val="75A842AE"/>
    <w:rsid w:val="75A91887"/>
    <w:rsid w:val="75B16AF2"/>
    <w:rsid w:val="75EFA130"/>
    <w:rsid w:val="75F28A5B"/>
    <w:rsid w:val="75F61BE9"/>
    <w:rsid w:val="7608C14F"/>
    <w:rsid w:val="76150C58"/>
    <w:rsid w:val="761E53C1"/>
    <w:rsid w:val="7643E60C"/>
    <w:rsid w:val="7649C2D8"/>
    <w:rsid w:val="7653B34D"/>
    <w:rsid w:val="76559B30"/>
    <w:rsid w:val="765AC22D"/>
    <w:rsid w:val="76667FFC"/>
    <w:rsid w:val="7669C85A"/>
    <w:rsid w:val="767723F0"/>
    <w:rsid w:val="767ABEE0"/>
    <w:rsid w:val="767CC4A0"/>
    <w:rsid w:val="768D3082"/>
    <w:rsid w:val="769652FE"/>
    <w:rsid w:val="769F903B"/>
    <w:rsid w:val="76A47EFC"/>
    <w:rsid w:val="76AF0922"/>
    <w:rsid w:val="76BD478C"/>
    <w:rsid w:val="76BFFD58"/>
    <w:rsid w:val="76CADEDF"/>
    <w:rsid w:val="76D46E08"/>
    <w:rsid w:val="76D528DD"/>
    <w:rsid w:val="76E971D8"/>
    <w:rsid w:val="76F71F9A"/>
    <w:rsid w:val="76FBFF5D"/>
    <w:rsid w:val="770DA295"/>
    <w:rsid w:val="770FDCC1"/>
    <w:rsid w:val="77231523"/>
    <w:rsid w:val="7739E67B"/>
    <w:rsid w:val="773C5D7E"/>
    <w:rsid w:val="7742E36B"/>
    <w:rsid w:val="7747D486"/>
    <w:rsid w:val="77540702"/>
    <w:rsid w:val="775859F9"/>
    <w:rsid w:val="776F4771"/>
    <w:rsid w:val="77760022"/>
    <w:rsid w:val="77790813"/>
    <w:rsid w:val="7781A6BA"/>
    <w:rsid w:val="778367BE"/>
    <w:rsid w:val="77A9DFFE"/>
    <w:rsid w:val="77C2CDB7"/>
    <w:rsid w:val="77D7B9BE"/>
    <w:rsid w:val="78012E6D"/>
    <w:rsid w:val="7805D8DC"/>
    <w:rsid w:val="780BB17B"/>
    <w:rsid w:val="782A916C"/>
    <w:rsid w:val="782FBE19"/>
    <w:rsid w:val="782FC0C7"/>
    <w:rsid w:val="78364F16"/>
    <w:rsid w:val="78371C7F"/>
    <w:rsid w:val="785FDDC1"/>
    <w:rsid w:val="786CB889"/>
    <w:rsid w:val="78793933"/>
    <w:rsid w:val="7883CD01"/>
    <w:rsid w:val="788BDDA5"/>
    <w:rsid w:val="7893E13C"/>
    <w:rsid w:val="78959880"/>
    <w:rsid w:val="78985B4C"/>
    <w:rsid w:val="78996C36"/>
    <w:rsid w:val="789D7D32"/>
    <w:rsid w:val="789E4A29"/>
    <w:rsid w:val="78A5A723"/>
    <w:rsid w:val="78BBF62A"/>
    <w:rsid w:val="78CE63ED"/>
    <w:rsid w:val="78D44522"/>
    <w:rsid w:val="78D70C75"/>
    <w:rsid w:val="78DDC834"/>
    <w:rsid w:val="78E59365"/>
    <w:rsid w:val="7901C2C9"/>
    <w:rsid w:val="790C8795"/>
    <w:rsid w:val="79160ADE"/>
    <w:rsid w:val="7918B0A6"/>
    <w:rsid w:val="792B8B90"/>
    <w:rsid w:val="79303B3D"/>
    <w:rsid w:val="7933041E"/>
    <w:rsid w:val="793E4994"/>
    <w:rsid w:val="794006D7"/>
    <w:rsid w:val="79439D64"/>
    <w:rsid w:val="794AEFC0"/>
    <w:rsid w:val="7955AAE5"/>
    <w:rsid w:val="79576E05"/>
    <w:rsid w:val="79589530"/>
    <w:rsid w:val="7970E235"/>
    <w:rsid w:val="79835400"/>
    <w:rsid w:val="79856DF1"/>
    <w:rsid w:val="79887DEF"/>
    <w:rsid w:val="7999F763"/>
    <w:rsid w:val="799E67FA"/>
    <w:rsid w:val="79AFF334"/>
    <w:rsid w:val="79B6059C"/>
    <w:rsid w:val="79B60B12"/>
    <w:rsid w:val="79C038E0"/>
    <w:rsid w:val="79C04EC3"/>
    <w:rsid w:val="79C3F2A1"/>
    <w:rsid w:val="79C758F0"/>
    <w:rsid w:val="79C8FAD5"/>
    <w:rsid w:val="79CBF73E"/>
    <w:rsid w:val="79DE75D2"/>
    <w:rsid w:val="7A1D39B0"/>
    <w:rsid w:val="7A23E844"/>
    <w:rsid w:val="7A2BC3F4"/>
    <w:rsid w:val="7A5722C1"/>
    <w:rsid w:val="7A6426EB"/>
    <w:rsid w:val="7A657E9A"/>
    <w:rsid w:val="7A6E7870"/>
    <w:rsid w:val="7A78734C"/>
    <w:rsid w:val="7A7A322C"/>
    <w:rsid w:val="7A7B57FD"/>
    <w:rsid w:val="7A81B44A"/>
    <w:rsid w:val="7A86AB96"/>
    <w:rsid w:val="7A970AF9"/>
    <w:rsid w:val="7A977C41"/>
    <w:rsid w:val="7AB2373A"/>
    <w:rsid w:val="7AB3DC5B"/>
    <w:rsid w:val="7ABAFCDC"/>
    <w:rsid w:val="7ABF115B"/>
    <w:rsid w:val="7AC38165"/>
    <w:rsid w:val="7AC4A46E"/>
    <w:rsid w:val="7ACF82A1"/>
    <w:rsid w:val="7AFA5742"/>
    <w:rsid w:val="7AFA985E"/>
    <w:rsid w:val="7B00FFED"/>
    <w:rsid w:val="7B09C37D"/>
    <w:rsid w:val="7B0FF5DF"/>
    <w:rsid w:val="7B1064F3"/>
    <w:rsid w:val="7B18A49D"/>
    <w:rsid w:val="7B1EB8FB"/>
    <w:rsid w:val="7B28AE3F"/>
    <w:rsid w:val="7B294644"/>
    <w:rsid w:val="7B2D505B"/>
    <w:rsid w:val="7B2F6789"/>
    <w:rsid w:val="7B305E0C"/>
    <w:rsid w:val="7B3DD716"/>
    <w:rsid w:val="7B4EFACA"/>
    <w:rsid w:val="7B509898"/>
    <w:rsid w:val="7B54D260"/>
    <w:rsid w:val="7B6ACEEF"/>
    <w:rsid w:val="7B72749E"/>
    <w:rsid w:val="7B7A281A"/>
    <w:rsid w:val="7B85F56F"/>
    <w:rsid w:val="7B8CB823"/>
    <w:rsid w:val="7BA25B9A"/>
    <w:rsid w:val="7BB4B310"/>
    <w:rsid w:val="7BB9DFED"/>
    <w:rsid w:val="7BBD7C4D"/>
    <w:rsid w:val="7BC0C3C7"/>
    <w:rsid w:val="7BC7D895"/>
    <w:rsid w:val="7BC7DF74"/>
    <w:rsid w:val="7BEED9C3"/>
    <w:rsid w:val="7BF1CFA1"/>
    <w:rsid w:val="7BF2F322"/>
    <w:rsid w:val="7BFFC832"/>
    <w:rsid w:val="7C00C3CF"/>
    <w:rsid w:val="7C02B743"/>
    <w:rsid w:val="7C06D503"/>
    <w:rsid w:val="7C07C144"/>
    <w:rsid w:val="7C0B2C56"/>
    <w:rsid w:val="7C135E8B"/>
    <w:rsid w:val="7C2858ED"/>
    <w:rsid w:val="7C30342F"/>
    <w:rsid w:val="7C36FF02"/>
    <w:rsid w:val="7C393C34"/>
    <w:rsid w:val="7C3BC020"/>
    <w:rsid w:val="7C478A93"/>
    <w:rsid w:val="7C49B304"/>
    <w:rsid w:val="7C60DA58"/>
    <w:rsid w:val="7C653E28"/>
    <w:rsid w:val="7C74CD3F"/>
    <w:rsid w:val="7C7E4068"/>
    <w:rsid w:val="7C823B5D"/>
    <w:rsid w:val="7C9030A2"/>
    <w:rsid w:val="7C944B8B"/>
    <w:rsid w:val="7C9F57E4"/>
    <w:rsid w:val="7CA9F478"/>
    <w:rsid w:val="7CAD902B"/>
    <w:rsid w:val="7CB1C80D"/>
    <w:rsid w:val="7CD0EBC1"/>
    <w:rsid w:val="7CD5F431"/>
    <w:rsid w:val="7CE95419"/>
    <w:rsid w:val="7D020ACB"/>
    <w:rsid w:val="7D061EBF"/>
    <w:rsid w:val="7D13F236"/>
    <w:rsid w:val="7D1709B7"/>
    <w:rsid w:val="7D1F4907"/>
    <w:rsid w:val="7D1FF468"/>
    <w:rsid w:val="7D316926"/>
    <w:rsid w:val="7D31D558"/>
    <w:rsid w:val="7D387BD0"/>
    <w:rsid w:val="7D3EE2D9"/>
    <w:rsid w:val="7D40D36B"/>
    <w:rsid w:val="7D5C8B57"/>
    <w:rsid w:val="7D5CCE59"/>
    <w:rsid w:val="7D9E41C6"/>
    <w:rsid w:val="7DA2D7F7"/>
    <w:rsid w:val="7DAA25E4"/>
    <w:rsid w:val="7DB78DC2"/>
    <w:rsid w:val="7DBA3D9C"/>
    <w:rsid w:val="7DBC3126"/>
    <w:rsid w:val="7DDD9A3C"/>
    <w:rsid w:val="7DFCAAB9"/>
    <w:rsid w:val="7DFD434E"/>
    <w:rsid w:val="7E15D3C3"/>
    <w:rsid w:val="7E27B9DB"/>
    <w:rsid w:val="7E2F7B69"/>
    <w:rsid w:val="7E30B831"/>
    <w:rsid w:val="7E323920"/>
    <w:rsid w:val="7E32C141"/>
    <w:rsid w:val="7E332622"/>
    <w:rsid w:val="7E59B8DB"/>
    <w:rsid w:val="7E5CD41F"/>
    <w:rsid w:val="7E5E3085"/>
    <w:rsid w:val="7E6EE3DC"/>
    <w:rsid w:val="7E712B78"/>
    <w:rsid w:val="7E7BEE85"/>
    <w:rsid w:val="7E8073F7"/>
    <w:rsid w:val="7E83F2B6"/>
    <w:rsid w:val="7E953048"/>
    <w:rsid w:val="7EA5C8B2"/>
    <w:rsid w:val="7EAC11DF"/>
    <w:rsid w:val="7EACB2BC"/>
    <w:rsid w:val="7EBC8F15"/>
    <w:rsid w:val="7ECC3A2C"/>
    <w:rsid w:val="7ED48BAE"/>
    <w:rsid w:val="7EDC57DE"/>
    <w:rsid w:val="7EECE839"/>
    <w:rsid w:val="7EF5AE89"/>
    <w:rsid w:val="7F0A857C"/>
    <w:rsid w:val="7F10CDDB"/>
    <w:rsid w:val="7F13DF5A"/>
    <w:rsid w:val="7F1DDFD5"/>
    <w:rsid w:val="7F36D270"/>
    <w:rsid w:val="7F4865B3"/>
    <w:rsid w:val="7F5924E4"/>
    <w:rsid w:val="7F65884D"/>
    <w:rsid w:val="7F68F693"/>
    <w:rsid w:val="7F68F9CC"/>
    <w:rsid w:val="7F6BF5E9"/>
    <w:rsid w:val="7F7312F8"/>
    <w:rsid w:val="7F7389EC"/>
    <w:rsid w:val="7F7ABC6B"/>
    <w:rsid w:val="7F838AFC"/>
    <w:rsid w:val="7F8A39D6"/>
    <w:rsid w:val="7F904D0F"/>
    <w:rsid w:val="7F986D10"/>
    <w:rsid w:val="7F9F9076"/>
    <w:rsid w:val="7FABBB6A"/>
    <w:rsid w:val="7FC59C4C"/>
    <w:rsid w:val="7FE3C8F2"/>
    <w:rsid w:val="7FF0108A"/>
    <w:rsid w:val="7FF5864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92ED62"/>
  <w15:chartTrackingRefBased/>
  <w15:docId w15:val="{68DB1835-17A6-4B96-B368-0C78CEA29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4AD4"/>
    <w:pPr>
      <w:suppressAutoHyphens/>
      <w:spacing w:before="360" w:after="360" w:line="360" w:lineRule="auto"/>
    </w:pPr>
    <w:rPr>
      <w:rFonts w:ascii="Calibri" w:eastAsia="Calibri" w:hAnsi="Calibri" w:cs="Times New Roman"/>
      <w:sz w:val="24"/>
      <w:lang w:eastAsia="ar-SA"/>
    </w:rPr>
  </w:style>
  <w:style w:type="paragraph" w:styleId="Nagwek1">
    <w:name w:val="heading 1"/>
    <w:basedOn w:val="Normalny"/>
    <w:next w:val="Normalny"/>
    <w:link w:val="Nagwek1Znak"/>
    <w:qFormat/>
    <w:rsid w:val="00464AD4"/>
    <w:pPr>
      <w:keepNext/>
      <w:tabs>
        <w:tab w:val="left" w:pos="540"/>
      </w:tabs>
      <w:outlineLvl w:val="0"/>
    </w:pPr>
    <w:rPr>
      <w:rFonts w:eastAsia="Times New Roman"/>
      <w:b/>
      <w:bCs/>
      <w:sz w:val="26"/>
      <w:szCs w:val="24"/>
    </w:rPr>
  </w:style>
  <w:style w:type="paragraph" w:styleId="Nagwek2">
    <w:name w:val="heading 2"/>
    <w:basedOn w:val="Normalny"/>
    <w:next w:val="Normalny"/>
    <w:link w:val="Nagwek2Znak"/>
    <w:qFormat/>
    <w:rsid w:val="000B1BF3"/>
    <w:pPr>
      <w:keepNext/>
      <w:tabs>
        <w:tab w:val="left" w:pos="180"/>
      </w:tabs>
      <w:outlineLvl w:val="1"/>
    </w:pPr>
    <w:rPr>
      <w:rFonts w:eastAsia="Times New Roman" w:cs="Arial"/>
      <w:b/>
      <w:bCs/>
    </w:rPr>
  </w:style>
  <w:style w:type="paragraph" w:styleId="Nagwek3">
    <w:name w:val="heading 3"/>
    <w:basedOn w:val="Normalny"/>
    <w:next w:val="Normalny"/>
    <w:link w:val="Nagwek3Znak"/>
    <w:qFormat/>
    <w:rsid w:val="000B1BF3"/>
    <w:pPr>
      <w:keepNext/>
      <w:outlineLvl w:val="2"/>
    </w:pPr>
    <w:rPr>
      <w:rFonts w:eastAsia="Times New Roman" w:cs="Arial"/>
      <w:b/>
      <w:bCs/>
      <w:szCs w:val="26"/>
    </w:rPr>
  </w:style>
  <w:style w:type="paragraph" w:styleId="Nagwek4">
    <w:name w:val="heading 4"/>
    <w:basedOn w:val="Normalny"/>
    <w:next w:val="Normalny"/>
    <w:link w:val="Nagwek4Znak"/>
    <w:rsid w:val="006F3B3E"/>
    <w:pPr>
      <w:keepNext/>
      <w:spacing w:after="0"/>
      <w:jc w:val="center"/>
      <w:outlineLvl w:val="3"/>
    </w:pPr>
    <w:rPr>
      <w:rFonts w:ascii="Arial" w:eastAsia="Times New Roman" w:hAnsi="Arial" w:cs="Arial"/>
      <w:b/>
      <w:bCs/>
    </w:rPr>
  </w:style>
  <w:style w:type="paragraph" w:styleId="Nagwek5">
    <w:name w:val="heading 5"/>
    <w:basedOn w:val="Normalny"/>
    <w:next w:val="Normalny"/>
    <w:link w:val="Nagwek5Znak"/>
    <w:rsid w:val="006F3B3E"/>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rsid w:val="006F3B3E"/>
    <w:pPr>
      <w:numPr>
        <w:ilvl w:val="5"/>
        <w:numId w:val="4"/>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rsid w:val="006F3B3E"/>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rsid w:val="006F3B3E"/>
    <w:pPr>
      <w:spacing w:before="240" w:after="60" w:line="240" w:lineRule="auto"/>
      <w:outlineLvl w:val="7"/>
    </w:pPr>
    <w:rPr>
      <w:rFonts w:ascii="Times New Roman" w:eastAsia="Times New Roman" w:hAnsi="Times New Roman"/>
      <w:i/>
      <w:iCs/>
      <w:szCs w:val="24"/>
    </w:rPr>
  </w:style>
  <w:style w:type="paragraph" w:styleId="Nagwek9">
    <w:name w:val="heading 9"/>
    <w:basedOn w:val="Normalny"/>
    <w:next w:val="Normalny"/>
    <w:link w:val="Nagwek9Znak"/>
    <w:rsid w:val="006F3B3E"/>
    <w:p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64AD4"/>
    <w:rPr>
      <w:rFonts w:ascii="Calibri" w:eastAsia="Times New Roman" w:hAnsi="Calibri" w:cs="Times New Roman"/>
      <w:b/>
      <w:bCs/>
      <w:sz w:val="26"/>
      <w:szCs w:val="24"/>
      <w:lang w:eastAsia="ar-SA"/>
    </w:rPr>
  </w:style>
  <w:style w:type="character" w:customStyle="1" w:styleId="Nagwek2Znak">
    <w:name w:val="Nagłówek 2 Znak"/>
    <w:basedOn w:val="Domylnaczcionkaakapitu"/>
    <w:link w:val="Nagwek2"/>
    <w:rsid w:val="000B1BF3"/>
    <w:rPr>
      <w:rFonts w:ascii="Calibri" w:eastAsia="Times New Roman" w:hAnsi="Calibri" w:cs="Arial"/>
      <w:b/>
      <w:bCs/>
      <w:sz w:val="24"/>
      <w:lang w:eastAsia="ar-SA"/>
    </w:rPr>
  </w:style>
  <w:style w:type="character" w:customStyle="1" w:styleId="Nagwek3Znak">
    <w:name w:val="Nagłówek 3 Znak"/>
    <w:basedOn w:val="Domylnaczcionkaakapitu"/>
    <w:link w:val="Nagwek3"/>
    <w:rsid w:val="000B1BF3"/>
    <w:rPr>
      <w:rFonts w:ascii="Calibri" w:eastAsia="Times New Roman" w:hAnsi="Calibri" w:cs="Arial"/>
      <w:b/>
      <w:bCs/>
      <w:sz w:val="24"/>
      <w:szCs w:val="26"/>
      <w:lang w:eastAsia="ar-SA"/>
    </w:rPr>
  </w:style>
  <w:style w:type="character" w:customStyle="1" w:styleId="Nagwek4Znak">
    <w:name w:val="Nagłówek 4 Znak"/>
    <w:basedOn w:val="Domylnaczcionkaakapitu"/>
    <w:link w:val="Nagwek4"/>
    <w:rsid w:val="006F3B3E"/>
    <w:rPr>
      <w:rFonts w:ascii="Arial" w:eastAsia="Times New Roman" w:hAnsi="Arial" w:cs="Arial"/>
      <w:b/>
      <w:bCs/>
      <w:sz w:val="24"/>
      <w:lang w:eastAsia="ar-SA"/>
    </w:rPr>
  </w:style>
  <w:style w:type="character" w:customStyle="1" w:styleId="Nagwek5Znak">
    <w:name w:val="Nagłówek 5 Znak"/>
    <w:basedOn w:val="Domylnaczcionkaakapitu"/>
    <w:link w:val="Nagwek5"/>
    <w:rsid w:val="006F3B3E"/>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6F3B3E"/>
    <w:rPr>
      <w:rFonts w:ascii="Times New Roman" w:eastAsia="Times New Roman" w:hAnsi="Times New Roman" w:cs="Times New Roman"/>
      <w:b/>
      <w:bCs/>
      <w:sz w:val="24"/>
      <w:lang w:eastAsia="ar-SA"/>
    </w:rPr>
  </w:style>
  <w:style w:type="character" w:customStyle="1" w:styleId="Nagwek7Znak">
    <w:name w:val="Nagłówek 7 Znak"/>
    <w:basedOn w:val="Domylnaczcionkaakapitu"/>
    <w:link w:val="Nagwek7"/>
    <w:rsid w:val="006F3B3E"/>
    <w:rPr>
      <w:rFonts w:ascii="Times New Roman" w:eastAsia="Times New Roman" w:hAnsi="Times New Roman" w:cs="Times New Roman"/>
      <w:b/>
      <w:bCs/>
      <w:sz w:val="28"/>
      <w:szCs w:val="24"/>
      <w:lang w:eastAsia="ar-SA"/>
    </w:rPr>
  </w:style>
  <w:style w:type="character" w:customStyle="1" w:styleId="Nagwek8Znak">
    <w:name w:val="Nagłówek 8 Znak"/>
    <w:basedOn w:val="Domylnaczcionkaakapitu"/>
    <w:link w:val="Nagwek8"/>
    <w:rsid w:val="006F3B3E"/>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6F3B3E"/>
    <w:rPr>
      <w:rFonts w:ascii="Arial" w:eastAsia="Times New Roman" w:hAnsi="Arial" w:cs="Arial"/>
      <w:lang w:eastAsia="ar-SA"/>
    </w:rPr>
  </w:style>
  <w:style w:type="character" w:customStyle="1" w:styleId="WW8Num1z0">
    <w:name w:val="WW8Num1z0"/>
    <w:rsid w:val="006F3B3E"/>
    <w:rPr>
      <w:rFonts w:ascii="Calibri" w:hAnsi="Calibri" w:cs="Calibri"/>
      <w:i/>
      <w:sz w:val="22"/>
      <w:szCs w:val="22"/>
    </w:rPr>
  </w:style>
  <w:style w:type="character" w:customStyle="1" w:styleId="WW8Num1z1">
    <w:name w:val="WW8Num1z1"/>
    <w:rsid w:val="006F3B3E"/>
  </w:style>
  <w:style w:type="character" w:customStyle="1" w:styleId="WW8Num1z2">
    <w:name w:val="WW8Num1z2"/>
    <w:rsid w:val="006F3B3E"/>
  </w:style>
  <w:style w:type="character" w:customStyle="1" w:styleId="WW8Num1z3">
    <w:name w:val="WW8Num1z3"/>
    <w:rsid w:val="006F3B3E"/>
  </w:style>
  <w:style w:type="character" w:customStyle="1" w:styleId="WW8Num1z4">
    <w:name w:val="WW8Num1z4"/>
    <w:rsid w:val="006F3B3E"/>
  </w:style>
  <w:style w:type="character" w:customStyle="1" w:styleId="WW8Num1z5">
    <w:name w:val="WW8Num1z5"/>
    <w:rsid w:val="006F3B3E"/>
  </w:style>
  <w:style w:type="character" w:customStyle="1" w:styleId="WW8Num1z6">
    <w:name w:val="WW8Num1z6"/>
    <w:rsid w:val="006F3B3E"/>
  </w:style>
  <w:style w:type="character" w:customStyle="1" w:styleId="WW8Num1z7">
    <w:name w:val="WW8Num1z7"/>
    <w:rsid w:val="006F3B3E"/>
  </w:style>
  <w:style w:type="character" w:customStyle="1" w:styleId="WW8Num1z8">
    <w:name w:val="WW8Num1z8"/>
    <w:rsid w:val="006F3B3E"/>
  </w:style>
  <w:style w:type="character" w:customStyle="1" w:styleId="WW8Num2z0">
    <w:name w:val="WW8Num2z0"/>
    <w:rsid w:val="006F3B3E"/>
    <w:rPr>
      <w:rFonts w:ascii="Symbol" w:eastAsia="Times New Roman" w:hAnsi="Symbol" w:cs="Symbol" w:hint="default"/>
      <w:sz w:val="20"/>
      <w:szCs w:val="24"/>
    </w:rPr>
  </w:style>
  <w:style w:type="character" w:customStyle="1" w:styleId="WW8Num2z1">
    <w:name w:val="WW8Num2z1"/>
    <w:rsid w:val="006F3B3E"/>
    <w:rPr>
      <w:rFonts w:ascii="Courier New" w:hAnsi="Courier New" w:cs="Courier New" w:hint="default"/>
    </w:rPr>
  </w:style>
  <w:style w:type="character" w:customStyle="1" w:styleId="WW8Num2z2">
    <w:name w:val="WW8Num2z2"/>
    <w:rsid w:val="006F3B3E"/>
    <w:rPr>
      <w:rFonts w:ascii="Wingdings" w:hAnsi="Wingdings" w:cs="Wingdings" w:hint="default"/>
    </w:rPr>
  </w:style>
  <w:style w:type="character" w:customStyle="1" w:styleId="WW8Num3z0">
    <w:name w:val="WW8Num3z0"/>
    <w:rsid w:val="006F3B3E"/>
    <w:rPr>
      <w:rFonts w:cs="Calibri" w:hint="default"/>
    </w:rPr>
  </w:style>
  <w:style w:type="character" w:customStyle="1" w:styleId="WW8Num4z0">
    <w:name w:val="WW8Num4z0"/>
    <w:rsid w:val="006F3B3E"/>
    <w:rPr>
      <w:rFonts w:cs="Calibri" w:hint="default"/>
      <w:b w:val="0"/>
      <w:i w:val="0"/>
    </w:rPr>
  </w:style>
  <w:style w:type="character" w:customStyle="1" w:styleId="WW8Num4z1">
    <w:name w:val="WW8Num4z1"/>
    <w:rsid w:val="006F3B3E"/>
  </w:style>
  <w:style w:type="character" w:customStyle="1" w:styleId="WW8Num4z2">
    <w:name w:val="WW8Num4z2"/>
    <w:rsid w:val="006F3B3E"/>
  </w:style>
  <w:style w:type="character" w:customStyle="1" w:styleId="WW8Num4z3">
    <w:name w:val="WW8Num4z3"/>
    <w:rsid w:val="006F3B3E"/>
  </w:style>
  <w:style w:type="character" w:customStyle="1" w:styleId="WW8Num4z4">
    <w:name w:val="WW8Num4z4"/>
    <w:rsid w:val="006F3B3E"/>
  </w:style>
  <w:style w:type="character" w:customStyle="1" w:styleId="WW8Num4z5">
    <w:name w:val="WW8Num4z5"/>
    <w:rsid w:val="006F3B3E"/>
  </w:style>
  <w:style w:type="character" w:customStyle="1" w:styleId="WW8Num4z6">
    <w:name w:val="WW8Num4z6"/>
    <w:rsid w:val="006F3B3E"/>
  </w:style>
  <w:style w:type="character" w:customStyle="1" w:styleId="WW8Num4z7">
    <w:name w:val="WW8Num4z7"/>
    <w:rsid w:val="006F3B3E"/>
  </w:style>
  <w:style w:type="character" w:customStyle="1" w:styleId="WW8Num4z8">
    <w:name w:val="WW8Num4z8"/>
    <w:rsid w:val="006F3B3E"/>
  </w:style>
  <w:style w:type="character" w:customStyle="1" w:styleId="WW8Num5z0">
    <w:name w:val="WW8Num5z0"/>
    <w:rsid w:val="006F3B3E"/>
    <w:rPr>
      <w:rFonts w:ascii="Calibri" w:hAnsi="Calibri" w:cs="Calibri" w:hint="default"/>
      <w:i/>
      <w:sz w:val="22"/>
      <w:szCs w:val="22"/>
    </w:rPr>
  </w:style>
  <w:style w:type="character" w:customStyle="1" w:styleId="WW8Num6z0">
    <w:name w:val="WW8Num6z0"/>
    <w:rsid w:val="006F3B3E"/>
    <w:rPr>
      <w:rFonts w:cs="Calibri" w:hint="default"/>
    </w:rPr>
  </w:style>
  <w:style w:type="character" w:customStyle="1" w:styleId="WW8Num6z1">
    <w:name w:val="WW8Num6z1"/>
    <w:rsid w:val="006F3B3E"/>
  </w:style>
  <w:style w:type="character" w:customStyle="1" w:styleId="WW8Num6z2">
    <w:name w:val="WW8Num6z2"/>
    <w:rsid w:val="006F3B3E"/>
  </w:style>
  <w:style w:type="character" w:customStyle="1" w:styleId="WW8Num6z3">
    <w:name w:val="WW8Num6z3"/>
    <w:rsid w:val="006F3B3E"/>
  </w:style>
  <w:style w:type="character" w:customStyle="1" w:styleId="WW8Num6z4">
    <w:name w:val="WW8Num6z4"/>
    <w:rsid w:val="006F3B3E"/>
  </w:style>
  <w:style w:type="character" w:customStyle="1" w:styleId="WW8Num6z5">
    <w:name w:val="WW8Num6z5"/>
    <w:rsid w:val="006F3B3E"/>
  </w:style>
  <w:style w:type="character" w:customStyle="1" w:styleId="WW8Num6z6">
    <w:name w:val="WW8Num6z6"/>
    <w:rsid w:val="006F3B3E"/>
  </w:style>
  <w:style w:type="character" w:customStyle="1" w:styleId="WW8Num6z7">
    <w:name w:val="WW8Num6z7"/>
    <w:rsid w:val="006F3B3E"/>
  </w:style>
  <w:style w:type="character" w:customStyle="1" w:styleId="WW8Num6z8">
    <w:name w:val="WW8Num6z8"/>
    <w:rsid w:val="006F3B3E"/>
  </w:style>
  <w:style w:type="character" w:customStyle="1" w:styleId="WW8Num7z0">
    <w:name w:val="WW8Num7z0"/>
    <w:rsid w:val="006F3B3E"/>
    <w:rPr>
      <w:rFonts w:ascii="Calibri" w:hAnsi="Calibri" w:cs="Calibri" w:hint="default"/>
      <w:sz w:val="22"/>
      <w:szCs w:val="22"/>
    </w:rPr>
  </w:style>
  <w:style w:type="character" w:customStyle="1" w:styleId="WW8Num7z1">
    <w:name w:val="WW8Num7z1"/>
    <w:rsid w:val="006F3B3E"/>
  </w:style>
  <w:style w:type="character" w:customStyle="1" w:styleId="WW8Num7z2">
    <w:name w:val="WW8Num7z2"/>
    <w:rsid w:val="006F3B3E"/>
  </w:style>
  <w:style w:type="character" w:customStyle="1" w:styleId="WW8Num7z3">
    <w:name w:val="WW8Num7z3"/>
    <w:rsid w:val="006F3B3E"/>
    <w:rPr>
      <w:rFonts w:cs="Calibri"/>
      <w:i w:val="0"/>
    </w:rPr>
  </w:style>
  <w:style w:type="character" w:customStyle="1" w:styleId="WW8Num7z4">
    <w:name w:val="WW8Num7z4"/>
    <w:rsid w:val="006F3B3E"/>
  </w:style>
  <w:style w:type="character" w:customStyle="1" w:styleId="WW8Num7z5">
    <w:name w:val="WW8Num7z5"/>
    <w:rsid w:val="006F3B3E"/>
  </w:style>
  <w:style w:type="character" w:customStyle="1" w:styleId="WW8Num7z6">
    <w:name w:val="WW8Num7z6"/>
    <w:rsid w:val="006F3B3E"/>
  </w:style>
  <w:style w:type="character" w:customStyle="1" w:styleId="WW8Num7z7">
    <w:name w:val="WW8Num7z7"/>
    <w:rsid w:val="006F3B3E"/>
  </w:style>
  <w:style w:type="character" w:customStyle="1" w:styleId="WW8Num7z8">
    <w:name w:val="WW8Num7z8"/>
    <w:rsid w:val="006F3B3E"/>
  </w:style>
  <w:style w:type="character" w:customStyle="1" w:styleId="WW8Num8z0">
    <w:name w:val="WW8Num8z0"/>
    <w:rsid w:val="006F3B3E"/>
    <w:rPr>
      <w:rFonts w:eastAsia="Times New Roman" w:cs="Calibri" w:hint="default"/>
      <w:b w:val="0"/>
      <w:i w:val="0"/>
    </w:rPr>
  </w:style>
  <w:style w:type="character" w:customStyle="1" w:styleId="WW8Num8z1">
    <w:name w:val="WW8Num8z1"/>
    <w:rsid w:val="006F3B3E"/>
    <w:rPr>
      <w:rFonts w:cs="Calibri" w:hint="default"/>
    </w:rPr>
  </w:style>
  <w:style w:type="character" w:customStyle="1" w:styleId="WW8Num9z0">
    <w:name w:val="WW8Num9z0"/>
    <w:rsid w:val="006F3B3E"/>
    <w:rPr>
      <w:rFonts w:ascii="Calibri" w:hAnsi="Calibri" w:cs="Calibri" w:hint="default"/>
      <w:sz w:val="22"/>
      <w:szCs w:val="22"/>
    </w:rPr>
  </w:style>
  <w:style w:type="character" w:customStyle="1" w:styleId="WW8Num10z0">
    <w:name w:val="WW8Num10z0"/>
    <w:rsid w:val="006F3B3E"/>
    <w:rPr>
      <w:rFonts w:cs="Calibri" w:hint="default"/>
    </w:rPr>
  </w:style>
  <w:style w:type="character" w:customStyle="1" w:styleId="WW8Num11z0">
    <w:name w:val="WW8Num11z0"/>
    <w:rsid w:val="006F3B3E"/>
    <w:rPr>
      <w:rFonts w:eastAsia="Times New Roman" w:hint="default"/>
      <w:b/>
      <w:bCs/>
      <w:iCs/>
      <w:sz w:val="24"/>
      <w:szCs w:val="24"/>
      <w:lang w:val="x-none"/>
    </w:rPr>
  </w:style>
  <w:style w:type="character" w:customStyle="1" w:styleId="WW8Num12z0">
    <w:name w:val="WW8Num12z0"/>
    <w:rsid w:val="006F3B3E"/>
    <w:rPr>
      <w:rFonts w:cs="Calibri" w:hint="default"/>
    </w:rPr>
  </w:style>
  <w:style w:type="character" w:customStyle="1" w:styleId="WW8Num13z0">
    <w:name w:val="WW8Num13z0"/>
    <w:rsid w:val="006F3B3E"/>
    <w:rPr>
      <w:rFonts w:cs="Calibri" w:hint="default"/>
    </w:rPr>
  </w:style>
  <w:style w:type="character" w:customStyle="1" w:styleId="WW8Num14z0">
    <w:name w:val="WW8Num14z0"/>
    <w:rsid w:val="006F3B3E"/>
    <w:rPr>
      <w:rFonts w:ascii="Calibri" w:hAnsi="Calibri" w:cs="Calibri" w:hint="default"/>
      <w:sz w:val="22"/>
      <w:szCs w:val="22"/>
    </w:rPr>
  </w:style>
  <w:style w:type="character" w:customStyle="1" w:styleId="WW8Num15z0">
    <w:name w:val="WW8Num15z0"/>
    <w:rsid w:val="006F3B3E"/>
    <w:rPr>
      <w:rFonts w:cs="Calibri" w:hint="default"/>
      <w:b w:val="0"/>
      <w:i w:val="0"/>
    </w:rPr>
  </w:style>
  <w:style w:type="character" w:customStyle="1" w:styleId="WW8Num15z1">
    <w:name w:val="WW8Num15z1"/>
    <w:rsid w:val="006F3B3E"/>
    <w:rPr>
      <w:rFonts w:cs="Calibri" w:hint="default"/>
    </w:rPr>
  </w:style>
  <w:style w:type="character" w:customStyle="1" w:styleId="WW8Num15z3">
    <w:name w:val="WW8Num15z3"/>
    <w:rsid w:val="006F3B3E"/>
    <w:rPr>
      <w:rFonts w:ascii="Symbol" w:hAnsi="Symbol" w:cs="Symbol" w:hint="default"/>
    </w:rPr>
  </w:style>
  <w:style w:type="character" w:customStyle="1" w:styleId="WW8Num15z5">
    <w:name w:val="WW8Num15z5"/>
    <w:rsid w:val="006F3B3E"/>
    <w:rPr>
      <w:rFonts w:ascii="Wingdings" w:hAnsi="Wingdings" w:cs="Wingdings" w:hint="default"/>
    </w:rPr>
  </w:style>
  <w:style w:type="character" w:customStyle="1" w:styleId="WW8Num16z0">
    <w:name w:val="WW8Num16z0"/>
    <w:rsid w:val="006F3B3E"/>
    <w:rPr>
      <w:rFonts w:cs="Times New Roman"/>
    </w:rPr>
  </w:style>
  <w:style w:type="character" w:customStyle="1" w:styleId="WW8Num17z0">
    <w:name w:val="WW8Num17z0"/>
    <w:rsid w:val="006F3B3E"/>
    <w:rPr>
      <w:rFonts w:cs="Calibri" w:hint="default"/>
      <w:i w:val="0"/>
    </w:rPr>
  </w:style>
  <w:style w:type="character" w:customStyle="1" w:styleId="WW8Num17z1">
    <w:name w:val="WW8Num17z1"/>
    <w:rsid w:val="006F3B3E"/>
    <w:rPr>
      <w:rFonts w:hint="default"/>
    </w:rPr>
  </w:style>
  <w:style w:type="character" w:customStyle="1" w:styleId="WW8Num18z0">
    <w:name w:val="WW8Num18z0"/>
    <w:rsid w:val="006F3B3E"/>
    <w:rPr>
      <w:rFonts w:ascii="Symbol" w:hAnsi="Symbol" w:cs="Symbol" w:hint="default"/>
    </w:rPr>
  </w:style>
  <w:style w:type="character" w:customStyle="1" w:styleId="WW8Num18z1">
    <w:name w:val="WW8Num18z1"/>
    <w:rsid w:val="006F3B3E"/>
    <w:rPr>
      <w:rFonts w:ascii="Courier New" w:hAnsi="Courier New" w:cs="Courier New" w:hint="default"/>
    </w:rPr>
  </w:style>
  <w:style w:type="character" w:customStyle="1" w:styleId="WW8Num18z2">
    <w:name w:val="WW8Num18z2"/>
    <w:rsid w:val="006F3B3E"/>
    <w:rPr>
      <w:rFonts w:ascii="Wingdings" w:hAnsi="Wingdings" w:cs="Wingdings" w:hint="default"/>
    </w:rPr>
  </w:style>
  <w:style w:type="character" w:customStyle="1" w:styleId="WW8Num19z0">
    <w:name w:val="WW8Num19z0"/>
    <w:rsid w:val="006F3B3E"/>
    <w:rPr>
      <w:rFonts w:eastAsia="Times New Roman"/>
      <w:b/>
      <w:bCs/>
      <w:iCs/>
      <w:sz w:val="20"/>
      <w:szCs w:val="20"/>
      <w:lang w:val="x-none"/>
    </w:rPr>
  </w:style>
  <w:style w:type="character" w:customStyle="1" w:styleId="WW8Num19z1">
    <w:name w:val="WW8Num19z1"/>
    <w:rsid w:val="006F3B3E"/>
  </w:style>
  <w:style w:type="character" w:customStyle="1" w:styleId="WW8Num19z2">
    <w:name w:val="WW8Num19z2"/>
    <w:rsid w:val="006F3B3E"/>
  </w:style>
  <w:style w:type="character" w:customStyle="1" w:styleId="WW8Num19z3">
    <w:name w:val="WW8Num19z3"/>
    <w:rsid w:val="006F3B3E"/>
  </w:style>
  <w:style w:type="character" w:customStyle="1" w:styleId="WW8Num19z4">
    <w:name w:val="WW8Num19z4"/>
    <w:rsid w:val="006F3B3E"/>
  </w:style>
  <w:style w:type="character" w:customStyle="1" w:styleId="WW8Num19z5">
    <w:name w:val="WW8Num19z5"/>
    <w:rsid w:val="006F3B3E"/>
  </w:style>
  <w:style w:type="character" w:customStyle="1" w:styleId="WW8Num19z6">
    <w:name w:val="WW8Num19z6"/>
    <w:rsid w:val="006F3B3E"/>
  </w:style>
  <w:style w:type="character" w:customStyle="1" w:styleId="WW8Num19z7">
    <w:name w:val="WW8Num19z7"/>
    <w:rsid w:val="006F3B3E"/>
  </w:style>
  <w:style w:type="character" w:customStyle="1" w:styleId="WW8Num19z8">
    <w:name w:val="WW8Num19z8"/>
    <w:rsid w:val="006F3B3E"/>
  </w:style>
  <w:style w:type="character" w:customStyle="1" w:styleId="WW8Num20z0">
    <w:name w:val="WW8Num20z0"/>
    <w:rsid w:val="006F3B3E"/>
    <w:rPr>
      <w:rFonts w:hint="default"/>
    </w:rPr>
  </w:style>
  <w:style w:type="character" w:customStyle="1" w:styleId="WW8Num20z1">
    <w:name w:val="WW8Num20z1"/>
    <w:rsid w:val="006F3B3E"/>
    <w:rPr>
      <w:rFonts w:ascii="Tahoma" w:hAnsi="Tahoma" w:cs="Tahoma" w:hint="default"/>
    </w:rPr>
  </w:style>
  <w:style w:type="character" w:customStyle="1" w:styleId="WW8Num21z0">
    <w:name w:val="WW8Num21z0"/>
    <w:rsid w:val="006F3B3E"/>
    <w:rPr>
      <w:rFonts w:cs="Calibri" w:hint="default"/>
    </w:rPr>
  </w:style>
  <w:style w:type="character" w:customStyle="1" w:styleId="WW8Num21z1">
    <w:name w:val="WW8Num21z1"/>
    <w:rsid w:val="006F3B3E"/>
  </w:style>
  <w:style w:type="character" w:customStyle="1" w:styleId="WW8Num21z2">
    <w:name w:val="WW8Num21z2"/>
    <w:rsid w:val="006F3B3E"/>
  </w:style>
  <w:style w:type="character" w:customStyle="1" w:styleId="WW8Num21z3">
    <w:name w:val="WW8Num21z3"/>
    <w:rsid w:val="006F3B3E"/>
  </w:style>
  <w:style w:type="character" w:customStyle="1" w:styleId="WW8Num21z4">
    <w:name w:val="WW8Num21z4"/>
    <w:rsid w:val="006F3B3E"/>
  </w:style>
  <w:style w:type="character" w:customStyle="1" w:styleId="WW8Num21z5">
    <w:name w:val="WW8Num21z5"/>
    <w:rsid w:val="006F3B3E"/>
  </w:style>
  <w:style w:type="character" w:customStyle="1" w:styleId="WW8Num21z6">
    <w:name w:val="WW8Num21z6"/>
    <w:rsid w:val="006F3B3E"/>
  </w:style>
  <w:style w:type="character" w:customStyle="1" w:styleId="WW8Num21z7">
    <w:name w:val="WW8Num21z7"/>
    <w:rsid w:val="006F3B3E"/>
  </w:style>
  <w:style w:type="character" w:customStyle="1" w:styleId="WW8Num21z8">
    <w:name w:val="WW8Num21z8"/>
    <w:rsid w:val="006F3B3E"/>
  </w:style>
  <w:style w:type="character" w:customStyle="1" w:styleId="WW8Num22z0">
    <w:name w:val="WW8Num22z0"/>
    <w:rsid w:val="006F3B3E"/>
    <w:rPr>
      <w:rFonts w:ascii="Symbol" w:hAnsi="Symbol" w:cs="Symbol" w:hint="default"/>
    </w:rPr>
  </w:style>
  <w:style w:type="character" w:customStyle="1" w:styleId="WW8Num22z1">
    <w:name w:val="WW8Num22z1"/>
    <w:rsid w:val="006F3B3E"/>
    <w:rPr>
      <w:rFonts w:ascii="Courier New" w:hAnsi="Courier New" w:cs="Courier New" w:hint="default"/>
    </w:rPr>
  </w:style>
  <w:style w:type="character" w:customStyle="1" w:styleId="WW8Num22z2">
    <w:name w:val="WW8Num22z2"/>
    <w:rsid w:val="006F3B3E"/>
    <w:rPr>
      <w:rFonts w:ascii="Wingdings" w:hAnsi="Wingdings" w:cs="Wingdings" w:hint="default"/>
    </w:rPr>
  </w:style>
  <w:style w:type="character" w:customStyle="1" w:styleId="WW8Num23z0">
    <w:name w:val="WW8Num23z0"/>
    <w:rsid w:val="006F3B3E"/>
  </w:style>
  <w:style w:type="character" w:customStyle="1" w:styleId="WW8Num23z1">
    <w:name w:val="WW8Num23z1"/>
    <w:rsid w:val="006F3B3E"/>
    <w:rPr>
      <w:rFonts w:ascii="Calibri" w:hAnsi="Calibri" w:cs="Calibri"/>
      <w:iCs/>
      <w:sz w:val="22"/>
      <w:szCs w:val="22"/>
    </w:rPr>
  </w:style>
  <w:style w:type="character" w:customStyle="1" w:styleId="WW8Num23z2">
    <w:name w:val="WW8Num23z2"/>
    <w:rsid w:val="006F3B3E"/>
  </w:style>
  <w:style w:type="character" w:customStyle="1" w:styleId="WW8Num23z3">
    <w:name w:val="WW8Num23z3"/>
    <w:rsid w:val="006F3B3E"/>
  </w:style>
  <w:style w:type="character" w:customStyle="1" w:styleId="WW8Num23z4">
    <w:name w:val="WW8Num23z4"/>
    <w:rsid w:val="006F3B3E"/>
  </w:style>
  <w:style w:type="character" w:customStyle="1" w:styleId="WW8Num23z5">
    <w:name w:val="WW8Num23z5"/>
    <w:rsid w:val="006F3B3E"/>
  </w:style>
  <w:style w:type="character" w:customStyle="1" w:styleId="WW8Num23z6">
    <w:name w:val="WW8Num23z6"/>
    <w:rsid w:val="006F3B3E"/>
  </w:style>
  <w:style w:type="character" w:customStyle="1" w:styleId="WW8Num23z7">
    <w:name w:val="WW8Num23z7"/>
    <w:rsid w:val="006F3B3E"/>
  </w:style>
  <w:style w:type="character" w:customStyle="1" w:styleId="WW8Num23z8">
    <w:name w:val="WW8Num23z8"/>
    <w:rsid w:val="006F3B3E"/>
  </w:style>
  <w:style w:type="character" w:customStyle="1" w:styleId="WW8Num24z0">
    <w:name w:val="WW8Num24z0"/>
    <w:rsid w:val="006F3B3E"/>
    <w:rPr>
      <w:rFonts w:cs="Calibri" w:hint="default"/>
    </w:rPr>
  </w:style>
  <w:style w:type="character" w:customStyle="1" w:styleId="WW8Num24z3">
    <w:name w:val="WW8Num24z3"/>
    <w:rsid w:val="006F3B3E"/>
    <w:rPr>
      <w:rFonts w:ascii="Symbol" w:hAnsi="Symbol" w:cs="Symbol" w:hint="default"/>
    </w:rPr>
  </w:style>
  <w:style w:type="character" w:customStyle="1" w:styleId="WW8Num24z5">
    <w:name w:val="WW8Num24z5"/>
    <w:rsid w:val="006F3B3E"/>
    <w:rPr>
      <w:rFonts w:ascii="Wingdings" w:hAnsi="Wingdings" w:cs="Wingdings" w:hint="default"/>
    </w:rPr>
  </w:style>
  <w:style w:type="character" w:customStyle="1" w:styleId="WW8Num25z0">
    <w:name w:val="WW8Num25z0"/>
    <w:rsid w:val="006F3B3E"/>
    <w:rPr>
      <w:rFonts w:cs="Calibri"/>
    </w:rPr>
  </w:style>
  <w:style w:type="character" w:customStyle="1" w:styleId="WW8Num25z1">
    <w:name w:val="WW8Num25z1"/>
    <w:rsid w:val="006F3B3E"/>
  </w:style>
  <w:style w:type="character" w:customStyle="1" w:styleId="WW8Num25z2">
    <w:name w:val="WW8Num25z2"/>
    <w:rsid w:val="006F3B3E"/>
  </w:style>
  <w:style w:type="character" w:customStyle="1" w:styleId="WW8Num25z3">
    <w:name w:val="WW8Num25z3"/>
    <w:rsid w:val="006F3B3E"/>
  </w:style>
  <w:style w:type="character" w:customStyle="1" w:styleId="WW8Num25z4">
    <w:name w:val="WW8Num25z4"/>
    <w:rsid w:val="006F3B3E"/>
  </w:style>
  <w:style w:type="character" w:customStyle="1" w:styleId="WW8Num25z5">
    <w:name w:val="WW8Num25z5"/>
    <w:rsid w:val="006F3B3E"/>
  </w:style>
  <w:style w:type="character" w:customStyle="1" w:styleId="WW8Num25z6">
    <w:name w:val="WW8Num25z6"/>
    <w:rsid w:val="006F3B3E"/>
  </w:style>
  <w:style w:type="character" w:customStyle="1" w:styleId="WW8Num25z7">
    <w:name w:val="WW8Num25z7"/>
    <w:rsid w:val="006F3B3E"/>
  </w:style>
  <w:style w:type="character" w:customStyle="1" w:styleId="WW8Num25z8">
    <w:name w:val="WW8Num25z8"/>
    <w:rsid w:val="006F3B3E"/>
  </w:style>
  <w:style w:type="character" w:customStyle="1" w:styleId="WW8Num26z0">
    <w:name w:val="WW8Num26z0"/>
    <w:rsid w:val="006F3B3E"/>
    <w:rPr>
      <w:rFonts w:ascii="Calibri" w:hAnsi="Calibri" w:cs="Calibri"/>
      <w:sz w:val="22"/>
      <w:szCs w:val="22"/>
    </w:rPr>
  </w:style>
  <w:style w:type="character" w:customStyle="1" w:styleId="WW8Num26z1">
    <w:name w:val="WW8Num26z1"/>
    <w:rsid w:val="006F3B3E"/>
  </w:style>
  <w:style w:type="character" w:customStyle="1" w:styleId="WW8Num26z2">
    <w:name w:val="WW8Num26z2"/>
    <w:rsid w:val="006F3B3E"/>
  </w:style>
  <w:style w:type="character" w:customStyle="1" w:styleId="WW8Num26z3">
    <w:name w:val="WW8Num26z3"/>
    <w:rsid w:val="006F3B3E"/>
  </w:style>
  <w:style w:type="character" w:customStyle="1" w:styleId="WW8Num26z4">
    <w:name w:val="WW8Num26z4"/>
    <w:rsid w:val="006F3B3E"/>
  </w:style>
  <w:style w:type="character" w:customStyle="1" w:styleId="WW8Num26z5">
    <w:name w:val="WW8Num26z5"/>
    <w:rsid w:val="006F3B3E"/>
  </w:style>
  <w:style w:type="character" w:customStyle="1" w:styleId="WW8Num26z6">
    <w:name w:val="WW8Num26z6"/>
    <w:rsid w:val="006F3B3E"/>
  </w:style>
  <w:style w:type="character" w:customStyle="1" w:styleId="WW8Num26z7">
    <w:name w:val="WW8Num26z7"/>
    <w:rsid w:val="006F3B3E"/>
  </w:style>
  <w:style w:type="character" w:customStyle="1" w:styleId="WW8Num26z8">
    <w:name w:val="WW8Num26z8"/>
    <w:rsid w:val="006F3B3E"/>
  </w:style>
  <w:style w:type="character" w:customStyle="1" w:styleId="WW8Num27z0">
    <w:name w:val="WW8Num27z0"/>
    <w:rsid w:val="006F3B3E"/>
    <w:rPr>
      <w:rFonts w:cs="Calibri" w:hint="default"/>
    </w:rPr>
  </w:style>
  <w:style w:type="character" w:customStyle="1" w:styleId="WW8Num27z3">
    <w:name w:val="WW8Num27z3"/>
    <w:rsid w:val="006F3B3E"/>
    <w:rPr>
      <w:rFonts w:ascii="Symbol" w:hAnsi="Symbol" w:cs="Symbol" w:hint="default"/>
    </w:rPr>
  </w:style>
  <w:style w:type="character" w:customStyle="1" w:styleId="WW8Num27z5">
    <w:name w:val="WW8Num27z5"/>
    <w:rsid w:val="006F3B3E"/>
    <w:rPr>
      <w:rFonts w:ascii="Wingdings" w:hAnsi="Wingdings" w:cs="Wingdings" w:hint="default"/>
    </w:rPr>
  </w:style>
  <w:style w:type="character" w:customStyle="1" w:styleId="WW8Num28z0">
    <w:name w:val="WW8Num28z0"/>
    <w:rsid w:val="006F3B3E"/>
    <w:rPr>
      <w:rFonts w:hint="default"/>
      <w:sz w:val="20"/>
      <w:szCs w:val="20"/>
    </w:rPr>
  </w:style>
  <w:style w:type="character" w:customStyle="1" w:styleId="WW8Num28z1">
    <w:name w:val="WW8Num28z1"/>
    <w:rsid w:val="006F3B3E"/>
  </w:style>
  <w:style w:type="character" w:customStyle="1" w:styleId="WW8Num28z2">
    <w:name w:val="WW8Num28z2"/>
    <w:rsid w:val="006F3B3E"/>
  </w:style>
  <w:style w:type="character" w:customStyle="1" w:styleId="WW8Num28z3">
    <w:name w:val="WW8Num28z3"/>
    <w:rsid w:val="006F3B3E"/>
  </w:style>
  <w:style w:type="character" w:customStyle="1" w:styleId="WW8Num28z4">
    <w:name w:val="WW8Num28z4"/>
    <w:rsid w:val="006F3B3E"/>
  </w:style>
  <w:style w:type="character" w:customStyle="1" w:styleId="WW8Num28z5">
    <w:name w:val="WW8Num28z5"/>
    <w:rsid w:val="006F3B3E"/>
  </w:style>
  <w:style w:type="character" w:customStyle="1" w:styleId="WW8Num28z6">
    <w:name w:val="WW8Num28z6"/>
    <w:rsid w:val="006F3B3E"/>
  </w:style>
  <w:style w:type="character" w:customStyle="1" w:styleId="WW8Num28z7">
    <w:name w:val="WW8Num28z7"/>
    <w:rsid w:val="006F3B3E"/>
  </w:style>
  <w:style w:type="character" w:customStyle="1" w:styleId="WW8Num28z8">
    <w:name w:val="WW8Num28z8"/>
    <w:rsid w:val="006F3B3E"/>
  </w:style>
  <w:style w:type="character" w:customStyle="1" w:styleId="WW8Num29z0">
    <w:name w:val="WW8Num29z0"/>
    <w:rsid w:val="006F3B3E"/>
    <w:rPr>
      <w:rFonts w:ascii="Symbol" w:hAnsi="Symbol" w:cs="Symbol" w:hint="default"/>
    </w:rPr>
  </w:style>
  <w:style w:type="character" w:customStyle="1" w:styleId="WW8Num29z1">
    <w:name w:val="WW8Num29z1"/>
    <w:rsid w:val="006F3B3E"/>
    <w:rPr>
      <w:rFonts w:ascii="Courier New" w:hAnsi="Courier New" w:cs="Courier New" w:hint="default"/>
    </w:rPr>
  </w:style>
  <w:style w:type="character" w:customStyle="1" w:styleId="WW8Num29z2">
    <w:name w:val="WW8Num29z2"/>
    <w:rsid w:val="006F3B3E"/>
    <w:rPr>
      <w:rFonts w:ascii="Wingdings" w:hAnsi="Wingdings" w:cs="Wingdings" w:hint="default"/>
    </w:rPr>
  </w:style>
  <w:style w:type="character" w:customStyle="1" w:styleId="WW8Num30z0">
    <w:name w:val="WW8Num30z0"/>
    <w:rsid w:val="006F3B3E"/>
  </w:style>
  <w:style w:type="character" w:customStyle="1" w:styleId="WW8Num30z1">
    <w:name w:val="WW8Num30z1"/>
    <w:rsid w:val="006F3B3E"/>
    <w:rPr>
      <w:rFonts w:hint="default"/>
      <w:sz w:val="20"/>
      <w:szCs w:val="20"/>
    </w:rPr>
  </w:style>
  <w:style w:type="character" w:customStyle="1" w:styleId="WW8Num30z2">
    <w:name w:val="WW8Num30z2"/>
    <w:rsid w:val="006F3B3E"/>
    <w:rPr>
      <w:rFonts w:hint="default"/>
    </w:rPr>
  </w:style>
  <w:style w:type="character" w:customStyle="1" w:styleId="WW8Num31z0">
    <w:name w:val="WW8Num31z0"/>
    <w:rsid w:val="006F3B3E"/>
    <w:rPr>
      <w:rFonts w:ascii="Symbol" w:hAnsi="Symbol" w:cs="Symbol" w:hint="default"/>
    </w:rPr>
  </w:style>
  <w:style w:type="character" w:customStyle="1" w:styleId="WW8Num31z1">
    <w:name w:val="WW8Num31z1"/>
    <w:rsid w:val="006F3B3E"/>
    <w:rPr>
      <w:rFonts w:ascii="Courier New" w:hAnsi="Courier New" w:cs="Courier New" w:hint="default"/>
    </w:rPr>
  </w:style>
  <w:style w:type="character" w:customStyle="1" w:styleId="WW8Num31z2">
    <w:name w:val="WW8Num31z2"/>
    <w:rsid w:val="006F3B3E"/>
    <w:rPr>
      <w:rFonts w:ascii="Wingdings" w:hAnsi="Wingdings" w:cs="Wingdings" w:hint="default"/>
    </w:rPr>
  </w:style>
  <w:style w:type="character" w:customStyle="1" w:styleId="WW8Num32z0">
    <w:name w:val="WW8Num32z0"/>
    <w:rsid w:val="006F3B3E"/>
    <w:rPr>
      <w:rFonts w:cs="Calibri" w:hint="default"/>
      <w:i/>
    </w:rPr>
  </w:style>
  <w:style w:type="character" w:customStyle="1" w:styleId="WW8Num32z1">
    <w:name w:val="WW8Num32z1"/>
    <w:rsid w:val="006F3B3E"/>
  </w:style>
  <w:style w:type="character" w:customStyle="1" w:styleId="WW8Num32z2">
    <w:name w:val="WW8Num32z2"/>
    <w:rsid w:val="006F3B3E"/>
  </w:style>
  <w:style w:type="character" w:customStyle="1" w:styleId="WW8Num32z3">
    <w:name w:val="WW8Num32z3"/>
    <w:rsid w:val="006F3B3E"/>
  </w:style>
  <w:style w:type="character" w:customStyle="1" w:styleId="WW8Num32z4">
    <w:name w:val="WW8Num32z4"/>
    <w:rsid w:val="006F3B3E"/>
  </w:style>
  <w:style w:type="character" w:customStyle="1" w:styleId="WW8Num32z5">
    <w:name w:val="WW8Num32z5"/>
    <w:rsid w:val="006F3B3E"/>
  </w:style>
  <w:style w:type="character" w:customStyle="1" w:styleId="WW8Num32z6">
    <w:name w:val="WW8Num32z6"/>
    <w:rsid w:val="006F3B3E"/>
  </w:style>
  <w:style w:type="character" w:customStyle="1" w:styleId="WW8Num32z7">
    <w:name w:val="WW8Num32z7"/>
    <w:rsid w:val="006F3B3E"/>
  </w:style>
  <w:style w:type="character" w:customStyle="1" w:styleId="WW8Num32z8">
    <w:name w:val="WW8Num32z8"/>
    <w:rsid w:val="006F3B3E"/>
  </w:style>
  <w:style w:type="character" w:customStyle="1" w:styleId="WW8Num33z0">
    <w:name w:val="WW8Num33z0"/>
    <w:rsid w:val="006F3B3E"/>
    <w:rPr>
      <w:rFonts w:cs="Calibri" w:hint="default"/>
    </w:rPr>
  </w:style>
  <w:style w:type="character" w:customStyle="1" w:styleId="WW8Num33z1">
    <w:name w:val="WW8Num33z1"/>
    <w:rsid w:val="006F3B3E"/>
  </w:style>
  <w:style w:type="character" w:customStyle="1" w:styleId="WW8Num33z2">
    <w:name w:val="WW8Num33z2"/>
    <w:rsid w:val="006F3B3E"/>
  </w:style>
  <w:style w:type="character" w:customStyle="1" w:styleId="WW8Num33z3">
    <w:name w:val="WW8Num33z3"/>
    <w:rsid w:val="006F3B3E"/>
  </w:style>
  <w:style w:type="character" w:customStyle="1" w:styleId="WW8Num33z4">
    <w:name w:val="WW8Num33z4"/>
    <w:rsid w:val="006F3B3E"/>
  </w:style>
  <w:style w:type="character" w:customStyle="1" w:styleId="WW8Num33z5">
    <w:name w:val="WW8Num33z5"/>
    <w:rsid w:val="006F3B3E"/>
  </w:style>
  <w:style w:type="character" w:customStyle="1" w:styleId="WW8Num33z6">
    <w:name w:val="WW8Num33z6"/>
    <w:rsid w:val="006F3B3E"/>
  </w:style>
  <w:style w:type="character" w:customStyle="1" w:styleId="WW8Num33z7">
    <w:name w:val="WW8Num33z7"/>
    <w:rsid w:val="006F3B3E"/>
  </w:style>
  <w:style w:type="character" w:customStyle="1" w:styleId="WW8Num33z8">
    <w:name w:val="WW8Num33z8"/>
    <w:rsid w:val="006F3B3E"/>
  </w:style>
  <w:style w:type="character" w:customStyle="1" w:styleId="WW8Num34z0">
    <w:name w:val="WW8Num34z0"/>
    <w:rsid w:val="006F3B3E"/>
    <w:rPr>
      <w:rFonts w:cs="Calibri"/>
    </w:rPr>
  </w:style>
  <w:style w:type="character" w:customStyle="1" w:styleId="WW8Num34z1">
    <w:name w:val="WW8Num34z1"/>
    <w:rsid w:val="006F3B3E"/>
  </w:style>
  <w:style w:type="character" w:customStyle="1" w:styleId="WW8Num34z2">
    <w:name w:val="WW8Num34z2"/>
    <w:rsid w:val="006F3B3E"/>
  </w:style>
  <w:style w:type="character" w:customStyle="1" w:styleId="WW8Num34z3">
    <w:name w:val="WW8Num34z3"/>
    <w:rsid w:val="006F3B3E"/>
  </w:style>
  <w:style w:type="character" w:customStyle="1" w:styleId="WW8Num34z4">
    <w:name w:val="WW8Num34z4"/>
    <w:rsid w:val="006F3B3E"/>
  </w:style>
  <w:style w:type="character" w:customStyle="1" w:styleId="WW8Num34z5">
    <w:name w:val="WW8Num34z5"/>
    <w:rsid w:val="006F3B3E"/>
  </w:style>
  <w:style w:type="character" w:customStyle="1" w:styleId="WW8Num34z6">
    <w:name w:val="WW8Num34z6"/>
    <w:rsid w:val="006F3B3E"/>
  </w:style>
  <w:style w:type="character" w:customStyle="1" w:styleId="WW8Num34z7">
    <w:name w:val="WW8Num34z7"/>
    <w:rsid w:val="006F3B3E"/>
  </w:style>
  <w:style w:type="character" w:customStyle="1" w:styleId="WW8Num34z8">
    <w:name w:val="WW8Num34z8"/>
    <w:rsid w:val="006F3B3E"/>
  </w:style>
  <w:style w:type="character" w:customStyle="1" w:styleId="WW8Num35z0">
    <w:name w:val="WW8Num35z0"/>
    <w:rsid w:val="006F3B3E"/>
    <w:rPr>
      <w:rFonts w:ascii="Calibri" w:hAnsi="Calibri" w:cs="Calibri"/>
      <w:i/>
      <w:sz w:val="22"/>
      <w:szCs w:val="22"/>
    </w:rPr>
  </w:style>
  <w:style w:type="character" w:customStyle="1" w:styleId="WW8Num35z1">
    <w:name w:val="WW8Num35z1"/>
    <w:rsid w:val="006F3B3E"/>
  </w:style>
  <w:style w:type="character" w:customStyle="1" w:styleId="WW8Num35z2">
    <w:name w:val="WW8Num35z2"/>
    <w:rsid w:val="006F3B3E"/>
  </w:style>
  <w:style w:type="character" w:customStyle="1" w:styleId="WW8Num35z3">
    <w:name w:val="WW8Num35z3"/>
    <w:rsid w:val="006F3B3E"/>
  </w:style>
  <w:style w:type="character" w:customStyle="1" w:styleId="WW8Num35z4">
    <w:name w:val="WW8Num35z4"/>
    <w:rsid w:val="006F3B3E"/>
  </w:style>
  <w:style w:type="character" w:customStyle="1" w:styleId="WW8Num35z5">
    <w:name w:val="WW8Num35z5"/>
    <w:rsid w:val="006F3B3E"/>
  </w:style>
  <w:style w:type="character" w:customStyle="1" w:styleId="WW8Num35z6">
    <w:name w:val="WW8Num35z6"/>
    <w:rsid w:val="006F3B3E"/>
  </w:style>
  <w:style w:type="character" w:customStyle="1" w:styleId="WW8Num35z7">
    <w:name w:val="WW8Num35z7"/>
    <w:rsid w:val="006F3B3E"/>
  </w:style>
  <w:style w:type="character" w:customStyle="1" w:styleId="WW8Num35z8">
    <w:name w:val="WW8Num35z8"/>
    <w:rsid w:val="006F3B3E"/>
  </w:style>
  <w:style w:type="character" w:customStyle="1" w:styleId="WW8Num36z0">
    <w:name w:val="WW8Num36z0"/>
    <w:rsid w:val="006F3B3E"/>
    <w:rPr>
      <w:rFonts w:eastAsia="Times New Roman" w:hint="default"/>
      <w:b/>
      <w:bCs/>
      <w:iCs/>
      <w:sz w:val="20"/>
      <w:szCs w:val="20"/>
      <w:lang w:val="x-none"/>
    </w:rPr>
  </w:style>
  <w:style w:type="character" w:customStyle="1" w:styleId="WW8Num37z0">
    <w:name w:val="WW8Num37z0"/>
    <w:rsid w:val="006F3B3E"/>
    <w:rPr>
      <w:rFonts w:cs="Calibri"/>
      <w:i/>
    </w:rPr>
  </w:style>
  <w:style w:type="character" w:customStyle="1" w:styleId="WW8Num37z1">
    <w:name w:val="WW8Num37z1"/>
    <w:rsid w:val="006F3B3E"/>
  </w:style>
  <w:style w:type="character" w:customStyle="1" w:styleId="WW8Num37z2">
    <w:name w:val="WW8Num37z2"/>
    <w:rsid w:val="006F3B3E"/>
  </w:style>
  <w:style w:type="character" w:customStyle="1" w:styleId="WW8Num37z3">
    <w:name w:val="WW8Num37z3"/>
    <w:rsid w:val="006F3B3E"/>
  </w:style>
  <w:style w:type="character" w:customStyle="1" w:styleId="WW8Num37z4">
    <w:name w:val="WW8Num37z4"/>
    <w:rsid w:val="006F3B3E"/>
  </w:style>
  <w:style w:type="character" w:customStyle="1" w:styleId="WW8Num37z5">
    <w:name w:val="WW8Num37z5"/>
    <w:rsid w:val="006F3B3E"/>
  </w:style>
  <w:style w:type="character" w:customStyle="1" w:styleId="WW8Num37z6">
    <w:name w:val="WW8Num37z6"/>
    <w:rsid w:val="006F3B3E"/>
  </w:style>
  <w:style w:type="character" w:customStyle="1" w:styleId="WW8Num37z7">
    <w:name w:val="WW8Num37z7"/>
    <w:rsid w:val="006F3B3E"/>
  </w:style>
  <w:style w:type="character" w:customStyle="1" w:styleId="WW8Num37z8">
    <w:name w:val="WW8Num37z8"/>
    <w:rsid w:val="006F3B3E"/>
  </w:style>
  <w:style w:type="character" w:customStyle="1" w:styleId="WW8Num38z0">
    <w:name w:val="WW8Num38z0"/>
    <w:rsid w:val="006F3B3E"/>
    <w:rPr>
      <w:rFonts w:ascii="Calibri" w:hAnsi="Calibri" w:cs="Calibri"/>
      <w:i/>
      <w:sz w:val="22"/>
      <w:szCs w:val="22"/>
    </w:rPr>
  </w:style>
  <w:style w:type="character" w:customStyle="1" w:styleId="WW8Num38z1">
    <w:name w:val="WW8Num38z1"/>
    <w:rsid w:val="006F3B3E"/>
  </w:style>
  <w:style w:type="character" w:customStyle="1" w:styleId="WW8Num38z2">
    <w:name w:val="WW8Num38z2"/>
    <w:rsid w:val="006F3B3E"/>
  </w:style>
  <w:style w:type="character" w:customStyle="1" w:styleId="WW8Num38z3">
    <w:name w:val="WW8Num38z3"/>
    <w:rsid w:val="006F3B3E"/>
  </w:style>
  <w:style w:type="character" w:customStyle="1" w:styleId="WW8Num38z4">
    <w:name w:val="WW8Num38z4"/>
    <w:rsid w:val="006F3B3E"/>
  </w:style>
  <w:style w:type="character" w:customStyle="1" w:styleId="WW8Num38z5">
    <w:name w:val="WW8Num38z5"/>
    <w:rsid w:val="006F3B3E"/>
  </w:style>
  <w:style w:type="character" w:customStyle="1" w:styleId="WW8Num38z6">
    <w:name w:val="WW8Num38z6"/>
    <w:rsid w:val="006F3B3E"/>
  </w:style>
  <w:style w:type="character" w:customStyle="1" w:styleId="WW8Num38z7">
    <w:name w:val="WW8Num38z7"/>
    <w:rsid w:val="006F3B3E"/>
  </w:style>
  <w:style w:type="character" w:customStyle="1" w:styleId="WW8Num38z8">
    <w:name w:val="WW8Num38z8"/>
    <w:rsid w:val="006F3B3E"/>
  </w:style>
  <w:style w:type="character" w:customStyle="1" w:styleId="WW8Num39z0">
    <w:name w:val="WW8Num39z0"/>
    <w:rsid w:val="006F3B3E"/>
    <w:rPr>
      <w:rFonts w:eastAsia="Times New Roman" w:cs="Calibri" w:hint="default"/>
      <w:color w:val="auto"/>
      <w:sz w:val="20"/>
      <w:szCs w:val="24"/>
    </w:rPr>
  </w:style>
  <w:style w:type="character" w:customStyle="1" w:styleId="WW8Num39z1">
    <w:name w:val="WW8Num39z1"/>
    <w:rsid w:val="006F3B3E"/>
  </w:style>
  <w:style w:type="character" w:customStyle="1" w:styleId="WW8Num39z2">
    <w:name w:val="WW8Num39z2"/>
    <w:rsid w:val="006F3B3E"/>
  </w:style>
  <w:style w:type="character" w:customStyle="1" w:styleId="WW8Num39z3">
    <w:name w:val="WW8Num39z3"/>
    <w:rsid w:val="006F3B3E"/>
  </w:style>
  <w:style w:type="character" w:customStyle="1" w:styleId="WW8Num39z4">
    <w:name w:val="WW8Num39z4"/>
    <w:rsid w:val="006F3B3E"/>
  </w:style>
  <w:style w:type="character" w:customStyle="1" w:styleId="WW8Num39z5">
    <w:name w:val="WW8Num39z5"/>
    <w:rsid w:val="006F3B3E"/>
  </w:style>
  <w:style w:type="character" w:customStyle="1" w:styleId="WW8Num39z6">
    <w:name w:val="WW8Num39z6"/>
    <w:rsid w:val="006F3B3E"/>
  </w:style>
  <w:style w:type="character" w:customStyle="1" w:styleId="WW8Num39z7">
    <w:name w:val="WW8Num39z7"/>
    <w:rsid w:val="006F3B3E"/>
  </w:style>
  <w:style w:type="character" w:customStyle="1" w:styleId="WW8Num39z8">
    <w:name w:val="WW8Num39z8"/>
    <w:rsid w:val="006F3B3E"/>
  </w:style>
  <w:style w:type="character" w:customStyle="1" w:styleId="WW8Num40z0">
    <w:name w:val="WW8Num40z0"/>
    <w:rsid w:val="006F3B3E"/>
    <w:rPr>
      <w:rFonts w:cs="Calibri" w:hint="default"/>
    </w:rPr>
  </w:style>
  <w:style w:type="character" w:customStyle="1" w:styleId="WW8Num40z2">
    <w:name w:val="WW8Num40z2"/>
    <w:rsid w:val="006F3B3E"/>
  </w:style>
  <w:style w:type="character" w:customStyle="1" w:styleId="WW8Num40z3">
    <w:name w:val="WW8Num40z3"/>
    <w:rsid w:val="006F3B3E"/>
  </w:style>
  <w:style w:type="character" w:customStyle="1" w:styleId="WW8Num40z4">
    <w:name w:val="WW8Num40z4"/>
    <w:rsid w:val="006F3B3E"/>
  </w:style>
  <w:style w:type="character" w:customStyle="1" w:styleId="WW8Num40z5">
    <w:name w:val="WW8Num40z5"/>
    <w:rsid w:val="006F3B3E"/>
  </w:style>
  <w:style w:type="character" w:customStyle="1" w:styleId="WW8Num40z6">
    <w:name w:val="WW8Num40z6"/>
    <w:rsid w:val="006F3B3E"/>
  </w:style>
  <w:style w:type="character" w:customStyle="1" w:styleId="WW8Num40z7">
    <w:name w:val="WW8Num40z7"/>
    <w:rsid w:val="006F3B3E"/>
  </w:style>
  <w:style w:type="character" w:customStyle="1" w:styleId="WW8Num40z8">
    <w:name w:val="WW8Num40z8"/>
    <w:rsid w:val="006F3B3E"/>
  </w:style>
  <w:style w:type="character" w:customStyle="1" w:styleId="WW8Num41z0">
    <w:name w:val="WW8Num41z0"/>
    <w:rsid w:val="006F3B3E"/>
    <w:rPr>
      <w:rFonts w:cs="Calibri" w:hint="default"/>
    </w:rPr>
  </w:style>
  <w:style w:type="character" w:customStyle="1" w:styleId="WW8Num42z0">
    <w:name w:val="WW8Num42z0"/>
    <w:rsid w:val="006F3B3E"/>
  </w:style>
  <w:style w:type="character" w:customStyle="1" w:styleId="WW8Num42z1">
    <w:name w:val="WW8Num42z1"/>
    <w:rsid w:val="006F3B3E"/>
  </w:style>
  <w:style w:type="character" w:customStyle="1" w:styleId="WW8Num42z2">
    <w:name w:val="WW8Num42z2"/>
    <w:rsid w:val="006F3B3E"/>
  </w:style>
  <w:style w:type="character" w:customStyle="1" w:styleId="WW8Num42z3">
    <w:name w:val="WW8Num42z3"/>
    <w:rsid w:val="006F3B3E"/>
  </w:style>
  <w:style w:type="character" w:customStyle="1" w:styleId="WW8Num42z4">
    <w:name w:val="WW8Num42z4"/>
    <w:rsid w:val="006F3B3E"/>
  </w:style>
  <w:style w:type="character" w:customStyle="1" w:styleId="WW8Num42z5">
    <w:name w:val="WW8Num42z5"/>
    <w:rsid w:val="006F3B3E"/>
  </w:style>
  <w:style w:type="character" w:customStyle="1" w:styleId="WW8Num42z6">
    <w:name w:val="WW8Num42z6"/>
    <w:rsid w:val="006F3B3E"/>
  </w:style>
  <w:style w:type="character" w:customStyle="1" w:styleId="WW8Num42z7">
    <w:name w:val="WW8Num42z7"/>
    <w:rsid w:val="006F3B3E"/>
  </w:style>
  <w:style w:type="character" w:customStyle="1" w:styleId="WW8Num42z8">
    <w:name w:val="WW8Num42z8"/>
    <w:rsid w:val="006F3B3E"/>
  </w:style>
  <w:style w:type="character" w:customStyle="1" w:styleId="WW8Num43z0">
    <w:name w:val="WW8Num43z0"/>
    <w:rsid w:val="006F3B3E"/>
    <w:rPr>
      <w:rFonts w:hint="default"/>
      <w:b w:val="0"/>
      <w:i w:val="0"/>
    </w:rPr>
  </w:style>
  <w:style w:type="character" w:customStyle="1" w:styleId="WW8Num43z1">
    <w:name w:val="WW8Num43z1"/>
    <w:rsid w:val="006F3B3E"/>
    <w:rPr>
      <w:rFonts w:cs="Calibri" w:hint="default"/>
    </w:rPr>
  </w:style>
  <w:style w:type="character" w:customStyle="1" w:styleId="WW8Num43z3">
    <w:name w:val="WW8Num43z3"/>
    <w:rsid w:val="006F3B3E"/>
    <w:rPr>
      <w:rFonts w:ascii="Symbol" w:hAnsi="Symbol" w:cs="Symbol" w:hint="default"/>
    </w:rPr>
  </w:style>
  <w:style w:type="character" w:customStyle="1" w:styleId="WW8Num43z5">
    <w:name w:val="WW8Num43z5"/>
    <w:rsid w:val="006F3B3E"/>
    <w:rPr>
      <w:rFonts w:ascii="Wingdings" w:hAnsi="Wingdings" w:cs="Wingdings" w:hint="default"/>
    </w:rPr>
  </w:style>
  <w:style w:type="character" w:customStyle="1" w:styleId="WW8Num44z0">
    <w:name w:val="WW8Num44z0"/>
    <w:rsid w:val="006F3B3E"/>
    <w:rPr>
      <w:rFonts w:ascii="Symbol" w:hAnsi="Symbol" w:cs="Symbol" w:hint="default"/>
      <w:sz w:val="20"/>
    </w:rPr>
  </w:style>
  <w:style w:type="character" w:customStyle="1" w:styleId="WW8Num44z1">
    <w:name w:val="WW8Num44z1"/>
    <w:rsid w:val="006F3B3E"/>
    <w:rPr>
      <w:rFonts w:ascii="Courier New" w:hAnsi="Courier New" w:cs="Courier New" w:hint="default"/>
    </w:rPr>
  </w:style>
  <w:style w:type="character" w:customStyle="1" w:styleId="WW8Num44z2">
    <w:name w:val="WW8Num44z2"/>
    <w:rsid w:val="006F3B3E"/>
    <w:rPr>
      <w:rFonts w:ascii="Wingdings" w:hAnsi="Wingdings" w:cs="Wingdings" w:hint="default"/>
    </w:rPr>
  </w:style>
  <w:style w:type="character" w:customStyle="1" w:styleId="WW8Num45z0">
    <w:name w:val="WW8Num45z0"/>
    <w:rsid w:val="006F3B3E"/>
    <w:rPr>
      <w:rFonts w:cs="Calibri" w:hint="default"/>
      <w:i/>
    </w:rPr>
  </w:style>
  <w:style w:type="character" w:customStyle="1" w:styleId="WW8Num45z1">
    <w:name w:val="WW8Num45z1"/>
    <w:rsid w:val="006F3B3E"/>
  </w:style>
  <w:style w:type="character" w:customStyle="1" w:styleId="WW8Num45z2">
    <w:name w:val="WW8Num45z2"/>
    <w:rsid w:val="006F3B3E"/>
  </w:style>
  <w:style w:type="character" w:customStyle="1" w:styleId="WW8Num45z3">
    <w:name w:val="WW8Num45z3"/>
    <w:rsid w:val="006F3B3E"/>
  </w:style>
  <w:style w:type="character" w:customStyle="1" w:styleId="WW8Num45z4">
    <w:name w:val="WW8Num45z4"/>
    <w:rsid w:val="006F3B3E"/>
  </w:style>
  <w:style w:type="character" w:customStyle="1" w:styleId="WW8Num45z5">
    <w:name w:val="WW8Num45z5"/>
    <w:rsid w:val="006F3B3E"/>
  </w:style>
  <w:style w:type="character" w:customStyle="1" w:styleId="WW8Num45z6">
    <w:name w:val="WW8Num45z6"/>
    <w:rsid w:val="006F3B3E"/>
  </w:style>
  <w:style w:type="character" w:customStyle="1" w:styleId="WW8Num45z7">
    <w:name w:val="WW8Num45z7"/>
    <w:rsid w:val="006F3B3E"/>
  </w:style>
  <w:style w:type="character" w:customStyle="1" w:styleId="WW8Num45z8">
    <w:name w:val="WW8Num45z8"/>
    <w:rsid w:val="006F3B3E"/>
  </w:style>
  <w:style w:type="character" w:customStyle="1" w:styleId="WW8Num46z0">
    <w:name w:val="WW8Num46z0"/>
    <w:rsid w:val="006F3B3E"/>
    <w:rPr>
      <w:rFonts w:cs="Calibri" w:hint="default"/>
    </w:rPr>
  </w:style>
  <w:style w:type="character" w:customStyle="1" w:styleId="WW8Num46z1">
    <w:name w:val="WW8Num46z1"/>
    <w:rsid w:val="006F3B3E"/>
  </w:style>
  <w:style w:type="character" w:customStyle="1" w:styleId="WW8Num46z2">
    <w:name w:val="WW8Num46z2"/>
    <w:rsid w:val="006F3B3E"/>
  </w:style>
  <w:style w:type="character" w:customStyle="1" w:styleId="WW8Num46z3">
    <w:name w:val="WW8Num46z3"/>
    <w:rsid w:val="006F3B3E"/>
  </w:style>
  <w:style w:type="character" w:customStyle="1" w:styleId="WW8Num46z4">
    <w:name w:val="WW8Num46z4"/>
    <w:rsid w:val="006F3B3E"/>
  </w:style>
  <w:style w:type="character" w:customStyle="1" w:styleId="WW8Num46z5">
    <w:name w:val="WW8Num46z5"/>
    <w:rsid w:val="006F3B3E"/>
  </w:style>
  <w:style w:type="character" w:customStyle="1" w:styleId="WW8Num46z6">
    <w:name w:val="WW8Num46z6"/>
    <w:rsid w:val="006F3B3E"/>
  </w:style>
  <w:style w:type="character" w:customStyle="1" w:styleId="WW8Num46z7">
    <w:name w:val="WW8Num46z7"/>
    <w:rsid w:val="006F3B3E"/>
  </w:style>
  <w:style w:type="character" w:customStyle="1" w:styleId="WW8Num46z8">
    <w:name w:val="WW8Num46z8"/>
    <w:rsid w:val="006F3B3E"/>
  </w:style>
  <w:style w:type="character" w:customStyle="1" w:styleId="WW8Num47z0">
    <w:name w:val="WW8Num47z0"/>
    <w:rsid w:val="006F3B3E"/>
    <w:rPr>
      <w:rFonts w:cs="Calibri" w:hint="default"/>
      <w:i/>
    </w:rPr>
  </w:style>
  <w:style w:type="character" w:customStyle="1" w:styleId="WW8Num48z0">
    <w:name w:val="WW8Num48z0"/>
    <w:rsid w:val="006F3B3E"/>
    <w:rPr>
      <w:rFonts w:eastAsia="Times New Roman" w:hint="default"/>
      <w:b/>
      <w:bCs/>
      <w:sz w:val="20"/>
      <w:szCs w:val="20"/>
      <w:lang w:val="x-none"/>
    </w:rPr>
  </w:style>
  <w:style w:type="character" w:customStyle="1" w:styleId="WW8Num49z0">
    <w:name w:val="WW8Num49z0"/>
    <w:rsid w:val="006F3B3E"/>
    <w:rPr>
      <w:rFonts w:cs="Calibri" w:hint="default"/>
    </w:rPr>
  </w:style>
  <w:style w:type="character" w:customStyle="1" w:styleId="WW8Num49z1">
    <w:name w:val="WW8Num49z1"/>
    <w:rsid w:val="006F3B3E"/>
  </w:style>
  <w:style w:type="character" w:customStyle="1" w:styleId="WW8Num49z2">
    <w:name w:val="WW8Num49z2"/>
    <w:rsid w:val="006F3B3E"/>
  </w:style>
  <w:style w:type="character" w:customStyle="1" w:styleId="WW8Num49z3">
    <w:name w:val="WW8Num49z3"/>
    <w:rsid w:val="006F3B3E"/>
  </w:style>
  <w:style w:type="character" w:customStyle="1" w:styleId="WW8Num49z4">
    <w:name w:val="WW8Num49z4"/>
    <w:rsid w:val="006F3B3E"/>
  </w:style>
  <w:style w:type="character" w:customStyle="1" w:styleId="WW8Num49z5">
    <w:name w:val="WW8Num49z5"/>
    <w:rsid w:val="006F3B3E"/>
  </w:style>
  <w:style w:type="character" w:customStyle="1" w:styleId="WW8Num49z6">
    <w:name w:val="WW8Num49z6"/>
    <w:rsid w:val="006F3B3E"/>
  </w:style>
  <w:style w:type="character" w:customStyle="1" w:styleId="WW8Num49z7">
    <w:name w:val="WW8Num49z7"/>
    <w:rsid w:val="006F3B3E"/>
  </w:style>
  <w:style w:type="character" w:customStyle="1" w:styleId="WW8Num49z8">
    <w:name w:val="WW8Num49z8"/>
    <w:rsid w:val="006F3B3E"/>
  </w:style>
  <w:style w:type="character" w:customStyle="1" w:styleId="WW8Num50z0">
    <w:name w:val="WW8Num50z0"/>
    <w:rsid w:val="006F3B3E"/>
    <w:rPr>
      <w:rFonts w:cs="Calibri"/>
    </w:rPr>
  </w:style>
  <w:style w:type="character" w:customStyle="1" w:styleId="WW8Num50z1">
    <w:name w:val="WW8Num50z1"/>
    <w:rsid w:val="006F3B3E"/>
  </w:style>
  <w:style w:type="character" w:customStyle="1" w:styleId="WW8Num50z2">
    <w:name w:val="WW8Num50z2"/>
    <w:rsid w:val="006F3B3E"/>
  </w:style>
  <w:style w:type="character" w:customStyle="1" w:styleId="WW8Num50z3">
    <w:name w:val="WW8Num50z3"/>
    <w:rsid w:val="006F3B3E"/>
  </w:style>
  <w:style w:type="character" w:customStyle="1" w:styleId="WW8Num50z4">
    <w:name w:val="WW8Num50z4"/>
    <w:rsid w:val="006F3B3E"/>
  </w:style>
  <w:style w:type="character" w:customStyle="1" w:styleId="WW8Num50z5">
    <w:name w:val="WW8Num50z5"/>
    <w:rsid w:val="006F3B3E"/>
  </w:style>
  <w:style w:type="character" w:customStyle="1" w:styleId="WW8Num50z6">
    <w:name w:val="WW8Num50z6"/>
    <w:rsid w:val="006F3B3E"/>
  </w:style>
  <w:style w:type="character" w:customStyle="1" w:styleId="WW8Num50z7">
    <w:name w:val="WW8Num50z7"/>
    <w:rsid w:val="006F3B3E"/>
  </w:style>
  <w:style w:type="character" w:customStyle="1" w:styleId="WW8Num50z8">
    <w:name w:val="WW8Num50z8"/>
    <w:rsid w:val="006F3B3E"/>
  </w:style>
  <w:style w:type="character" w:customStyle="1" w:styleId="WW8Num51z0">
    <w:name w:val="WW8Num51z0"/>
    <w:rsid w:val="006F3B3E"/>
    <w:rPr>
      <w:rFonts w:hint="default"/>
      <w:sz w:val="20"/>
      <w:szCs w:val="20"/>
    </w:rPr>
  </w:style>
  <w:style w:type="character" w:customStyle="1" w:styleId="WW8Num51z1">
    <w:name w:val="WW8Num51z1"/>
    <w:rsid w:val="006F3B3E"/>
  </w:style>
  <w:style w:type="character" w:customStyle="1" w:styleId="WW8Num51z2">
    <w:name w:val="WW8Num51z2"/>
    <w:rsid w:val="006F3B3E"/>
  </w:style>
  <w:style w:type="character" w:customStyle="1" w:styleId="WW8Num51z3">
    <w:name w:val="WW8Num51z3"/>
    <w:rsid w:val="006F3B3E"/>
  </w:style>
  <w:style w:type="character" w:customStyle="1" w:styleId="WW8Num51z4">
    <w:name w:val="WW8Num51z4"/>
    <w:rsid w:val="006F3B3E"/>
  </w:style>
  <w:style w:type="character" w:customStyle="1" w:styleId="WW8Num51z5">
    <w:name w:val="WW8Num51z5"/>
    <w:rsid w:val="006F3B3E"/>
  </w:style>
  <w:style w:type="character" w:customStyle="1" w:styleId="WW8Num51z6">
    <w:name w:val="WW8Num51z6"/>
    <w:rsid w:val="006F3B3E"/>
  </w:style>
  <w:style w:type="character" w:customStyle="1" w:styleId="WW8Num51z7">
    <w:name w:val="WW8Num51z7"/>
    <w:rsid w:val="006F3B3E"/>
  </w:style>
  <w:style w:type="character" w:customStyle="1" w:styleId="WW8Num51z8">
    <w:name w:val="WW8Num51z8"/>
    <w:rsid w:val="006F3B3E"/>
  </w:style>
  <w:style w:type="character" w:customStyle="1" w:styleId="WW8Num52z0">
    <w:name w:val="WW8Num52z0"/>
    <w:rsid w:val="006F3B3E"/>
    <w:rPr>
      <w:rFonts w:cs="Calibri" w:hint="default"/>
      <w:i/>
    </w:rPr>
  </w:style>
  <w:style w:type="character" w:customStyle="1" w:styleId="WW8Num52z3">
    <w:name w:val="WW8Num52z3"/>
    <w:rsid w:val="006F3B3E"/>
    <w:rPr>
      <w:rFonts w:ascii="Symbol" w:hAnsi="Symbol" w:cs="Symbol" w:hint="default"/>
    </w:rPr>
  </w:style>
  <w:style w:type="character" w:customStyle="1" w:styleId="WW8Num52z5">
    <w:name w:val="WW8Num52z5"/>
    <w:rsid w:val="006F3B3E"/>
    <w:rPr>
      <w:rFonts w:ascii="Wingdings" w:hAnsi="Wingdings" w:cs="Wingdings" w:hint="default"/>
    </w:rPr>
  </w:style>
  <w:style w:type="character" w:customStyle="1" w:styleId="WW8Num53z0">
    <w:name w:val="WW8Num53z0"/>
    <w:rsid w:val="006F3B3E"/>
    <w:rPr>
      <w:rFonts w:cs="Calibri" w:hint="default"/>
    </w:rPr>
  </w:style>
  <w:style w:type="character" w:customStyle="1" w:styleId="WW8Num53z3">
    <w:name w:val="WW8Num53z3"/>
    <w:rsid w:val="006F3B3E"/>
    <w:rPr>
      <w:rFonts w:ascii="Symbol" w:hAnsi="Symbol" w:cs="Symbol" w:hint="default"/>
    </w:rPr>
  </w:style>
  <w:style w:type="character" w:customStyle="1" w:styleId="WW8Num53z5">
    <w:name w:val="WW8Num53z5"/>
    <w:rsid w:val="006F3B3E"/>
    <w:rPr>
      <w:rFonts w:ascii="Wingdings" w:hAnsi="Wingdings" w:cs="Wingdings" w:hint="default"/>
    </w:rPr>
  </w:style>
  <w:style w:type="character" w:customStyle="1" w:styleId="WW8Num54z0">
    <w:name w:val="WW8Num54z0"/>
    <w:rsid w:val="006F3B3E"/>
    <w:rPr>
      <w:rFonts w:cs="Calibri" w:hint="default"/>
    </w:rPr>
  </w:style>
  <w:style w:type="character" w:customStyle="1" w:styleId="WW8Num54z1">
    <w:name w:val="WW8Num54z1"/>
    <w:rsid w:val="006F3B3E"/>
  </w:style>
  <w:style w:type="character" w:customStyle="1" w:styleId="WW8Num54z2">
    <w:name w:val="WW8Num54z2"/>
    <w:rsid w:val="006F3B3E"/>
  </w:style>
  <w:style w:type="character" w:customStyle="1" w:styleId="WW8Num54z3">
    <w:name w:val="WW8Num54z3"/>
    <w:rsid w:val="006F3B3E"/>
  </w:style>
  <w:style w:type="character" w:customStyle="1" w:styleId="WW8Num54z4">
    <w:name w:val="WW8Num54z4"/>
    <w:rsid w:val="006F3B3E"/>
  </w:style>
  <w:style w:type="character" w:customStyle="1" w:styleId="WW8Num54z5">
    <w:name w:val="WW8Num54z5"/>
    <w:rsid w:val="006F3B3E"/>
  </w:style>
  <w:style w:type="character" w:customStyle="1" w:styleId="WW8Num54z6">
    <w:name w:val="WW8Num54z6"/>
    <w:rsid w:val="006F3B3E"/>
  </w:style>
  <w:style w:type="character" w:customStyle="1" w:styleId="WW8Num54z7">
    <w:name w:val="WW8Num54z7"/>
    <w:rsid w:val="006F3B3E"/>
  </w:style>
  <w:style w:type="character" w:customStyle="1" w:styleId="WW8Num54z8">
    <w:name w:val="WW8Num54z8"/>
    <w:rsid w:val="006F3B3E"/>
  </w:style>
  <w:style w:type="character" w:customStyle="1" w:styleId="WW8Num55z0">
    <w:name w:val="WW8Num55z0"/>
    <w:rsid w:val="006F3B3E"/>
    <w:rPr>
      <w:rFonts w:cs="Calibri"/>
    </w:rPr>
  </w:style>
  <w:style w:type="character" w:customStyle="1" w:styleId="WW8Num55z1">
    <w:name w:val="WW8Num55z1"/>
    <w:rsid w:val="006F3B3E"/>
  </w:style>
  <w:style w:type="character" w:customStyle="1" w:styleId="WW8Num55z2">
    <w:name w:val="WW8Num55z2"/>
    <w:rsid w:val="006F3B3E"/>
  </w:style>
  <w:style w:type="character" w:customStyle="1" w:styleId="WW8Num55z3">
    <w:name w:val="WW8Num55z3"/>
    <w:rsid w:val="006F3B3E"/>
  </w:style>
  <w:style w:type="character" w:customStyle="1" w:styleId="WW8Num55z4">
    <w:name w:val="WW8Num55z4"/>
    <w:rsid w:val="006F3B3E"/>
  </w:style>
  <w:style w:type="character" w:customStyle="1" w:styleId="WW8Num55z5">
    <w:name w:val="WW8Num55z5"/>
    <w:rsid w:val="006F3B3E"/>
  </w:style>
  <w:style w:type="character" w:customStyle="1" w:styleId="WW8Num55z6">
    <w:name w:val="WW8Num55z6"/>
    <w:rsid w:val="006F3B3E"/>
  </w:style>
  <w:style w:type="character" w:customStyle="1" w:styleId="WW8Num55z7">
    <w:name w:val="WW8Num55z7"/>
    <w:rsid w:val="006F3B3E"/>
  </w:style>
  <w:style w:type="character" w:customStyle="1" w:styleId="WW8Num55z8">
    <w:name w:val="WW8Num55z8"/>
    <w:rsid w:val="006F3B3E"/>
  </w:style>
  <w:style w:type="character" w:customStyle="1" w:styleId="WW8Num56z0">
    <w:name w:val="WW8Num56z0"/>
    <w:rsid w:val="006F3B3E"/>
    <w:rPr>
      <w:rFonts w:cs="Calibri" w:hint="default"/>
    </w:rPr>
  </w:style>
  <w:style w:type="character" w:customStyle="1" w:styleId="WW8Num56z1">
    <w:name w:val="WW8Num56z1"/>
    <w:rsid w:val="006F3B3E"/>
  </w:style>
  <w:style w:type="character" w:customStyle="1" w:styleId="WW8Num56z2">
    <w:name w:val="WW8Num56z2"/>
    <w:rsid w:val="006F3B3E"/>
  </w:style>
  <w:style w:type="character" w:customStyle="1" w:styleId="WW8Num56z3">
    <w:name w:val="WW8Num56z3"/>
    <w:rsid w:val="006F3B3E"/>
  </w:style>
  <w:style w:type="character" w:customStyle="1" w:styleId="WW8Num56z4">
    <w:name w:val="WW8Num56z4"/>
    <w:rsid w:val="006F3B3E"/>
  </w:style>
  <w:style w:type="character" w:customStyle="1" w:styleId="WW8Num56z5">
    <w:name w:val="WW8Num56z5"/>
    <w:rsid w:val="006F3B3E"/>
  </w:style>
  <w:style w:type="character" w:customStyle="1" w:styleId="WW8Num56z6">
    <w:name w:val="WW8Num56z6"/>
    <w:rsid w:val="006F3B3E"/>
  </w:style>
  <w:style w:type="character" w:customStyle="1" w:styleId="WW8Num56z7">
    <w:name w:val="WW8Num56z7"/>
    <w:rsid w:val="006F3B3E"/>
  </w:style>
  <w:style w:type="character" w:customStyle="1" w:styleId="WW8Num56z8">
    <w:name w:val="WW8Num56z8"/>
    <w:rsid w:val="006F3B3E"/>
  </w:style>
  <w:style w:type="character" w:customStyle="1" w:styleId="WW8Num57z0">
    <w:name w:val="WW8Num57z0"/>
    <w:rsid w:val="006F3B3E"/>
    <w:rPr>
      <w:rFonts w:cs="Calibri" w:hint="default"/>
    </w:rPr>
  </w:style>
  <w:style w:type="character" w:customStyle="1" w:styleId="WW8Num58z0">
    <w:name w:val="WW8Num58z0"/>
    <w:rsid w:val="006F3B3E"/>
    <w:rPr>
      <w:rFonts w:cs="Calibri" w:hint="default"/>
    </w:rPr>
  </w:style>
  <w:style w:type="character" w:customStyle="1" w:styleId="WW8Num59z0">
    <w:name w:val="WW8Num59z0"/>
    <w:rsid w:val="006F3B3E"/>
    <w:rPr>
      <w:rFonts w:eastAsia="Times New Roman" w:hint="default"/>
      <w:b/>
      <w:bCs/>
      <w:sz w:val="20"/>
      <w:szCs w:val="26"/>
      <w:lang w:val="x-none"/>
    </w:rPr>
  </w:style>
  <w:style w:type="character" w:customStyle="1" w:styleId="WW8Num60z0">
    <w:name w:val="WW8Num60z0"/>
    <w:rsid w:val="006F3B3E"/>
    <w:rPr>
      <w:rFonts w:cs="Times New Roman" w:hint="default"/>
    </w:rPr>
  </w:style>
  <w:style w:type="character" w:customStyle="1" w:styleId="WW8Num60z1">
    <w:name w:val="WW8Num60z1"/>
    <w:rsid w:val="006F3B3E"/>
    <w:rPr>
      <w:rFonts w:cs="Times New Roman" w:hint="default"/>
      <w:b w:val="0"/>
    </w:rPr>
  </w:style>
  <w:style w:type="character" w:customStyle="1" w:styleId="WW8Num61z0">
    <w:name w:val="WW8Num61z0"/>
    <w:rsid w:val="006F3B3E"/>
    <w:rPr>
      <w:rFonts w:ascii="Symbol" w:eastAsia="Times New Roman" w:hAnsi="Symbol" w:cs="Symbol" w:hint="default"/>
      <w:sz w:val="20"/>
      <w:szCs w:val="20"/>
    </w:rPr>
  </w:style>
  <w:style w:type="character" w:customStyle="1" w:styleId="WW8Num61z1">
    <w:name w:val="WW8Num61z1"/>
    <w:rsid w:val="006F3B3E"/>
    <w:rPr>
      <w:rFonts w:ascii="Courier New" w:hAnsi="Courier New" w:cs="Courier New" w:hint="default"/>
    </w:rPr>
  </w:style>
  <w:style w:type="character" w:customStyle="1" w:styleId="WW8Num61z2">
    <w:name w:val="WW8Num61z2"/>
    <w:rsid w:val="006F3B3E"/>
    <w:rPr>
      <w:rFonts w:ascii="Wingdings" w:hAnsi="Wingdings" w:cs="Wingdings" w:hint="default"/>
    </w:rPr>
  </w:style>
  <w:style w:type="character" w:customStyle="1" w:styleId="WW8Num62z0">
    <w:name w:val="WW8Num62z0"/>
    <w:rsid w:val="006F3B3E"/>
  </w:style>
  <w:style w:type="character" w:customStyle="1" w:styleId="WW8Num62z1">
    <w:name w:val="WW8Num62z1"/>
    <w:rsid w:val="006F3B3E"/>
  </w:style>
  <w:style w:type="character" w:customStyle="1" w:styleId="WW8Num62z2">
    <w:name w:val="WW8Num62z2"/>
    <w:rsid w:val="006F3B3E"/>
  </w:style>
  <w:style w:type="character" w:customStyle="1" w:styleId="WW8Num62z3">
    <w:name w:val="WW8Num62z3"/>
    <w:rsid w:val="006F3B3E"/>
  </w:style>
  <w:style w:type="character" w:customStyle="1" w:styleId="WW8Num62z4">
    <w:name w:val="WW8Num62z4"/>
    <w:rsid w:val="006F3B3E"/>
  </w:style>
  <w:style w:type="character" w:customStyle="1" w:styleId="WW8Num62z5">
    <w:name w:val="WW8Num62z5"/>
    <w:rsid w:val="006F3B3E"/>
  </w:style>
  <w:style w:type="character" w:customStyle="1" w:styleId="WW8Num62z6">
    <w:name w:val="WW8Num62z6"/>
    <w:rsid w:val="006F3B3E"/>
  </w:style>
  <w:style w:type="character" w:customStyle="1" w:styleId="WW8Num62z7">
    <w:name w:val="WW8Num62z7"/>
    <w:rsid w:val="006F3B3E"/>
  </w:style>
  <w:style w:type="character" w:customStyle="1" w:styleId="WW8Num62z8">
    <w:name w:val="WW8Num62z8"/>
    <w:rsid w:val="006F3B3E"/>
  </w:style>
  <w:style w:type="character" w:customStyle="1" w:styleId="WW8Num63z0">
    <w:name w:val="WW8Num63z0"/>
    <w:rsid w:val="006F3B3E"/>
    <w:rPr>
      <w:rFonts w:cs="Calibri" w:hint="default"/>
      <w:b/>
    </w:rPr>
  </w:style>
  <w:style w:type="character" w:customStyle="1" w:styleId="WW8Num64z0">
    <w:name w:val="WW8Num64z0"/>
    <w:rsid w:val="006F3B3E"/>
    <w:rPr>
      <w:rFonts w:cs="Calibri"/>
    </w:rPr>
  </w:style>
  <w:style w:type="character" w:customStyle="1" w:styleId="WW8Num64z1">
    <w:name w:val="WW8Num64z1"/>
    <w:rsid w:val="006F3B3E"/>
  </w:style>
  <w:style w:type="character" w:customStyle="1" w:styleId="WW8Num64z2">
    <w:name w:val="WW8Num64z2"/>
    <w:rsid w:val="006F3B3E"/>
  </w:style>
  <w:style w:type="character" w:customStyle="1" w:styleId="WW8Num64z3">
    <w:name w:val="WW8Num64z3"/>
    <w:rsid w:val="006F3B3E"/>
  </w:style>
  <w:style w:type="character" w:customStyle="1" w:styleId="WW8Num64z4">
    <w:name w:val="WW8Num64z4"/>
    <w:rsid w:val="006F3B3E"/>
  </w:style>
  <w:style w:type="character" w:customStyle="1" w:styleId="WW8Num64z5">
    <w:name w:val="WW8Num64z5"/>
    <w:rsid w:val="006F3B3E"/>
  </w:style>
  <w:style w:type="character" w:customStyle="1" w:styleId="WW8Num64z6">
    <w:name w:val="WW8Num64z6"/>
    <w:rsid w:val="006F3B3E"/>
  </w:style>
  <w:style w:type="character" w:customStyle="1" w:styleId="WW8Num64z7">
    <w:name w:val="WW8Num64z7"/>
    <w:rsid w:val="006F3B3E"/>
  </w:style>
  <w:style w:type="character" w:customStyle="1" w:styleId="WW8Num64z8">
    <w:name w:val="WW8Num64z8"/>
    <w:rsid w:val="006F3B3E"/>
  </w:style>
  <w:style w:type="character" w:customStyle="1" w:styleId="WW8Num65z0">
    <w:name w:val="WW8Num65z0"/>
    <w:rsid w:val="006F3B3E"/>
    <w:rPr>
      <w:rFonts w:ascii="Symbol" w:eastAsia="Times New Roman" w:hAnsi="Symbol" w:cs="Symbol" w:hint="default"/>
      <w:sz w:val="20"/>
      <w:szCs w:val="20"/>
    </w:rPr>
  </w:style>
  <w:style w:type="character" w:customStyle="1" w:styleId="WW8Num65z1">
    <w:name w:val="WW8Num65z1"/>
    <w:rsid w:val="006F3B3E"/>
    <w:rPr>
      <w:rFonts w:ascii="Courier New" w:hAnsi="Courier New" w:cs="Courier New" w:hint="default"/>
    </w:rPr>
  </w:style>
  <w:style w:type="character" w:customStyle="1" w:styleId="WW8Num65z2">
    <w:name w:val="WW8Num65z2"/>
    <w:rsid w:val="006F3B3E"/>
    <w:rPr>
      <w:rFonts w:ascii="Wingdings" w:hAnsi="Wingdings" w:cs="Wingdings" w:hint="default"/>
    </w:rPr>
  </w:style>
  <w:style w:type="character" w:customStyle="1" w:styleId="WW8Num66z0">
    <w:name w:val="WW8Num66z0"/>
    <w:rsid w:val="006F3B3E"/>
    <w:rPr>
      <w:rFonts w:ascii="Symbol" w:eastAsia="Times New Roman" w:hAnsi="Symbol" w:cs="Symbol" w:hint="default"/>
      <w:sz w:val="20"/>
      <w:szCs w:val="20"/>
    </w:rPr>
  </w:style>
  <w:style w:type="character" w:customStyle="1" w:styleId="WW8Num66z1">
    <w:name w:val="WW8Num66z1"/>
    <w:rsid w:val="006F3B3E"/>
    <w:rPr>
      <w:rFonts w:ascii="Courier New" w:hAnsi="Courier New" w:cs="Courier New" w:hint="default"/>
    </w:rPr>
  </w:style>
  <w:style w:type="character" w:customStyle="1" w:styleId="WW8Num66z2">
    <w:name w:val="WW8Num66z2"/>
    <w:rsid w:val="006F3B3E"/>
    <w:rPr>
      <w:rFonts w:ascii="Wingdings" w:hAnsi="Wingdings" w:cs="Wingdings" w:hint="default"/>
    </w:rPr>
  </w:style>
  <w:style w:type="character" w:customStyle="1" w:styleId="WW8Num67z0">
    <w:name w:val="WW8Num67z0"/>
    <w:rsid w:val="006F3B3E"/>
    <w:rPr>
      <w:bCs/>
    </w:rPr>
  </w:style>
  <w:style w:type="character" w:customStyle="1" w:styleId="WW8Num67z1">
    <w:name w:val="WW8Num67z1"/>
    <w:rsid w:val="006F3B3E"/>
  </w:style>
  <w:style w:type="character" w:customStyle="1" w:styleId="WW8Num67z2">
    <w:name w:val="WW8Num67z2"/>
    <w:rsid w:val="006F3B3E"/>
  </w:style>
  <w:style w:type="character" w:customStyle="1" w:styleId="WW8Num67z3">
    <w:name w:val="WW8Num67z3"/>
    <w:rsid w:val="006F3B3E"/>
  </w:style>
  <w:style w:type="character" w:customStyle="1" w:styleId="WW8Num67z4">
    <w:name w:val="WW8Num67z4"/>
    <w:rsid w:val="006F3B3E"/>
  </w:style>
  <w:style w:type="character" w:customStyle="1" w:styleId="WW8Num67z5">
    <w:name w:val="WW8Num67z5"/>
    <w:rsid w:val="006F3B3E"/>
  </w:style>
  <w:style w:type="character" w:customStyle="1" w:styleId="WW8Num67z6">
    <w:name w:val="WW8Num67z6"/>
    <w:rsid w:val="006F3B3E"/>
  </w:style>
  <w:style w:type="character" w:customStyle="1" w:styleId="WW8Num67z7">
    <w:name w:val="WW8Num67z7"/>
    <w:rsid w:val="006F3B3E"/>
  </w:style>
  <w:style w:type="character" w:customStyle="1" w:styleId="WW8Num67z8">
    <w:name w:val="WW8Num67z8"/>
    <w:rsid w:val="006F3B3E"/>
  </w:style>
  <w:style w:type="character" w:customStyle="1" w:styleId="WW8Num68z0">
    <w:name w:val="WW8Num68z0"/>
    <w:rsid w:val="006F3B3E"/>
    <w:rPr>
      <w:rFonts w:cs="Calibri"/>
      <w:i w:val="0"/>
      <w:iCs/>
    </w:rPr>
  </w:style>
  <w:style w:type="character" w:customStyle="1" w:styleId="WW8Num68z1">
    <w:name w:val="WW8Num68z1"/>
    <w:rsid w:val="006F3B3E"/>
  </w:style>
  <w:style w:type="character" w:customStyle="1" w:styleId="WW8Num68z2">
    <w:name w:val="WW8Num68z2"/>
    <w:rsid w:val="006F3B3E"/>
  </w:style>
  <w:style w:type="character" w:customStyle="1" w:styleId="WW8Num68z3">
    <w:name w:val="WW8Num68z3"/>
    <w:rsid w:val="006F3B3E"/>
  </w:style>
  <w:style w:type="character" w:customStyle="1" w:styleId="WW8Num68z4">
    <w:name w:val="WW8Num68z4"/>
    <w:rsid w:val="006F3B3E"/>
  </w:style>
  <w:style w:type="character" w:customStyle="1" w:styleId="WW8Num68z5">
    <w:name w:val="WW8Num68z5"/>
    <w:rsid w:val="006F3B3E"/>
  </w:style>
  <w:style w:type="character" w:customStyle="1" w:styleId="WW8Num68z6">
    <w:name w:val="WW8Num68z6"/>
    <w:rsid w:val="006F3B3E"/>
  </w:style>
  <w:style w:type="character" w:customStyle="1" w:styleId="WW8Num68z7">
    <w:name w:val="WW8Num68z7"/>
    <w:rsid w:val="006F3B3E"/>
  </w:style>
  <w:style w:type="character" w:customStyle="1" w:styleId="WW8Num68z8">
    <w:name w:val="WW8Num68z8"/>
    <w:rsid w:val="006F3B3E"/>
  </w:style>
  <w:style w:type="character" w:customStyle="1" w:styleId="WW8Num69z0">
    <w:name w:val="WW8Num69z0"/>
    <w:rsid w:val="006F3B3E"/>
    <w:rPr>
      <w:rFonts w:ascii="Symbol" w:hAnsi="Symbol" w:cs="Symbol" w:hint="default"/>
    </w:rPr>
  </w:style>
  <w:style w:type="character" w:customStyle="1" w:styleId="WW8Num69z1">
    <w:name w:val="WW8Num69z1"/>
    <w:rsid w:val="006F3B3E"/>
    <w:rPr>
      <w:rFonts w:ascii="Courier New" w:hAnsi="Courier New" w:cs="Courier New" w:hint="default"/>
    </w:rPr>
  </w:style>
  <w:style w:type="character" w:customStyle="1" w:styleId="WW8Num69z2">
    <w:name w:val="WW8Num69z2"/>
    <w:rsid w:val="006F3B3E"/>
    <w:rPr>
      <w:rFonts w:ascii="Wingdings" w:hAnsi="Wingdings" w:cs="Wingdings" w:hint="default"/>
    </w:rPr>
  </w:style>
  <w:style w:type="character" w:customStyle="1" w:styleId="WW8Num70z0">
    <w:name w:val="WW8Num70z0"/>
    <w:rsid w:val="006F3B3E"/>
    <w:rPr>
      <w:rFonts w:cs="Calibri" w:hint="default"/>
    </w:rPr>
  </w:style>
  <w:style w:type="character" w:customStyle="1" w:styleId="WW8Num70z3">
    <w:name w:val="WW8Num70z3"/>
    <w:rsid w:val="006F3B3E"/>
    <w:rPr>
      <w:rFonts w:ascii="Symbol" w:hAnsi="Symbol" w:cs="Symbol" w:hint="default"/>
    </w:rPr>
  </w:style>
  <w:style w:type="character" w:customStyle="1" w:styleId="WW8Num70z5">
    <w:name w:val="WW8Num70z5"/>
    <w:rsid w:val="006F3B3E"/>
    <w:rPr>
      <w:rFonts w:ascii="Wingdings" w:hAnsi="Wingdings" w:cs="Wingdings" w:hint="default"/>
    </w:rPr>
  </w:style>
  <w:style w:type="character" w:customStyle="1" w:styleId="WW8Num71z0">
    <w:name w:val="WW8Num71z0"/>
    <w:rsid w:val="006F3B3E"/>
  </w:style>
  <w:style w:type="character" w:customStyle="1" w:styleId="WW8Num71z1">
    <w:name w:val="WW8Num71z1"/>
    <w:rsid w:val="006F3B3E"/>
  </w:style>
  <w:style w:type="character" w:customStyle="1" w:styleId="WW8Num71z2">
    <w:name w:val="WW8Num71z2"/>
    <w:rsid w:val="006F3B3E"/>
  </w:style>
  <w:style w:type="character" w:customStyle="1" w:styleId="WW8Num71z3">
    <w:name w:val="WW8Num71z3"/>
    <w:rsid w:val="006F3B3E"/>
  </w:style>
  <w:style w:type="character" w:customStyle="1" w:styleId="WW8Num71z4">
    <w:name w:val="WW8Num71z4"/>
    <w:rsid w:val="006F3B3E"/>
  </w:style>
  <w:style w:type="character" w:customStyle="1" w:styleId="WW8Num71z5">
    <w:name w:val="WW8Num71z5"/>
    <w:rsid w:val="006F3B3E"/>
  </w:style>
  <w:style w:type="character" w:customStyle="1" w:styleId="WW8Num71z6">
    <w:name w:val="WW8Num71z6"/>
    <w:rsid w:val="006F3B3E"/>
  </w:style>
  <w:style w:type="character" w:customStyle="1" w:styleId="WW8Num71z7">
    <w:name w:val="WW8Num71z7"/>
    <w:rsid w:val="006F3B3E"/>
  </w:style>
  <w:style w:type="character" w:customStyle="1" w:styleId="WW8Num71z8">
    <w:name w:val="WW8Num71z8"/>
    <w:rsid w:val="006F3B3E"/>
  </w:style>
  <w:style w:type="character" w:customStyle="1" w:styleId="WW8Num72z0">
    <w:name w:val="WW8Num72z0"/>
    <w:rsid w:val="006F3B3E"/>
    <w:rPr>
      <w:rFonts w:cs="Calibri" w:hint="default"/>
      <w:i/>
    </w:rPr>
  </w:style>
  <w:style w:type="character" w:customStyle="1" w:styleId="WW8Num73z0">
    <w:name w:val="WW8Num73z0"/>
    <w:rsid w:val="006F3B3E"/>
    <w:rPr>
      <w:rFonts w:eastAsia="Times New Roman" w:cs="Calibri" w:hint="default"/>
      <w:color w:val="auto"/>
      <w:sz w:val="20"/>
      <w:szCs w:val="24"/>
    </w:rPr>
  </w:style>
  <w:style w:type="character" w:customStyle="1" w:styleId="WW8Num73z1">
    <w:name w:val="WW8Num73z1"/>
    <w:rsid w:val="006F3B3E"/>
    <w:rPr>
      <w:rFonts w:ascii="Courier New" w:hAnsi="Courier New" w:cs="Courier New" w:hint="default"/>
    </w:rPr>
  </w:style>
  <w:style w:type="character" w:customStyle="1" w:styleId="WW8Num73z2">
    <w:name w:val="WW8Num73z2"/>
    <w:rsid w:val="006F3B3E"/>
    <w:rPr>
      <w:rFonts w:ascii="Wingdings" w:hAnsi="Wingdings" w:cs="Wingdings" w:hint="default"/>
    </w:rPr>
  </w:style>
  <w:style w:type="character" w:customStyle="1" w:styleId="WW8Num73z3">
    <w:name w:val="WW8Num73z3"/>
    <w:rsid w:val="006F3B3E"/>
    <w:rPr>
      <w:rFonts w:ascii="Symbol" w:hAnsi="Symbol" w:cs="Symbol" w:hint="default"/>
    </w:rPr>
  </w:style>
  <w:style w:type="character" w:customStyle="1" w:styleId="WW8Num74z0">
    <w:name w:val="WW8Num74z0"/>
    <w:rsid w:val="006F3B3E"/>
    <w:rPr>
      <w:rFonts w:ascii="Calibri" w:hAnsi="Calibri" w:cs="Calibri" w:hint="default"/>
      <w:color w:val="19161B"/>
      <w:sz w:val="22"/>
      <w:szCs w:val="22"/>
    </w:rPr>
  </w:style>
  <w:style w:type="character" w:customStyle="1" w:styleId="WW8Num75z0">
    <w:name w:val="WW8Num75z0"/>
    <w:rsid w:val="006F3B3E"/>
    <w:rPr>
      <w:rFonts w:ascii="Calibri" w:hAnsi="Calibri" w:cs="Calibri"/>
      <w:i/>
      <w:iCs/>
      <w:sz w:val="22"/>
      <w:szCs w:val="22"/>
    </w:rPr>
  </w:style>
  <w:style w:type="character" w:customStyle="1" w:styleId="WW8Num75z1">
    <w:name w:val="WW8Num75z1"/>
    <w:rsid w:val="006F3B3E"/>
  </w:style>
  <w:style w:type="character" w:customStyle="1" w:styleId="WW8Num75z2">
    <w:name w:val="WW8Num75z2"/>
    <w:rsid w:val="006F3B3E"/>
  </w:style>
  <w:style w:type="character" w:customStyle="1" w:styleId="WW8Num75z3">
    <w:name w:val="WW8Num75z3"/>
    <w:rsid w:val="006F3B3E"/>
  </w:style>
  <w:style w:type="character" w:customStyle="1" w:styleId="WW8Num75z4">
    <w:name w:val="WW8Num75z4"/>
    <w:rsid w:val="006F3B3E"/>
  </w:style>
  <w:style w:type="character" w:customStyle="1" w:styleId="WW8Num75z5">
    <w:name w:val="WW8Num75z5"/>
    <w:rsid w:val="006F3B3E"/>
  </w:style>
  <w:style w:type="character" w:customStyle="1" w:styleId="WW8Num75z6">
    <w:name w:val="WW8Num75z6"/>
    <w:rsid w:val="006F3B3E"/>
  </w:style>
  <w:style w:type="character" w:customStyle="1" w:styleId="WW8Num75z7">
    <w:name w:val="WW8Num75z7"/>
    <w:rsid w:val="006F3B3E"/>
  </w:style>
  <w:style w:type="character" w:customStyle="1" w:styleId="WW8Num75z8">
    <w:name w:val="WW8Num75z8"/>
    <w:rsid w:val="006F3B3E"/>
  </w:style>
  <w:style w:type="character" w:customStyle="1" w:styleId="Domylnaczcionkaakapitu1">
    <w:name w:val="Domyślna czcionka akapitu1"/>
    <w:rsid w:val="006F3B3E"/>
  </w:style>
  <w:style w:type="character" w:customStyle="1" w:styleId="StopkaZnak">
    <w:name w:val="Stopka Znak"/>
    <w:uiPriority w:val="99"/>
    <w:rsid w:val="006F3B3E"/>
    <w:rPr>
      <w:rFonts w:ascii="Times New Roman" w:eastAsia="Times New Roman" w:hAnsi="Times New Roman" w:cs="Times New Roman"/>
      <w:sz w:val="24"/>
      <w:szCs w:val="24"/>
    </w:rPr>
  </w:style>
  <w:style w:type="character" w:styleId="Numerstrony">
    <w:name w:val="page number"/>
    <w:rsid w:val="006F3B3E"/>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uiPriority w:val="99"/>
    <w:rsid w:val="006F3B3E"/>
    <w:rPr>
      <w:rFonts w:ascii="Times New Roman" w:eastAsia="Times New Roman" w:hAnsi="Times New Roman" w:cs="Times New Roman"/>
    </w:rPr>
  </w:style>
  <w:style w:type="character" w:customStyle="1" w:styleId="Znakiprzypiswdolnych">
    <w:name w:val="Znaki przypisów dolnych"/>
    <w:rsid w:val="006F3B3E"/>
    <w:rPr>
      <w:vertAlign w:val="superscript"/>
    </w:rPr>
  </w:style>
  <w:style w:type="character" w:customStyle="1" w:styleId="TekstprzypisukocowegoZnak">
    <w:name w:val="Tekst przypisu końcowego Znak"/>
    <w:rsid w:val="006F3B3E"/>
    <w:rPr>
      <w:rFonts w:ascii="Times New Roman" w:eastAsia="Times New Roman" w:hAnsi="Times New Roman" w:cs="Times New Roman"/>
    </w:rPr>
  </w:style>
  <w:style w:type="character" w:customStyle="1" w:styleId="TekstkomentarzaZnak">
    <w:name w:val="Tekst komentarza Znak"/>
    <w:uiPriority w:val="99"/>
    <w:rsid w:val="006F3B3E"/>
    <w:rPr>
      <w:rFonts w:ascii="Times New Roman" w:eastAsia="Times New Roman" w:hAnsi="Times New Roman" w:cs="Times New Roman"/>
    </w:rPr>
  </w:style>
  <w:style w:type="character" w:customStyle="1" w:styleId="TematkomentarzaZnak">
    <w:name w:val="Temat komentarza Znak"/>
    <w:rsid w:val="006F3B3E"/>
    <w:rPr>
      <w:rFonts w:ascii="Times New Roman" w:eastAsia="Times New Roman" w:hAnsi="Times New Roman" w:cs="Times New Roman"/>
      <w:b/>
      <w:bCs/>
    </w:rPr>
  </w:style>
  <w:style w:type="character" w:customStyle="1" w:styleId="TekstdymkaZnak">
    <w:name w:val="Tekst dymka Znak"/>
    <w:rsid w:val="006F3B3E"/>
    <w:rPr>
      <w:rFonts w:ascii="Tahoma" w:eastAsia="Times New Roman" w:hAnsi="Tahoma" w:cs="Tahoma"/>
      <w:sz w:val="16"/>
      <w:szCs w:val="16"/>
    </w:rPr>
  </w:style>
  <w:style w:type="character" w:customStyle="1" w:styleId="TekstpodstawowyZnak">
    <w:name w:val="Tekst podstawowy Znak"/>
    <w:rsid w:val="006F3B3E"/>
    <w:rPr>
      <w:rFonts w:ascii="Times New Roman" w:eastAsia="Times New Roman" w:hAnsi="Times New Roman" w:cs="Times New Roman"/>
      <w:sz w:val="24"/>
      <w:szCs w:val="24"/>
    </w:rPr>
  </w:style>
  <w:style w:type="character" w:customStyle="1" w:styleId="Tekstpodstawowy2Znak">
    <w:name w:val="Tekst podstawowy 2 Znak"/>
    <w:rsid w:val="006F3B3E"/>
    <w:rPr>
      <w:rFonts w:ascii="Arial" w:eastAsia="Times New Roman" w:hAnsi="Arial" w:cs="Arial"/>
      <w:sz w:val="22"/>
      <w:szCs w:val="24"/>
    </w:rPr>
  </w:style>
  <w:style w:type="character" w:customStyle="1" w:styleId="TekstpodstawowywcityZnak">
    <w:name w:val="Tekst podstawowy wcięty Znak"/>
    <w:rsid w:val="006F3B3E"/>
    <w:rPr>
      <w:rFonts w:ascii="Arial" w:eastAsia="Times New Roman" w:hAnsi="Arial" w:cs="Arial"/>
      <w:sz w:val="22"/>
      <w:szCs w:val="22"/>
    </w:rPr>
  </w:style>
  <w:style w:type="character" w:customStyle="1" w:styleId="Tekstpodstawowywcity3Znak">
    <w:name w:val="Tekst podstawowy wcięty 3 Znak"/>
    <w:rsid w:val="006F3B3E"/>
    <w:rPr>
      <w:rFonts w:ascii="Times New Roman" w:eastAsia="Times New Roman" w:hAnsi="Times New Roman" w:cs="Times New Roman"/>
      <w:sz w:val="16"/>
      <w:szCs w:val="16"/>
    </w:rPr>
  </w:style>
  <w:style w:type="character" w:customStyle="1" w:styleId="Tekstpodstawowywcity2Znak">
    <w:name w:val="Tekst podstawowy wcięty 2 Znak"/>
    <w:rsid w:val="006F3B3E"/>
    <w:rPr>
      <w:rFonts w:ascii="Times New Roman" w:eastAsia="Times New Roman" w:hAnsi="Times New Roman" w:cs="Times New Roman"/>
      <w:sz w:val="24"/>
      <w:szCs w:val="24"/>
    </w:rPr>
  </w:style>
  <w:style w:type="character" w:customStyle="1" w:styleId="eltit1">
    <w:name w:val="eltit1"/>
    <w:rsid w:val="006F3B3E"/>
    <w:rPr>
      <w:rFonts w:ascii="Verdana" w:hAnsi="Verdana" w:cs="Verdana" w:hint="default"/>
      <w:color w:val="333366"/>
      <w:sz w:val="20"/>
      <w:szCs w:val="20"/>
    </w:rPr>
  </w:style>
  <w:style w:type="character" w:customStyle="1" w:styleId="Tekstpodstawowy3Znak">
    <w:name w:val="Tekst podstawowy 3 Znak"/>
    <w:rsid w:val="006F3B3E"/>
    <w:rPr>
      <w:rFonts w:ascii="Times New Roman" w:eastAsia="Times New Roman" w:hAnsi="Times New Roman" w:cs="Times New Roman"/>
      <w:b/>
      <w:bCs/>
      <w:sz w:val="28"/>
      <w:szCs w:val="24"/>
    </w:rPr>
  </w:style>
  <w:style w:type="character" w:customStyle="1" w:styleId="ZwykytekstZnak">
    <w:name w:val="Zwykły tekst Znak"/>
    <w:rsid w:val="006F3B3E"/>
    <w:rPr>
      <w:rFonts w:ascii="Courier New" w:eastAsia="Times New Roman" w:hAnsi="Courier New" w:cs="Courier New"/>
    </w:rPr>
  </w:style>
  <w:style w:type="character" w:customStyle="1" w:styleId="TytuZnak">
    <w:name w:val="Tytuł Znak"/>
    <w:rsid w:val="006F3B3E"/>
    <w:rPr>
      <w:rFonts w:ascii="Times New Roman" w:eastAsia="Times New Roman" w:hAnsi="Times New Roman" w:cs="Times New Roman"/>
      <w:b/>
      <w:sz w:val="28"/>
    </w:rPr>
  </w:style>
  <w:style w:type="character" w:styleId="UyteHipercze">
    <w:name w:val="FollowedHyperlink"/>
    <w:rsid w:val="006F3B3E"/>
    <w:rPr>
      <w:color w:val="800080"/>
      <w:u w:val="single"/>
    </w:rPr>
  </w:style>
  <w:style w:type="character" w:customStyle="1" w:styleId="NagwekZnak">
    <w:name w:val="Nagłówek Znak"/>
    <w:uiPriority w:val="99"/>
    <w:rsid w:val="006F3B3E"/>
    <w:rPr>
      <w:rFonts w:ascii="Times New Roman" w:eastAsia="Times New Roman" w:hAnsi="Times New Roman" w:cs="Times New Roman"/>
      <w:sz w:val="24"/>
      <w:szCs w:val="24"/>
    </w:rPr>
  </w:style>
  <w:style w:type="character" w:customStyle="1" w:styleId="PodtytuZnak">
    <w:name w:val="Podtytuł Znak"/>
    <w:rsid w:val="006F3B3E"/>
    <w:rPr>
      <w:rFonts w:ascii="Tahoma" w:eastAsia="Times New Roman" w:hAnsi="Tahoma" w:cs="Tahoma"/>
      <w:b/>
      <w:bCs/>
      <w:sz w:val="22"/>
      <w:szCs w:val="22"/>
    </w:rPr>
  </w:style>
  <w:style w:type="character" w:styleId="Hipercze">
    <w:name w:val="Hyperlink"/>
    <w:rsid w:val="006F3B3E"/>
    <w:rPr>
      <w:color w:val="0000FF"/>
      <w:u w:val="single"/>
    </w:rPr>
  </w:style>
  <w:style w:type="character" w:customStyle="1" w:styleId="TekstpodstawowyzwciciemZnak">
    <w:name w:val="Tekst podstawowy z wcięciem Znak"/>
    <w:basedOn w:val="TekstpodstawowyZnak"/>
    <w:rsid w:val="006F3B3E"/>
    <w:rPr>
      <w:rFonts w:ascii="Times New Roman" w:eastAsia="Times New Roman" w:hAnsi="Times New Roman" w:cs="Times New Roman"/>
      <w:sz w:val="24"/>
      <w:szCs w:val="24"/>
    </w:rPr>
  </w:style>
  <w:style w:type="character" w:customStyle="1" w:styleId="Tekstpodstawowyzwciciem2Znak">
    <w:name w:val="Tekst podstawowy z wcięciem 2 Znak"/>
    <w:rsid w:val="006F3B3E"/>
    <w:rPr>
      <w:rFonts w:ascii="Times New Roman" w:eastAsia="Times New Roman" w:hAnsi="Times New Roman" w:cs="Arial"/>
      <w:sz w:val="24"/>
      <w:szCs w:val="24"/>
    </w:rPr>
  </w:style>
  <w:style w:type="character" w:customStyle="1" w:styleId="Odwoaniedokomentarza1">
    <w:name w:val="Odwołanie do komentarza1"/>
    <w:rsid w:val="006F3B3E"/>
    <w:rPr>
      <w:sz w:val="16"/>
      <w:szCs w:val="16"/>
    </w:rPr>
  </w:style>
  <w:style w:type="character" w:customStyle="1" w:styleId="Znakiprzypiswkocowych">
    <w:name w:val="Znaki przypisów końcowych"/>
    <w:rsid w:val="006F3B3E"/>
    <w:rPr>
      <w:vertAlign w:val="superscript"/>
    </w:rPr>
  </w:style>
  <w:style w:type="character" w:customStyle="1" w:styleId="h11">
    <w:name w:val="h11"/>
    <w:rsid w:val="006F3B3E"/>
    <w:rPr>
      <w:rFonts w:ascii="Verdana" w:hAnsi="Verdana" w:cs="Verdana" w:hint="default"/>
      <w:b/>
      <w:bCs/>
      <w:i w:val="0"/>
      <w:iCs w:val="0"/>
      <w:sz w:val="23"/>
      <w:szCs w:val="23"/>
    </w:rPr>
  </w:style>
  <w:style w:type="character" w:styleId="Pogrubienie">
    <w:name w:val="Strong"/>
    <w:rsid w:val="006F3B3E"/>
    <w:rPr>
      <w:b/>
      <w:bCs/>
    </w:rPr>
  </w:style>
  <w:style w:type="character" w:customStyle="1" w:styleId="Teksttreci2">
    <w:name w:val="Tekst treści (2)_"/>
    <w:rsid w:val="006F3B3E"/>
    <w:rPr>
      <w:b/>
      <w:bCs/>
      <w:sz w:val="22"/>
      <w:szCs w:val="22"/>
      <w:shd w:val="clear" w:color="auto" w:fill="FFFFFF"/>
    </w:rPr>
  </w:style>
  <w:style w:type="character" w:customStyle="1" w:styleId="Teksttreci">
    <w:name w:val="Tekst treści_"/>
    <w:rsid w:val="006F3B3E"/>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sid w:val="006F3B3E"/>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rsid w:val="006F3B3E"/>
    <w:rPr>
      <w:vertAlign w:val="superscript"/>
    </w:rPr>
  </w:style>
  <w:style w:type="character" w:styleId="Odwoanieprzypisukocowego">
    <w:name w:val="endnote reference"/>
    <w:rsid w:val="006F3B3E"/>
    <w:rPr>
      <w:vertAlign w:val="superscript"/>
    </w:rPr>
  </w:style>
  <w:style w:type="paragraph" w:customStyle="1" w:styleId="Nagwek10">
    <w:name w:val="Nagłówek1"/>
    <w:basedOn w:val="Normalny"/>
    <w:next w:val="Tekstpodstawowy"/>
    <w:rsid w:val="006F3B3E"/>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qFormat/>
    <w:rsid w:val="006F3B3E"/>
    <w:pPr>
      <w:tabs>
        <w:tab w:val="left" w:pos="900"/>
      </w:tabs>
      <w:spacing w:after="0" w:line="240" w:lineRule="auto"/>
      <w:jc w:val="both"/>
    </w:pPr>
    <w:rPr>
      <w:rFonts w:ascii="Times New Roman" w:eastAsia="Times New Roman" w:hAnsi="Times New Roman"/>
      <w:szCs w:val="24"/>
    </w:rPr>
  </w:style>
  <w:style w:type="character" w:customStyle="1" w:styleId="TekstpodstawowyZnak1">
    <w:name w:val="Tekst podstawowy Znak1"/>
    <w:basedOn w:val="Domylnaczcionkaakapitu"/>
    <w:link w:val="Tekstpodstawowy"/>
    <w:rsid w:val="006F3B3E"/>
    <w:rPr>
      <w:rFonts w:ascii="Times New Roman" w:eastAsia="Times New Roman" w:hAnsi="Times New Roman" w:cs="Times New Roman"/>
      <w:sz w:val="24"/>
      <w:szCs w:val="24"/>
      <w:lang w:eastAsia="ar-SA"/>
    </w:rPr>
  </w:style>
  <w:style w:type="paragraph" w:styleId="Lista">
    <w:name w:val="List"/>
    <w:basedOn w:val="Normalny"/>
    <w:rsid w:val="006F3B3E"/>
    <w:pPr>
      <w:spacing w:after="0" w:line="240" w:lineRule="auto"/>
      <w:ind w:left="283" w:hanging="283"/>
    </w:pPr>
    <w:rPr>
      <w:rFonts w:ascii="Times New Roman" w:eastAsia="Times New Roman" w:hAnsi="Times New Roman"/>
      <w:szCs w:val="24"/>
    </w:rPr>
  </w:style>
  <w:style w:type="paragraph" w:customStyle="1" w:styleId="Podpis1">
    <w:name w:val="Podpis1"/>
    <w:basedOn w:val="Normalny"/>
    <w:rsid w:val="006F3B3E"/>
    <w:pPr>
      <w:suppressLineNumbers/>
      <w:spacing w:before="120" w:after="120"/>
    </w:pPr>
    <w:rPr>
      <w:rFonts w:cs="Lucida Sans"/>
      <w:i/>
      <w:iCs/>
      <w:szCs w:val="24"/>
    </w:rPr>
  </w:style>
  <w:style w:type="paragraph" w:customStyle="1" w:styleId="Indeks">
    <w:name w:val="Indeks"/>
    <w:basedOn w:val="Normalny"/>
    <w:rsid w:val="006F3B3E"/>
    <w:pPr>
      <w:suppressLineNumbers/>
    </w:pPr>
    <w:rPr>
      <w:rFonts w:cs="Lucida Sans"/>
    </w:rPr>
  </w:style>
  <w:style w:type="paragraph" w:styleId="Stopka">
    <w:name w:val="footer"/>
    <w:basedOn w:val="Normalny"/>
    <w:link w:val="StopkaZnak1"/>
    <w:uiPriority w:val="99"/>
    <w:rsid w:val="006F3B3E"/>
    <w:pPr>
      <w:tabs>
        <w:tab w:val="center" w:pos="4536"/>
        <w:tab w:val="right" w:pos="9072"/>
      </w:tabs>
      <w:spacing w:after="0" w:line="240" w:lineRule="auto"/>
    </w:pPr>
    <w:rPr>
      <w:rFonts w:ascii="Times New Roman" w:eastAsia="Times New Roman" w:hAnsi="Times New Roman"/>
      <w:szCs w:val="24"/>
    </w:rPr>
  </w:style>
  <w:style w:type="character" w:customStyle="1" w:styleId="StopkaZnak1">
    <w:name w:val="Stopka Znak1"/>
    <w:basedOn w:val="Domylnaczcionkaakapitu"/>
    <w:link w:val="Stopka"/>
    <w:rsid w:val="006F3B3E"/>
    <w:rPr>
      <w:rFonts w:ascii="Times New Roman" w:eastAsia="Times New Roman" w:hAnsi="Times New Roman" w:cs="Times New Roman"/>
      <w:sz w:val="24"/>
      <w:szCs w:val="24"/>
      <w:lang w:eastAsia="ar-SA"/>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uiPriority w:val="99"/>
    <w:rsid w:val="006F3B3E"/>
    <w:pPr>
      <w:spacing w:after="0" w:line="240" w:lineRule="auto"/>
    </w:pPr>
    <w:rPr>
      <w:rFonts w:ascii="Times New Roman" w:eastAsia="Times New Roman" w:hAnsi="Times New Roman"/>
      <w:sz w:val="20"/>
      <w:szCs w:val="20"/>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uiPriority w:val="99"/>
    <w:rsid w:val="006F3B3E"/>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rsid w:val="006F3B3E"/>
    <w:pPr>
      <w:spacing w:after="0" w:line="240" w:lineRule="auto"/>
    </w:pPr>
    <w:rPr>
      <w:rFonts w:ascii="Times New Roman" w:eastAsia="Times New Roman" w:hAnsi="Times New Roman"/>
      <w:sz w:val="20"/>
      <w:szCs w:val="20"/>
    </w:rPr>
  </w:style>
  <w:style w:type="character" w:customStyle="1" w:styleId="TekstprzypisukocowegoZnak1">
    <w:name w:val="Tekst przypisu końcowego Znak1"/>
    <w:basedOn w:val="Domylnaczcionkaakapitu"/>
    <w:link w:val="Tekstprzypisukocowego"/>
    <w:rsid w:val="006F3B3E"/>
    <w:rPr>
      <w:rFonts w:ascii="Times New Roman" w:eastAsia="Times New Roman" w:hAnsi="Times New Roman" w:cs="Times New Roman"/>
      <w:sz w:val="20"/>
      <w:szCs w:val="20"/>
      <w:lang w:eastAsia="ar-SA"/>
    </w:rPr>
  </w:style>
  <w:style w:type="paragraph" w:customStyle="1" w:styleId="Tekstkomentarza1">
    <w:name w:val="Tekst komentarza1"/>
    <w:basedOn w:val="Normalny"/>
    <w:rsid w:val="006F3B3E"/>
    <w:pPr>
      <w:spacing w:after="0" w:line="240" w:lineRule="auto"/>
    </w:pPr>
    <w:rPr>
      <w:rFonts w:ascii="Times New Roman" w:eastAsia="Times New Roman" w:hAnsi="Times New Roman"/>
      <w:sz w:val="20"/>
      <w:szCs w:val="20"/>
    </w:rPr>
  </w:style>
  <w:style w:type="paragraph" w:styleId="Tekstkomentarza">
    <w:name w:val="annotation text"/>
    <w:aliases w:val="Znak"/>
    <w:basedOn w:val="Normalny"/>
    <w:link w:val="TekstkomentarzaZnak1"/>
    <w:uiPriority w:val="99"/>
    <w:unhideWhenUsed/>
    <w:rsid w:val="006F3B3E"/>
    <w:pPr>
      <w:spacing w:line="240" w:lineRule="auto"/>
    </w:pPr>
    <w:rPr>
      <w:sz w:val="20"/>
      <w:szCs w:val="20"/>
    </w:rPr>
  </w:style>
  <w:style w:type="character" w:customStyle="1" w:styleId="TekstkomentarzaZnak1">
    <w:name w:val="Tekst komentarza Znak1"/>
    <w:aliases w:val="Znak Znak1"/>
    <w:basedOn w:val="Domylnaczcionkaakapitu"/>
    <w:link w:val="Tekstkomentarza"/>
    <w:uiPriority w:val="99"/>
    <w:rsid w:val="006F3B3E"/>
    <w:rPr>
      <w:rFonts w:ascii="Calibri" w:eastAsia="Calibri" w:hAnsi="Calibri" w:cs="Times New Roman"/>
      <w:sz w:val="20"/>
      <w:szCs w:val="20"/>
      <w:lang w:eastAsia="ar-SA"/>
    </w:rPr>
  </w:style>
  <w:style w:type="paragraph" w:styleId="Tematkomentarza">
    <w:name w:val="annotation subject"/>
    <w:basedOn w:val="Tekstkomentarza1"/>
    <w:next w:val="Tekstkomentarza1"/>
    <w:link w:val="TematkomentarzaZnak1"/>
    <w:rsid w:val="006F3B3E"/>
    <w:rPr>
      <w:b/>
      <w:bCs/>
    </w:rPr>
  </w:style>
  <w:style w:type="character" w:customStyle="1" w:styleId="TematkomentarzaZnak1">
    <w:name w:val="Temat komentarza Znak1"/>
    <w:basedOn w:val="TekstkomentarzaZnak1"/>
    <w:link w:val="Tematkomentarza"/>
    <w:rsid w:val="006F3B3E"/>
    <w:rPr>
      <w:rFonts w:ascii="Times New Roman" w:eastAsia="Times New Roman" w:hAnsi="Times New Roman" w:cs="Times New Roman"/>
      <w:b/>
      <w:bCs/>
      <w:sz w:val="20"/>
      <w:szCs w:val="20"/>
      <w:lang w:eastAsia="ar-SA"/>
    </w:rPr>
  </w:style>
  <w:style w:type="paragraph" w:styleId="Tekstdymka">
    <w:name w:val="Balloon Text"/>
    <w:basedOn w:val="Normalny"/>
    <w:link w:val="TekstdymkaZnak1"/>
    <w:rsid w:val="006F3B3E"/>
    <w:pPr>
      <w:spacing w:after="0" w:line="240" w:lineRule="auto"/>
    </w:pPr>
    <w:rPr>
      <w:rFonts w:ascii="Tahoma" w:eastAsia="Times New Roman" w:hAnsi="Tahoma" w:cs="Tahoma"/>
      <w:sz w:val="16"/>
      <w:szCs w:val="16"/>
    </w:rPr>
  </w:style>
  <w:style w:type="character" w:customStyle="1" w:styleId="TekstdymkaZnak1">
    <w:name w:val="Tekst dymka Znak1"/>
    <w:basedOn w:val="Domylnaczcionkaakapitu"/>
    <w:link w:val="Tekstdymka"/>
    <w:rsid w:val="006F3B3E"/>
    <w:rPr>
      <w:rFonts w:ascii="Tahoma" w:eastAsia="Times New Roman" w:hAnsi="Tahoma" w:cs="Tahoma"/>
      <w:sz w:val="16"/>
      <w:szCs w:val="16"/>
      <w:lang w:eastAsia="ar-SA"/>
    </w:rPr>
  </w:style>
  <w:style w:type="paragraph" w:customStyle="1" w:styleId="Tekstpodstawowy21">
    <w:name w:val="Tekst podstawowy 21"/>
    <w:basedOn w:val="Normalny"/>
    <w:rsid w:val="006F3B3E"/>
    <w:pPr>
      <w:spacing w:after="0"/>
      <w:jc w:val="both"/>
    </w:pPr>
    <w:rPr>
      <w:rFonts w:ascii="Arial" w:eastAsia="Times New Roman" w:hAnsi="Arial" w:cs="Arial"/>
      <w:szCs w:val="24"/>
    </w:rPr>
  </w:style>
  <w:style w:type="paragraph" w:styleId="Tekstpodstawowywcity">
    <w:name w:val="Body Text Indent"/>
    <w:basedOn w:val="Normalny"/>
    <w:link w:val="TekstpodstawowywcityZnak1"/>
    <w:rsid w:val="006F3B3E"/>
    <w:pPr>
      <w:tabs>
        <w:tab w:val="left" w:pos="180"/>
        <w:tab w:val="left" w:pos="540"/>
      </w:tabs>
      <w:spacing w:after="120"/>
      <w:ind w:left="540" w:hanging="180"/>
      <w:jc w:val="both"/>
    </w:pPr>
    <w:rPr>
      <w:rFonts w:ascii="Arial" w:eastAsia="Times New Roman" w:hAnsi="Arial" w:cs="Arial"/>
    </w:rPr>
  </w:style>
  <w:style w:type="character" w:customStyle="1" w:styleId="TekstpodstawowywcityZnak1">
    <w:name w:val="Tekst podstawowy wcięty Znak1"/>
    <w:basedOn w:val="Domylnaczcionkaakapitu"/>
    <w:link w:val="Tekstpodstawowywcity"/>
    <w:rsid w:val="006F3B3E"/>
    <w:rPr>
      <w:rFonts w:ascii="Arial" w:eastAsia="Times New Roman" w:hAnsi="Arial" w:cs="Arial"/>
      <w:lang w:eastAsia="ar-SA"/>
    </w:rPr>
  </w:style>
  <w:style w:type="paragraph" w:customStyle="1" w:styleId="Tekstpodstawowywcity31">
    <w:name w:val="Tekst podstawowy wcięty 31"/>
    <w:basedOn w:val="Normalny"/>
    <w:rsid w:val="006F3B3E"/>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rsid w:val="006F3B3E"/>
    <w:pPr>
      <w:spacing w:after="120" w:line="480" w:lineRule="auto"/>
      <w:ind w:left="283"/>
    </w:pPr>
    <w:rPr>
      <w:rFonts w:ascii="Times New Roman" w:eastAsia="Times New Roman" w:hAnsi="Times New Roman"/>
      <w:szCs w:val="24"/>
    </w:rPr>
  </w:style>
  <w:style w:type="paragraph" w:customStyle="1" w:styleId="BodyText22">
    <w:name w:val="Body Text 22"/>
    <w:basedOn w:val="Normalny"/>
    <w:rsid w:val="006F3B3E"/>
    <w:pPr>
      <w:overflowPunct w:val="0"/>
      <w:autoSpaceDE w:val="0"/>
      <w:spacing w:after="0" w:line="240" w:lineRule="auto"/>
      <w:jc w:val="both"/>
      <w:textAlignment w:val="baseline"/>
    </w:pPr>
    <w:rPr>
      <w:rFonts w:ascii="Times New Roman" w:eastAsia="Times New Roman" w:hAnsi="Times New Roman"/>
      <w:szCs w:val="20"/>
    </w:rPr>
  </w:style>
  <w:style w:type="paragraph" w:customStyle="1" w:styleId="Tekstpodstawowy31">
    <w:name w:val="Tekst podstawowy 31"/>
    <w:basedOn w:val="Normalny"/>
    <w:rsid w:val="006F3B3E"/>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rsid w:val="006F3B3E"/>
    <w:pPr>
      <w:spacing w:after="0" w:line="240" w:lineRule="auto"/>
    </w:pPr>
    <w:rPr>
      <w:rFonts w:ascii="Courier New" w:eastAsia="Times New Roman" w:hAnsi="Courier New" w:cs="Courier New"/>
      <w:sz w:val="20"/>
      <w:szCs w:val="20"/>
    </w:rPr>
  </w:style>
  <w:style w:type="paragraph" w:customStyle="1" w:styleId="font6">
    <w:name w:val="font6"/>
    <w:basedOn w:val="Normalny"/>
    <w:rsid w:val="006F3B3E"/>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rsid w:val="006F3B3E"/>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link w:val="TytuZnak1"/>
    <w:rsid w:val="006F3B3E"/>
    <w:pPr>
      <w:spacing w:after="0" w:line="240" w:lineRule="auto"/>
      <w:jc w:val="center"/>
    </w:pPr>
    <w:rPr>
      <w:rFonts w:ascii="Times New Roman" w:eastAsia="Times New Roman" w:hAnsi="Times New Roman"/>
      <w:b/>
      <w:sz w:val="28"/>
      <w:szCs w:val="20"/>
    </w:rPr>
  </w:style>
  <w:style w:type="character" w:customStyle="1" w:styleId="TytuZnak1">
    <w:name w:val="Tytuł Znak1"/>
    <w:basedOn w:val="Domylnaczcionkaakapitu"/>
    <w:link w:val="Tytu"/>
    <w:rsid w:val="006F3B3E"/>
    <w:rPr>
      <w:rFonts w:ascii="Times New Roman" w:eastAsia="Times New Roman" w:hAnsi="Times New Roman" w:cs="Times New Roman"/>
      <w:b/>
      <w:sz w:val="28"/>
      <w:szCs w:val="20"/>
      <w:lang w:eastAsia="ar-SA"/>
    </w:rPr>
  </w:style>
  <w:style w:type="paragraph" w:styleId="Podtytu">
    <w:name w:val="Subtitle"/>
    <w:basedOn w:val="Normalny"/>
    <w:next w:val="Tekstpodstawowy"/>
    <w:link w:val="PodtytuZnak1"/>
    <w:rsid w:val="006F3B3E"/>
    <w:pPr>
      <w:tabs>
        <w:tab w:val="left" w:pos="1080"/>
      </w:tabs>
      <w:autoSpaceDE w:val="0"/>
      <w:spacing w:after="0"/>
      <w:ind w:left="1080" w:hanging="720"/>
      <w:jc w:val="center"/>
    </w:pPr>
    <w:rPr>
      <w:rFonts w:ascii="Tahoma" w:eastAsia="Times New Roman" w:hAnsi="Tahoma" w:cs="Tahoma"/>
      <w:b/>
      <w:bCs/>
    </w:rPr>
  </w:style>
  <w:style w:type="character" w:customStyle="1" w:styleId="PodtytuZnak1">
    <w:name w:val="Podtytuł Znak1"/>
    <w:basedOn w:val="Domylnaczcionkaakapitu"/>
    <w:link w:val="Podtytu"/>
    <w:rsid w:val="006F3B3E"/>
    <w:rPr>
      <w:rFonts w:ascii="Tahoma" w:eastAsia="Times New Roman" w:hAnsi="Tahoma" w:cs="Tahoma"/>
      <w:b/>
      <w:bCs/>
      <w:lang w:eastAsia="ar-SA"/>
    </w:rPr>
  </w:style>
  <w:style w:type="paragraph" w:styleId="Nagwek">
    <w:name w:val="header"/>
    <w:basedOn w:val="Normalny"/>
    <w:link w:val="NagwekZnak1"/>
    <w:uiPriority w:val="99"/>
    <w:rsid w:val="006F3B3E"/>
    <w:pPr>
      <w:tabs>
        <w:tab w:val="center" w:pos="4536"/>
        <w:tab w:val="right" w:pos="9072"/>
      </w:tabs>
      <w:spacing w:after="0" w:line="240" w:lineRule="auto"/>
    </w:pPr>
    <w:rPr>
      <w:rFonts w:ascii="Times New Roman" w:eastAsia="Times New Roman" w:hAnsi="Times New Roman"/>
      <w:szCs w:val="24"/>
    </w:rPr>
  </w:style>
  <w:style w:type="character" w:customStyle="1" w:styleId="NagwekZnak1">
    <w:name w:val="Nagłówek Znak1"/>
    <w:basedOn w:val="Domylnaczcionkaakapitu"/>
    <w:link w:val="Nagwek"/>
    <w:rsid w:val="006F3B3E"/>
    <w:rPr>
      <w:rFonts w:ascii="Times New Roman" w:eastAsia="Times New Roman" w:hAnsi="Times New Roman" w:cs="Times New Roman"/>
      <w:sz w:val="24"/>
      <w:szCs w:val="24"/>
      <w:lang w:eastAsia="ar-SA"/>
    </w:rPr>
  </w:style>
  <w:style w:type="paragraph" w:customStyle="1" w:styleId="BodyText21">
    <w:name w:val="Body Text 21"/>
    <w:basedOn w:val="Normalny"/>
    <w:rsid w:val="006F3B3E"/>
    <w:pPr>
      <w:spacing w:after="0" w:line="240" w:lineRule="auto"/>
      <w:jc w:val="both"/>
    </w:pPr>
    <w:rPr>
      <w:rFonts w:ascii="Times New Roman" w:eastAsia="Times New Roman" w:hAnsi="Times New Roman"/>
      <w:szCs w:val="20"/>
    </w:rPr>
  </w:style>
  <w:style w:type="paragraph" w:styleId="NormalnyWeb">
    <w:name w:val="Normal (Web)"/>
    <w:basedOn w:val="Normalny"/>
    <w:rsid w:val="006F3B3E"/>
    <w:pPr>
      <w:spacing w:before="280" w:after="280" w:line="240" w:lineRule="auto"/>
    </w:pPr>
    <w:rPr>
      <w:rFonts w:ascii="Times New Roman" w:eastAsia="Times New Roman" w:hAnsi="Times New Roman"/>
      <w:szCs w:val="24"/>
    </w:rPr>
  </w:style>
  <w:style w:type="paragraph" w:customStyle="1" w:styleId="xl33">
    <w:name w:val="xl33"/>
    <w:basedOn w:val="Normalny"/>
    <w:rsid w:val="006F3B3E"/>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rsid w:val="006F3B3E"/>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rsid w:val="006F3B3E"/>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rsid w:val="006F3B3E"/>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rsid w:val="006F3B3E"/>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rsid w:val="006F3B3E"/>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rsid w:val="006F3B3E"/>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rsid w:val="006F3B3E"/>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rsid w:val="006F3B3E"/>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rsid w:val="006F3B3E"/>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rsid w:val="006F3B3E"/>
    <w:pPr>
      <w:spacing w:after="0" w:line="240" w:lineRule="auto"/>
      <w:ind w:left="1920"/>
    </w:pPr>
    <w:rPr>
      <w:rFonts w:ascii="Times New Roman" w:eastAsia="Times New Roman" w:hAnsi="Times New Roman"/>
      <w:sz w:val="18"/>
      <w:szCs w:val="18"/>
    </w:rPr>
  </w:style>
  <w:style w:type="paragraph" w:customStyle="1" w:styleId="Tytuowa1">
    <w:name w:val="Tytułowa 1"/>
    <w:basedOn w:val="Tytu"/>
    <w:rsid w:val="006F3B3E"/>
    <w:pPr>
      <w:spacing w:before="240" w:after="60" w:line="360" w:lineRule="auto"/>
    </w:pPr>
    <w:rPr>
      <w:rFonts w:ascii="Arial" w:hAnsi="Arial" w:cs="Arial"/>
      <w:bCs/>
      <w:kern w:val="1"/>
      <w:sz w:val="32"/>
      <w:szCs w:val="32"/>
    </w:rPr>
  </w:style>
  <w:style w:type="paragraph" w:customStyle="1" w:styleId="Lista21">
    <w:name w:val="Lista 21"/>
    <w:basedOn w:val="Normalny"/>
    <w:rsid w:val="006F3B3E"/>
    <w:pPr>
      <w:spacing w:after="0" w:line="240" w:lineRule="auto"/>
      <w:ind w:left="566" w:hanging="283"/>
    </w:pPr>
    <w:rPr>
      <w:rFonts w:ascii="Times New Roman" w:eastAsia="Times New Roman" w:hAnsi="Times New Roman"/>
      <w:szCs w:val="24"/>
    </w:rPr>
  </w:style>
  <w:style w:type="paragraph" w:customStyle="1" w:styleId="Lista31">
    <w:name w:val="Lista 31"/>
    <w:basedOn w:val="Normalny"/>
    <w:rsid w:val="006F3B3E"/>
    <w:pPr>
      <w:spacing w:after="0" w:line="240" w:lineRule="auto"/>
      <w:ind w:left="849" w:hanging="283"/>
    </w:pPr>
    <w:rPr>
      <w:rFonts w:ascii="Times New Roman" w:eastAsia="Times New Roman" w:hAnsi="Times New Roman"/>
      <w:szCs w:val="24"/>
    </w:rPr>
  </w:style>
  <w:style w:type="paragraph" w:customStyle="1" w:styleId="Listapunktowana1">
    <w:name w:val="Lista punktowana1"/>
    <w:basedOn w:val="Normalny"/>
    <w:rsid w:val="006F3B3E"/>
    <w:pPr>
      <w:tabs>
        <w:tab w:val="left" w:pos="360"/>
      </w:tabs>
      <w:spacing w:after="0" w:line="240" w:lineRule="auto"/>
      <w:ind w:left="360" w:hanging="360"/>
    </w:pPr>
    <w:rPr>
      <w:rFonts w:ascii="Times New Roman" w:eastAsia="Times New Roman" w:hAnsi="Times New Roman"/>
      <w:szCs w:val="24"/>
    </w:rPr>
  </w:style>
  <w:style w:type="paragraph" w:customStyle="1" w:styleId="Listapunktowana21">
    <w:name w:val="Lista punktowana 21"/>
    <w:basedOn w:val="Normalny"/>
    <w:rsid w:val="006F3B3E"/>
    <w:pPr>
      <w:tabs>
        <w:tab w:val="left" w:pos="643"/>
      </w:tabs>
      <w:spacing w:after="0" w:line="240" w:lineRule="auto"/>
      <w:ind w:left="643" w:hanging="360"/>
    </w:pPr>
    <w:rPr>
      <w:rFonts w:ascii="Times New Roman" w:eastAsia="Times New Roman" w:hAnsi="Times New Roman"/>
      <w:szCs w:val="24"/>
    </w:rPr>
  </w:style>
  <w:style w:type="paragraph" w:customStyle="1" w:styleId="Listapunktowana31">
    <w:name w:val="Lista punktowana 31"/>
    <w:basedOn w:val="Normalny"/>
    <w:rsid w:val="006F3B3E"/>
    <w:pPr>
      <w:tabs>
        <w:tab w:val="left" w:pos="926"/>
      </w:tabs>
      <w:spacing w:after="0" w:line="240" w:lineRule="auto"/>
      <w:ind w:left="926" w:hanging="360"/>
    </w:pPr>
    <w:rPr>
      <w:rFonts w:ascii="Times New Roman" w:eastAsia="Times New Roman" w:hAnsi="Times New Roman"/>
      <w:szCs w:val="24"/>
    </w:rPr>
  </w:style>
  <w:style w:type="paragraph" w:customStyle="1" w:styleId="Tekstpodstawowyzwciciem1">
    <w:name w:val="Tekst podstawowy z wcięciem1"/>
    <w:basedOn w:val="Tekstpodstawowy"/>
    <w:rsid w:val="006F3B3E"/>
    <w:pPr>
      <w:tabs>
        <w:tab w:val="clear" w:pos="900"/>
      </w:tabs>
      <w:spacing w:after="120"/>
      <w:ind w:firstLine="210"/>
      <w:jc w:val="left"/>
    </w:pPr>
  </w:style>
  <w:style w:type="paragraph" w:customStyle="1" w:styleId="Tekstpodstawowyzwciciem21">
    <w:name w:val="Tekst podstawowy z wcięciem 21"/>
    <w:basedOn w:val="Tekstpodstawowywcity"/>
    <w:rsid w:val="006F3B3E"/>
    <w:pPr>
      <w:tabs>
        <w:tab w:val="clear" w:pos="180"/>
        <w:tab w:val="clear" w:pos="540"/>
      </w:tabs>
      <w:spacing w:line="240" w:lineRule="auto"/>
      <w:ind w:left="283" w:firstLine="210"/>
      <w:jc w:val="left"/>
    </w:pPr>
    <w:rPr>
      <w:rFonts w:ascii="Times New Roman" w:hAnsi="Times New Roman" w:cs="Times New Roman"/>
      <w:szCs w:val="24"/>
    </w:rPr>
  </w:style>
  <w:style w:type="paragraph" w:customStyle="1" w:styleId="xl151">
    <w:name w:val="xl151"/>
    <w:basedOn w:val="Normalny"/>
    <w:rsid w:val="006F3B3E"/>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rsid w:val="006F3B3E"/>
    <w:pPr>
      <w:spacing w:after="240" w:line="240" w:lineRule="auto"/>
      <w:ind w:firstLine="1440"/>
    </w:pPr>
    <w:rPr>
      <w:rFonts w:ascii="Times New Roman" w:eastAsia="Times New Roman" w:hAnsi="Times New Roman"/>
      <w:szCs w:val="20"/>
      <w:lang w:val="en-US"/>
    </w:rPr>
  </w:style>
  <w:style w:type="paragraph" w:customStyle="1" w:styleId="ust">
    <w:name w:val="ust"/>
    <w:basedOn w:val="Normalny"/>
    <w:rsid w:val="006F3B3E"/>
    <w:pPr>
      <w:overflowPunct w:val="0"/>
      <w:autoSpaceDE w:val="0"/>
      <w:spacing w:before="60" w:after="60" w:line="240" w:lineRule="auto"/>
      <w:ind w:left="426" w:hanging="284"/>
      <w:jc w:val="both"/>
    </w:pPr>
    <w:rPr>
      <w:rFonts w:ascii="Times New Roman" w:eastAsia="Times New Roman" w:hAnsi="Times New Roman"/>
      <w:szCs w:val="24"/>
    </w:rPr>
  </w:style>
  <w:style w:type="paragraph" w:customStyle="1" w:styleId="pkt">
    <w:name w:val="pkt"/>
    <w:basedOn w:val="Normalny"/>
    <w:rsid w:val="006F3B3E"/>
    <w:pPr>
      <w:overflowPunct w:val="0"/>
      <w:autoSpaceDE w:val="0"/>
      <w:spacing w:before="60" w:after="60" w:line="240" w:lineRule="auto"/>
      <w:ind w:left="851" w:hanging="295"/>
      <w:jc w:val="both"/>
    </w:pPr>
    <w:rPr>
      <w:rFonts w:ascii="Times New Roman" w:eastAsia="Times New Roman" w:hAnsi="Times New Roman"/>
      <w:szCs w:val="24"/>
    </w:rPr>
  </w:style>
  <w:style w:type="paragraph" w:customStyle="1" w:styleId="tekst">
    <w:name w:val="tekst"/>
    <w:basedOn w:val="Normalny"/>
    <w:rsid w:val="006F3B3E"/>
    <w:pPr>
      <w:suppressLineNumbers/>
      <w:overflowPunct w:val="0"/>
      <w:autoSpaceDE w:val="0"/>
      <w:spacing w:before="60" w:after="60" w:line="240" w:lineRule="auto"/>
      <w:jc w:val="both"/>
      <w:textAlignment w:val="baseline"/>
    </w:pPr>
    <w:rPr>
      <w:rFonts w:ascii="Times New Roman" w:eastAsia="Times New Roman" w:hAnsi="Times New Roman"/>
      <w:szCs w:val="20"/>
    </w:rPr>
  </w:style>
  <w:style w:type="paragraph" w:customStyle="1" w:styleId="ZnakZnakZnakZnak">
    <w:name w:val="Znak Znak Znak Znak"/>
    <w:basedOn w:val="Normalny"/>
    <w:rsid w:val="006F3B3E"/>
    <w:pPr>
      <w:spacing w:after="0" w:line="240" w:lineRule="auto"/>
    </w:pPr>
    <w:rPr>
      <w:rFonts w:ascii="Times New Roman" w:eastAsia="Times New Roman" w:hAnsi="Times New Roman"/>
      <w:sz w:val="20"/>
      <w:szCs w:val="20"/>
    </w:rPr>
  </w:style>
  <w:style w:type="paragraph" w:customStyle="1" w:styleId="Teksttreci20">
    <w:name w:val="Tekst treści (2)"/>
    <w:basedOn w:val="Normalny"/>
    <w:rsid w:val="006F3B3E"/>
    <w:pPr>
      <w:widowControl w:val="0"/>
      <w:shd w:val="clear" w:color="auto" w:fill="FFFFFF"/>
      <w:spacing w:after="0" w:line="624" w:lineRule="exact"/>
      <w:jc w:val="center"/>
    </w:pPr>
    <w:rPr>
      <w:b/>
      <w:bCs/>
    </w:rPr>
  </w:style>
  <w:style w:type="paragraph" w:styleId="Poprawka">
    <w:name w:val="Revision"/>
    <w:rsid w:val="006F3B3E"/>
    <w:pPr>
      <w:suppressAutoHyphens/>
      <w:spacing w:after="0" w:line="240" w:lineRule="auto"/>
    </w:pPr>
    <w:rPr>
      <w:rFonts w:ascii="Times New Roman" w:eastAsia="Times New Roman" w:hAnsi="Times New Roman" w:cs="Times New Roman"/>
      <w:sz w:val="24"/>
      <w:szCs w:val="24"/>
      <w:lang w:eastAsia="ar-SA"/>
    </w:rPr>
  </w:style>
  <w:style w:type="paragraph" w:customStyle="1" w:styleId="ZnakZnak">
    <w:name w:val="Znak Znak"/>
    <w:basedOn w:val="Normalny"/>
    <w:rsid w:val="006F3B3E"/>
    <w:pPr>
      <w:spacing w:after="0"/>
      <w:jc w:val="both"/>
    </w:pPr>
    <w:rPr>
      <w:rFonts w:ascii="Verdana" w:eastAsia="Times New Roman" w:hAnsi="Verdana" w:cs="Verdana"/>
      <w:sz w:val="20"/>
      <w:szCs w:val="20"/>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
    <w:basedOn w:val="Normalny"/>
    <w:link w:val="AkapitzlistZnak"/>
    <w:uiPriority w:val="34"/>
    <w:qFormat/>
    <w:rsid w:val="000B1BF3"/>
    <w:pPr>
      <w:ind w:left="709"/>
    </w:pPr>
    <w:rPr>
      <w:rFonts w:eastAsia="Times New Roman"/>
      <w:szCs w:val="24"/>
    </w:rPr>
  </w:style>
  <w:style w:type="paragraph" w:customStyle="1" w:styleId="CM1">
    <w:name w:val="CM1"/>
    <w:basedOn w:val="Normalny"/>
    <w:next w:val="Normalny"/>
    <w:rsid w:val="006F3B3E"/>
    <w:pPr>
      <w:autoSpaceDE w:val="0"/>
      <w:spacing w:after="0" w:line="240" w:lineRule="auto"/>
    </w:pPr>
    <w:rPr>
      <w:rFonts w:ascii="EUAlbertina" w:hAnsi="EUAlbertina" w:cs="EUAlbertina"/>
      <w:szCs w:val="24"/>
    </w:rPr>
  </w:style>
  <w:style w:type="paragraph" w:customStyle="1" w:styleId="CM3">
    <w:name w:val="CM3"/>
    <w:basedOn w:val="Normalny"/>
    <w:next w:val="Normalny"/>
    <w:rsid w:val="006F3B3E"/>
    <w:pPr>
      <w:autoSpaceDE w:val="0"/>
      <w:spacing w:after="0" w:line="240" w:lineRule="auto"/>
    </w:pPr>
    <w:rPr>
      <w:rFonts w:ascii="EUAlbertina" w:hAnsi="EUAlbertina" w:cs="EUAlbertina"/>
      <w:szCs w:val="24"/>
    </w:rPr>
  </w:style>
  <w:style w:type="paragraph" w:customStyle="1" w:styleId="Default">
    <w:name w:val="Default"/>
    <w:rsid w:val="006F3B3E"/>
    <w:pPr>
      <w:suppressAutoHyphens/>
      <w:autoSpaceDE w:val="0"/>
      <w:spacing w:after="0" w:line="240" w:lineRule="auto"/>
    </w:pPr>
    <w:rPr>
      <w:rFonts w:ascii="Arial" w:eastAsia="Calibri" w:hAnsi="Arial" w:cs="Arial"/>
      <w:color w:val="000000"/>
      <w:sz w:val="24"/>
      <w:szCs w:val="24"/>
      <w:lang w:eastAsia="ar-SA"/>
    </w:rPr>
  </w:style>
  <w:style w:type="paragraph" w:customStyle="1" w:styleId="CMSHeadL7">
    <w:name w:val="CMS Head L7"/>
    <w:basedOn w:val="Normalny"/>
    <w:rsid w:val="006F3B3E"/>
    <w:pPr>
      <w:numPr>
        <w:numId w:val="11"/>
      </w:num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rsid w:val="006F3B3E"/>
    <w:pPr>
      <w:suppressLineNumbers/>
    </w:pPr>
  </w:style>
  <w:style w:type="paragraph" w:customStyle="1" w:styleId="Nagwektabeli">
    <w:name w:val="Nagłówek tabeli"/>
    <w:basedOn w:val="Zawartotabeli"/>
    <w:rsid w:val="006F3B3E"/>
    <w:pPr>
      <w:jc w:val="center"/>
    </w:pPr>
    <w:rPr>
      <w:b/>
      <w:bCs/>
    </w:rPr>
  </w:style>
  <w:style w:type="paragraph" w:customStyle="1" w:styleId="Zawartoramki">
    <w:name w:val="Zawartość ramki"/>
    <w:basedOn w:val="Tekstpodstawowy"/>
    <w:rsid w:val="006F3B3E"/>
  </w:style>
  <w:style w:type="character" w:styleId="Odwoaniedokomentarza">
    <w:name w:val="annotation reference"/>
    <w:uiPriority w:val="99"/>
    <w:unhideWhenUsed/>
    <w:rsid w:val="006F3B3E"/>
    <w:rPr>
      <w:sz w:val="16"/>
      <w:szCs w:val="16"/>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0B1BF3"/>
    <w:rPr>
      <w:rFonts w:ascii="Calibri" w:eastAsia="Times New Roman" w:hAnsi="Calibri" w:cs="Times New Roman"/>
      <w:sz w:val="24"/>
      <w:szCs w:val="24"/>
      <w:lang w:eastAsia="ar-SA"/>
    </w:rPr>
  </w:style>
  <w:style w:type="character" w:styleId="Nierozpoznanawzmianka">
    <w:name w:val="Unresolved Mention"/>
    <w:basedOn w:val="Domylnaczcionkaakapitu"/>
    <w:uiPriority w:val="99"/>
    <w:semiHidden/>
    <w:unhideWhenUsed/>
    <w:rsid w:val="006F3B3E"/>
    <w:rPr>
      <w:color w:val="605E5C"/>
      <w:shd w:val="clear" w:color="auto" w:fill="E1DFDD"/>
    </w:rPr>
  </w:style>
  <w:style w:type="character" w:customStyle="1" w:styleId="new">
    <w:name w:val="new"/>
    <w:basedOn w:val="Domylnaczcionkaakapitu"/>
    <w:rsid w:val="006F3B3E"/>
  </w:style>
  <w:style w:type="character" w:customStyle="1" w:styleId="old">
    <w:name w:val="old"/>
    <w:basedOn w:val="Domylnaczcionkaakapitu"/>
    <w:rsid w:val="006F3B3E"/>
  </w:style>
  <w:style w:type="table" w:customStyle="1" w:styleId="NormalTable0">
    <w:name w:val="Normal Table0"/>
    <w:uiPriority w:val="2"/>
    <w:semiHidden/>
    <w:unhideWhenUsed/>
    <w:qFormat/>
    <w:rsid w:val="006F3B3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rsid w:val="006F3B3E"/>
    <w:pPr>
      <w:widowControl w:val="0"/>
      <w:suppressAutoHyphens w:val="0"/>
      <w:autoSpaceDE w:val="0"/>
      <w:autoSpaceDN w:val="0"/>
      <w:spacing w:before="107" w:after="0" w:line="240" w:lineRule="auto"/>
      <w:ind w:left="107"/>
    </w:pPr>
    <w:rPr>
      <w:rFonts w:ascii="Trebuchet MS" w:eastAsia="Trebuchet MS" w:hAnsi="Trebuchet MS" w:cs="Trebuchet MS"/>
      <w:lang w:eastAsia="en-US"/>
    </w:rPr>
  </w:style>
  <w:style w:type="character" w:styleId="Wzmianka">
    <w:name w:val="Mention"/>
    <w:basedOn w:val="Domylnaczcionkaakapitu"/>
    <w:uiPriority w:val="99"/>
    <w:unhideWhenUsed/>
    <w:rPr>
      <w:color w:val="2B579A"/>
      <w:shd w:val="clear" w:color="auto" w:fill="E6E6E6"/>
    </w:rPr>
  </w:style>
  <w:style w:type="character" w:customStyle="1" w:styleId="ui-provider">
    <w:name w:val="ui-provider"/>
    <w:basedOn w:val="Domylnaczcionkaakapitu"/>
    <w:rsid w:val="60264790"/>
  </w:style>
  <w:style w:type="table" w:styleId="Tabela-Siatka">
    <w:name w:val="Table Grid"/>
    <w:basedOn w:val="Standardowy"/>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f01">
    <w:name w:val="cf01"/>
    <w:basedOn w:val="Domylnaczcionkaakapitu"/>
    <w:rsid w:val="004C3160"/>
    <w:rPr>
      <w:rFonts w:ascii="Segoe UI" w:hAnsi="Segoe UI" w:cs="Segoe UI" w:hint="default"/>
      <w:sz w:val="18"/>
      <w:szCs w:val="18"/>
    </w:rPr>
  </w:style>
  <w:style w:type="character" w:customStyle="1" w:styleId="markedcontent">
    <w:name w:val="markedcontent"/>
    <w:basedOn w:val="Domylnaczcionkaakapitu"/>
    <w:rsid w:val="001C6926"/>
  </w:style>
  <w:style w:type="character" w:customStyle="1" w:styleId="highlight">
    <w:name w:val="highlight"/>
    <w:basedOn w:val="Domylnaczcionkaakapitu"/>
    <w:rsid w:val="00D42121"/>
  </w:style>
  <w:style w:type="character" w:customStyle="1" w:styleId="normaltextrun">
    <w:name w:val="normaltextrun"/>
    <w:basedOn w:val="Domylnaczcionkaakapitu"/>
    <w:rsid w:val="007D5A6F"/>
  </w:style>
  <w:style w:type="paragraph" w:customStyle="1" w:styleId="pf0">
    <w:name w:val="pf0"/>
    <w:basedOn w:val="Normalny"/>
    <w:rsid w:val="00751747"/>
    <w:pPr>
      <w:suppressAutoHyphens w:val="0"/>
      <w:spacing w:before="100" w:beforeAutospacing="1" w:after="100" w:afterAutospacing="1" w:line="240" w:lineRule="auto"/>
    </w:pPr>
    <w:rPr>
      <w:rFonts w:ascii="Times New Roman" w:eastAsia="Times New Roman" w:hAnsi="Times New Roman"/>
      <w:szCs w:val="24"/>
      <w:lang w:eastAsia="pl-PL"/>
    </w:rPr>
  </w:style>
  <w:style w:type="character" w:customStyle="1" w:styleId="cf11">
    <w:name w:val="cf11"/>
    <w:basedOn w:val="Domylnaczcionkaakapitu"/>
    <w:rsid w:val="00143173"/>
    <w:rPr>
      <w:rFonts w:ascii="Segoe UI" w:hAnsi="Segoe UI" w:cs="Segoe UI" w:hint="default"/>
      <w:sz w:val="18"/>
      <w:szCs w:val="18"/>
    </w:rPr>
  </w:style>
  <w:style w:type="paragraph" w:customStyle="1" w:styleId="paragraph">
    <w:name w:val="paragraph"/>
    <w:basedOn w:val="Normalny"/>
    <w:rsid w:val="002F35C0"/>
    <w:pPr>
      <w:suppressAutoHyphens w:val="0"/>
      <w:spacing w:before="100" w:beforeAutospacing="1" w:after="100" w:afterAutospacing="1" w:line="240" w:lineRule="auto"/>
    </w:pPr>
    <w:rPr>
      <w:rFonts w:ascii="Times New Roman" w:eastAsia="Times New Roman" w:hAnsi="Times New Roman"/>
      <w:szCs w:val="24"/>
      <w:lang w:eastAsia="pl-PL"/>
    </w:rPr>
  </w:style>
  <w:style w:type="character" w:customStyle="1" w:styleId="eop">
    <w:name w:val="eop"/>
    <w:basedOn w:val="Domylnaczcionkaakapitu"/>
    <w:rsid w:val="002F35C0"/>
  </w:style>
  <w:style w:type="paragraph" w:customStyle="1" w:styleId="Nagwek11">
    <w:name w:val="Nagłówek_1_1"/>
    <w:basedOn w:val="Tytu"/>
    <w:link w:val="Nagwek11Znak"/>
    <w:rsid w:val="00257AB4"/>
    <w:pPr>
      <w:spacing w:before="240" w:after="240" w:line="360" w:lineRule="auto"/>
      <w:jc w:val="left"/>
    </w:pPr>
    <w:rPr>
      <w:rFonts w:ascii="Calibri" w:hAnsi="Calibri" w:cs="Calibri"/>
      <w:sz w:val="22"/>
      <w:szCs w:val="22"/>
    </w:rPr>
  </w:style>
  <w:style w:type="character" w:customStyle="1" w:styleId="Nagwek11Znak">
    <w:name w:val="Nagłówek_1_1 Znak"/>
    <w:basedOn w:val="TytuZnak1"/>
    <w:link w:val="Nagwek11"/>
    <w:rsid w:val="00490536"/>
    <w:rPr>
      <w:rFonts w:ascii="Calibri" w:eastAsia="Times New Roman" w:hAnsi="Calibri" w:cs="Calibri"/>
      <w:b/>
      <w:sz w:val="28"/>
      <w:szCs w:val="20"/>
      <w:lang w:eastAsia="ar-SA"/>
    </w:rPr>
  </w:style>
  <w:style w:type="character" w:customStyle="1" w:styleId="scxw122725441">
    <w:name w:val="scxw122725441"/>
    <w:basedOn w:val="Domylnaczcionkaakapitu"/>
    <w:rsid w:val="00422009"/>
  </w:style>
  <w:style w:type="character" w:customStyle="1" w:styleId="findhit">
    <w:name w:val="findhit"/>
    <w:basedOn w:val="Domylnaczcionkaakapitu"/>
    <w:rsid w:val="00BD30C2"/>
  </w:style>
  <w:style w:type="paragraph" w:styleId="Tekstpodstawowy2">
    <w:name w:val="Body Text 2"/>
    <w:basedOn w:val="Normalny"/>
    <w:link w:val="Tekstpodstawowy2Znak1"/>
    <w:uiPriority w:val="99"/>
    <w:unhideWhenUsed/>
    <w:rsid w:val="00167AA1"/>
    <w:pPr>
      <w:spacing w:after="120" w:line="480" w:lineRule="auto"/>
    </w:pPr>
  </w:style>
  <w:style w:type="character" w:customStyle="1" w:styleId="Tekstpodstawowy2Znak1">
    <w:name w:val="Tekst podstawowy 2 Znak1"/>
    <w:basedOn w:val="Domylnaczcionkaakapitu"/>
    <w:link w:val="Tekstpodstawowy2"/>
    <w:uiPriority w:val="99"/>
    <w:rsid w:val="00167AA1"/>
    <w:rPr>
      <w:rFonts w:ascii="Calibri" w:eastAsia="Calibri" w:hAnsi="Calibri" w:cs="Times New Roman"/>
      <w:lang w:eastAsia="ar-SA"/>
    </w:rPr>
  </w:style>
  <w:style w:type="paragraph" w:styleId="Tekstpodstawowy3">
    <w:name w:val="Body Text 3"/>
    <w:basedOn w:val="Normalny"/>
    <w:link w:val="Tekstpodstawowy3Znak1"/>
    <w:uiPriority w:val="99"/>
    <w:unhideWhenUsed/>
    <w:rsid w:val="00B63D09"/>
    <w:pPr>
      <w:spacing w:after="120"/>
    </w:pPr>
    <w:rPr>
      <w:sz w:val="16"/>
      <w:szCs w:val="16"/>
    </w:rPr>
  </w:style>
  <w:style w:type="character" w:customStyle="1" w:styleId="Tekstpodstawowy3Znak1">
    <w:name w:val="Tekst podstawowy 3 Znak1"/>
    <w:basedOn w:val="Domylnaczcionkaakapitu"/>
    <w:link w:val="Tekstpodstawowy3"/>
    <w:uiPriority w:val="99"/>
    <w:rsid w:val="00B63D09"/>
    <w:rPr>
      <w:rFonts w:ascii="Calibri" w:eastAsia="Calibri" w:hAnsi="Calibri" w:cs="Times New Roman"/>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903958">
      <w:bodyDiv w:val="1"/>
      <w:marLeft w:val="0"/>
      <w:marRight w:val="0"/>
      <w:marTop w:val="0"/>
      <w:marBottom w:val="0"/>
      <w:divBdr>
        <w:top w:val="none" w:sz="0" w:space="0" w:color="auto"/>
        <w:left w:val="none" w:sz="0" w:space="0" w:color="auto"/>
        <w:bottom w:val="none" w:sz="0" w:space="0" w:color="auto"/>
        <w:right w:val="none" w:sz="0" w:space="0" w:color="auto"/>
      </w:divBdr>
      <w:divsChild>
        <w:div w:id="236742517">
          <w:marLeft w:val="0"/>
          <w:marRight w:val="0"/>
          <w:marTop w:val="0"/>
          <w:marBottom w:val="0"/>
          <w:divBdr>
            <w:top w:val="none" w:sz="0" w:space="0" w:color="auto"/>
            <w:left w:val="none" w:sz="0" w:space="0" w:color="auto"/>
            <w:bottom w:val="none" w:sz="0" w:space="0" w:color="auto"/>
            <w:right w:val="none" w:sz="0" w:space="0" w:color="auto"/>
          </w:divBdr>
          <w:divsChild>
            <w:div w:id="1778451717">
              <w:marLeft w:val="0"/>
              <w:marRight w:val="0"/>
              <w:marTop w:val="0"/>
              <w:marBottom w:val="0"/>
              <w:divBdr>
                <w:top w:val="none" w:sz="0" w:space="0" w:color="auto"/>
                <w:left w:val="none" w:sz="0" w:space="0" w:color="auto"/>
                <w:bottom w:val="none" w:sz="0" w:space="0" w:color="auto"/>
                <w:right w:val="none" w:sz="0" w:space="0" w:color="auto"/>
              </w:divBdr>
              <w:divsChild>
                <w:div w:id="129441388">
                  <w:marLeft w:val="0"/>
                  <w:marRight w:val="0"/>
                  <w:marTop w:val="0"/>
                  <w:marBottom w:val="0"/>
                  <w:divBdr>
                    <w:top w:val="none" w:sz="0" w:space="0" w:color="auto"/>
                    <w:left w:val="none" w:sz="0" w:space="0" w:color="auto"/>
                    <w:bottom w:val="none" w:sz="0" w:space="0" w:color="auto"/>
                    <w:right w:val="none" w:sz="0" w:space="0" w:color="auto"/>
                  </w:divBdr>
                </w:div>
                <w:div w:id="265382629">
                  <w:marLeft w:val="0"/>
                  <w:marRight w:val="0"/>
                  <w:marTop w:val="0"/>
                  <w:marBottom w:val="0"/>
                  <w:divBdr>
                    <w:top w:val="none" w:sz="0" w:space="0" w:color="auto"/>
                    <w:left w:val="none" w:sz="0" w:space="0" w:color="auto"/>
                    <w:bottom w:val="none" w:sz="0" w:space="0" w:color="auto"/>
                    <w:right w:val="none" w:sz="0" w:space="0" w:color="auto"/>
                  </w:divBdr>
                </w:div>
                <w:div w:id="480586217">
                  <w:marLeft w:val="0"/>
                  <w:marRight w:val="0"/>
                  <w:marTop w:val="0"/>
                  <w:marBottom w:val="0"/>
                  <w:divBdr>
                    <w:top w:val="none" w:sz="0" w:space="0" w:color="auto"/>
                    <w:left w:val="none" w:sz="0" w:space="0" w:color="auto"/>
                    <w:bottom w:val="none" w:sz="0" w:space="0" w:color="auto"/>
                    <w:right w:val="none" w:sz="0" w:space="0" w:color="auto"/>
                  </w:divBdr>
                </w:div>
                <w:div w:id="1407066090">
                  <w:marLeft w:val="0"/>
                  <w:marRight w:val="0"/>
                  <w:marTop w:val="0"/>
                  <w:marBottom w:val="0"/>
                  <w:divBdr>
                    <w:top w:val="none" w:sz="0" w:space="0" w:color="auto"/>
                    <w:left w:val="none" w:sz="0" w:space="0" w:color="auto"/>
                    <w:bottom w:val="none" w:sz="0" w:space="0" w:color="auto"/>
                    <w:right w:val="none" w:sz="0" w:space="0" w:color="auto"/>
                  </w:divBdr>
                </w:div>
                <w:div w:id="191956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85594">
      <w:bodyDiv w:val="1"/>
      <w:marLeft w:val="0"/>
      <w:marRight w:val="0"/>
      <w:marTop w:val="0"/>
      <w:marBottom w:val="0"/>
      <w:divBdr>
        <w:top w:val="none" w:sz="0" w:space="0" w:color="auto"/>
        <w:left w:val="none" w:sz="0" w:space="0" w:color="auto"/>
        <w:bottom w:val="none" w:sz="0" w:space="0" w:color="auto"/>
        <w:right w:val="none" w:sz="0" w:space="0" w:color="auto"/>
      </w:divBdr>
      <w:divsChild>
        <w:div w:id="1359113604">
          <w:marLeft w:val="0"/>
          <w:marRight w:val="0"/>
          <w:marTop w:val="0"/>
          <w:marBottom w:val="0"/>
          <w:divBdr>
            <w:top w:val="none" w:sz="0" w:space="0" w:color="auto"/>
            <w:left w:val="none" w:sz="0" w:space="0" w:color="auto"/>
            <w:bottom w:val="none" w:sz="0" w:space="0" w:color="auto"/>
            <w:right w:val="none" w:sz="0" w:space="0" w:color="auto"/>
          </w:divBdr>
          <w:divsChild>
            <w:div w:id="1435635662">
              <w:marLeft w:val="0"/>
              <w:marRight w:val="0"/>
              <w:marTop w:val="0"/>
              <w:marBottom w:val="0"/>
              <w:divBdr>
                <w:top w:val="none" w:sz="0" w:space="0" w:color="auto"/>
                <w:left w:val="none" w:sz="0" w:space="0" w:color="auto"/>
                <w:bottom w:val="none" w:sz="0" w:space="0" w:color="auto"/>
                <w:right w:val="none" w:sz="0" w:space="0" w:color="auto"/>
              </w:divBdr>
              <w:divsChild>
                <w:div w:id="5906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0431455">
      <w:bodyDiv w:val="1"/>
      <w:marLeft w:val="0"/>
      <w:marRight w:val="0"/>
      <w:marTop w:val="0"/>
      <w:marBottom w:val="0"/>
      <w:divBdr>
        <w:top w:val="none" w:sz="0" w:space="0" w:color="auto"/>
        <w:left w:val="none" w:sz="0" w:space="0" w:color="auto"/>
        <w:bottom w:val="none" w:sz="0" w:space="0" w:color="auto"/>
        <w:right w:val="none" w:sz="0" w:space="0" w:color="auto"/>
      </w:divBdr>
      <w:divsChild>
        <w:div w:id="2052339369">
          <w:marLeft w:val="0"/>
          <w:marRight w:val="0"/>
          <w:marTop w:val="0"/>
          <w:marBottom w:val="0"/>
          <w:divBdr>
            <w:top w:val="none" w:sz="0" w:space="0" w:color="auto"/>
            <w:left w:val="none" w:sz="0" w:space="0" w:color="auto"/>
            <w:bottom w:val="none" w:sz="0" w:space="0" w:color="auto"/>
            <w:right w:val="none" w:sz="0" w:space="0" w:color="auto"/>
          </w:divBdr>
          <w:divsChild>
            <w:div w:id="876434668">
              <w:marLeft w:val="0"/>
              <w:marRight w:val="0"/>
              <w:marTop w:val="0"/>
              <w:marBottom w:val="0"/>
              <w:divBdr>
                <w:top w:val="none" w:sz="0" w:space="0" w:color="auto"/>
                <w:left w:val="none" w:sz="0" w:space="0" w:color="auto"/>
                <w:bottom w:val="none" w:sz="0" w:space="0" w:color="auto"/>
                <w:right w:val="none" w:sz="0" w:space="0" w:color="auto"/>
              </w:divBdr>
            </w:div>
          </w:divsChild>
        </w:div>
        <w:div w:id="2099709099">
          <w:marLeft w:val="0"/>
          <w:marRight w:val="0"/>
          <w:marTop w:val="0"/>
          <w:marBottom w:val="0"/>
          <w:divBdr>
            <w:top w:val="none" w:sz="0" w:space="0" w:color="auto"/>
            <w:left w:val="none" w:sz="0" w:space="0" w:color="auto"/>
            <w:bottom w:val="none" w:sz="0" w:space="0" w:color="auto"/>
            <w:right w:val="none" w:sz="0" w:space="0" w:color="auto"/>
          </w:divBdr>
          <w:divsChild>
            <w:div w:id="95363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150011">
      <w:bodyDiv w:val="1"/>
      <w:marLeft w:val="0"/>
      <w:marRight w:val="0"/>
      <w:marTop w:val="0"/>
      <w:marBottom w:val="0"/>
      <w:divBdr>
        <w:top w:val="none" w:sz="0" w:space="0" w:color="auto"/>
        <w:left w:val="none" w:sz="0" w:space="0" w:color="auto"/>
        <w:bottom w:val="none" w:sz="0" w:space="0" w:color="auto"/>
        <w:right w:val="none" w:sz="0" w:space="0" w:color="auto"/>
      </w:divBdr>
    </w:div>
    <w:div w:id="478421597">
      <w:bodyDiv w:val="1"/>
      <w:marLeft w:val="0"/>
      <w:marRight w:val="0"/>
      <w:marTop w:val="0"/>
      <w:marBottom w:val="0"/>
      <w:divBdr>
        <w:top w:val="none" w:sz="0" w:space="0" w:color="auto"/>
        <w:left w:val="none" w:sz="0" w:space="0" w:color="auto"/>
        <w:bottom w:val="none" w:sz="0" w:space="0" w:color="auto"/>
        <w:right w:val="none" w:sz="0" w:space="0" w:color="auto"/>
      </w:divBdr>
      <w:divsChild>
        <w:div w:id="652608516">
          <w:marLeft w:val="0"/>
          <w:marRight w:val="0"/>
          <w:marTop w:val="0"/>
          <w:marBottom w:val="0"/>
          <w:divBdr>
            <w:top w:val="none" w:sz="0" w:space="0" w:color="auto"/>
            <w:left w:val="none" w:sz="0" w:space="0" w:color="auto"/>
            <w:bottom w:val="none" w:sz="0" w:space="0" w:color="auto"/>
            <w:right w:val="none" w:sz="0" w:space="0" w:color="auto"/>
          </w:divBdr>
          <w:divsChild>
            <w:div w:id="1863547547">
              <w:marLeft w:val="0"/>
              <w:marRight w:val="0"/>
              <w:marTop w:val="0"/>
              <w:marBottom w:val="0"/>
              <w:divBdr>
                <w:top w:val="none" w:sz="0" w:space="0" w:color="auto"/>
                <w:left w:val="none" w:sz="0" w:space="0" w:color="auto"/>
                <w:bottom w:val="none" w:sz="0" w:space="0" w:color="auto"/>
                <w:right w:val="none" w:sz="0" w:space="0" w:color="auto"/>
              </w:divBdr>
              <w:divsChild>
                <w:div w:id="268315454">
                  <w:marLeft w:val="0"/>
                  <w:marRight w:val="0"/>
                  <w:marTop w:val="0"/>
                  <w:marBottom w:val="0"/>
                  <w:divBdr>
                    <w:top w:val="none" w:sz="0" w:space="0" w:color="auto"/>
                    <w:left w:val="none" w:sz="0" w:space="0" w:color="auto"/>
                    <w:bottom w:val="none" w:sz="0" w:space="0" w:color="auto"/>
                    <w:right w:val="none" w:sz="0" w:space="0" w:color="auto"/>
                  </w:divBdr>
                </w:div>
                <w:div w:id="1849099148">
                  <w:marLeft w:val="0"/>
                  <w:marRight w:val="0"/>
                  <w:marTop w:val="0"/>
                  <w:marBottom w:val="0"/>
                  <w:divBdr>
                    <w:top w:val="none" w:sz="0" w:space="0" w:color="auto"/>
                    <w:left w:val="none" w:sz="0" w:space="0" w:color="auto"/>
                    <w:bottom w:val="none" w:sz="0" w:space="0" w:color="auto"/>
                    <w:right w:val="none" w:sz="0" w:space="0" w:color="auto"/>
                  </w:divBdr>
                </w:div>
                <w:div w:id="197894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977810">
      <w:bodyDiv w:val="1"/>
      <w:marLeft w:val="0"/>
      <w:marRight w:val="0"/>
      <w:marTop w:val="0"/>
      <w:marBottom w:val="0"/>
      <w:divBdr>
        <w:top w:val="none" w:sz="0" w:space="0" w:color="auto"/>
        <w:left w:val="none" w:sz="0" w:space="0" w:color="auto"/>
        <w:bottom w:val="none" w:sz="0" w:space="0" w:color="auto"/>
        <w:right w:val="none" w:sz="0" w:space="0" w:color="auto"/>
      </w:divBdr>
    </w:div>
    <w:div w:id="744182402">
      <w:bodyDiv w:val="1"/>
      <w:marLeft w:val="0"/>
      <w:marRight w:val="0"/>
      <w:marTop w:val="0"/>
      <w:marBottom w:val="0"/>
      <w:divBdr>
        <w:top w:val="none" w:sz="0" w:space="0" w:color="auto"/>
        <w:left w:val="none" w:sz="0" w:space="0" w:color="auto"/>
        <w:bottom w:val="none" w:sz="0" w:space="0" w:color="auto"/>
        <w:right w:val="none" w:sz="0" w:space="0" w:color="auto"/>
      </w:divBdr>
    </w:div>
    <w:div w:id="1125587938">
      <w:bodyDiv w:val="1"/>
      <w:marLeft w:val="0"/>
      <w:marRight w:val="0"/>
      <w:marTop w:val="0"/>
      <w:marBottom w:val="0"/>
      <w:divBdr>
        <w:top w:val="none" w:sz="0" w:space="0" w:color="auto"/>
        <w:left w:val="none" w:sz="0" w:space="0" w:color="auto"/>
        <w:bottom w:val="none" w:sz="0" w:space="0" w:color="auto"/>
        <w:right w:val="none" w:sz="0" w:space="0" w:color="auto"/>
      </w:divBdr>
      <w:divsChild>
        <w:div w:id="573006947">
          <w:marLeft w:val="0"/>
          <w:marRight w:val="0"/>
          <w:marTop w:val="0"/>
          <w:marBottom w:val="0"/>
          <w:divBdr>
            <w:top w:val="none" w:sz="0" w:space="0" w:color="auto"/>
            <w:left w:val="none" w:sz="0" w:space="0" w:color="auto"/>
            <w:bottom w:val="none" w:sz="0" w:space="0" w:color="auto"/>
            <w:right w:val="none" w:sz="0" w:space="0" w:color="auto"/>
          </w:divBdr>
          <w:divsChild>
            <w:div w:id="264967600">
              <w:marLeft w:val="0"/>
              <w:marRight w:val="0"/>
              <w:marTop w:val="0"/>
              <w:marBottom w:val="0"/>
              <w:divBdr>
                <w:top w:val="none" w:sz="0" w:space="0" w:color="auto"/>
                <w:left w:val="none" w:sz="0" w:space="0" w:color="auto"/>
                <w:bottom w:val="none" w:sz="0" w:space="0" w:color="auto"/>
                <w:right w:val="none" w:sz="0" w:space="0" w:color="auto"/>
              </w:divBdr>
              <w:divsChild>
                <w:div w:id="256793754">
                  <w:marLeft w:val="0"/>
                  <w:marRight w:val="0"/>
                  <w:marTop w:val="0"/>
                  <w:marBottom w:val="0"/>
                  <w:divBdr>
                    <w:top w:val="none" w:sz="0" w:space="0" w:color="auto"/>
                    <w:left w:val="none" w:sz="0" w:space="0" w:color="auto"/>
                    <w:bottom w:val="none" w:sz="0" w:space="0" w:color="auto"/>
                    <w:right w:val="none" w:sz="0" w:space="0" w:color="auto"/>
                  </w:divBdr>
                </w:div>
                <w:div w:id="700015498">
                  <w:marLeft w:val="0"/>
                  <w:marRight w:val="0"/>
                  <w:marTop w:val="0"/>
                  <w:marBottom w:val="0"/>
                  <w:divBdr>
                    <w:top w:val="none" w:sz="0" w:space="0" w:color="auto"/>
                    <w:left w:val="none" w:sz="0" w:space="0" w:color="auto"/>
                    <w:bottom w:val="none" w:sz="0" w:space="0" w:color="auto"/>
                    <w:right w:val="none" w:sz="0" w:space="0" w:color="auto"/>
                  </w:divBdr>
                </w:div>
                <w:div w:id="772475398">
                  <w:marLeft w:val="0"/>
                  <w:marRight w:val="0"/>
                  <w:marTop w:val="0"/>
                  <w:marBottom w:val="0"/>
                  <w:divBdr>
                    <w:top w:val="none" w:sz="0" w:space="0" w:color="auto"/>
                    <w:left w:val="none" w:sz="0" w:space="0" w:color="auto"/>
                    <w:bottom w:val="none" w:sz="0" w:space="0" w:color="auto"/>
                    <w:right w:val="none" w:sz="0" w:space="0" w:color="auto"/>
                  </w:divBdr>
                </w:div>
                <w:div w:id="195817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432960">
      <w:bodyDiv w:val="1"/>
      <w:marLeft w:val="0"/>
      <w:marRight w:val="0"/>
      <w:marTop w:val="0"/>
      <w:marBottom w:val="0"/>
      <w:divBdr>
        <w:top w:val="none" w:sz="0" w:space="0" w:color="auto"/>
        <w:left w:val="none" w:sz="0" w:space="0" w:color="auto"/>
        <w:bottom w:val="none" w:sz="0" w:space="0" w:color="auto"/>
        <w:right w:val="none" w:sz="0" w:space="0" w:color="auto"/>
      </w:divBdr>
      <w:divsChild>
        <w:div w:id="422537022">
          <w:marLeft w:val="0"/>
          <w:marRight w:val="0"/>
          <w:marTop w:val="0"/>
          <w:marBottom w:val="0"/>
          <w:divBdr>
            <w:top w:val="none" w:sz="0" w:space="0" w:color="auto"/>
            <w:left w:val="none" w:sz="0" w:space="0" w:color="auto"/>
            <w:bottom w:val="none" w:sz="0" w:space="0" w:color="auto"/>
            <w:right w:val="none" w:sz="0" w:space="0" w:color="auto"/>
          </w:divBdr>
          <w:divsChild>
            <w:div w:id="637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239598">
      <w:bodyDiv w:val="1"/>
      <w:marLeft w:val="0"/>
      <w:marRight w:val="0"/>
      <w:marTop w:val="0"/>
      <w:marBottom w:val="0"/>
      <w:divBdr>
        <w:top w:val="none" w:sz="0" w:space="0" w:color="auto"/>
        <w:left w:val="none" w:sz="0" w:space="0" w:color="auto"/>
        <w:bottom w:val="none" w:sz="0" w:space="0" w:color="auto"/>
        <w:right w:val="none" w:sz="0" w:space="0" w:color="auto"/>
      </w:divBdr>
      <w:divsChild>
        <w:div w:id="1090278118">
          <w:marLeft w:val="0"/>
          <w:marRight w:val="0"/>
          <w:marTop w:val="0"/>
          <w:marBottom w:val="0"/>
          <w:divBdr>
            <w:top w:val="none" w:sz="0" w:space="0" w:color="auto"/>
            <w:left w:val="none" w:sz="0" w:space="0" w:color="auto"/>
            <w:bottom w:val="none" w:sz="0" w:space="0" w:color="auto"/>
            <w:right w:val="none" w:sz="0" w:space="0" w:color="auto"/>
          </w:divBdr>
          <w:divsChild>
            <w:div w:id="1458720488">
              <w:marLeft w:val="0"/>
              <w:marRight w:val="0"/>
              <w:marTop w:val="0"/>
              <w:marBottom w:val="0"/>
              <w:divBdr>
                <w:top w:val="none" w:sz="0" w:space="0" w:color="auto"/>
                <w:left w:val="none" w:sz="0" w:space="0" w:color="auto"/>
                <w:bottom w:val="none" w:sz="0" w:space="0" w:color="auto"/>
                <w:right w:val="none" w:sz="0" w:space="0" w:color="auto"/>
              </w:divBdr>
              <w:divsChild>
                <w:div w:id="100609361">
                  <w:marLeft w:val="0"/>
                  <w:marRight w:val="0"/>
                  <w:marTop w:val="0"/>
                  <w:marBottom w:val="0"/>
                  <w:divBdr>
                    <w:top w:val="none" w:sz="0" w:space="0" w:color="auto"/>
                    <w:left w:val="none" w:sz="0" w:space="0" w:color="auto"/>
                    <w:bottom w:val="none" w:sz="0" w:space="0" w:color="auto"/>
                    <w:right w:val="none" w:sz="0" w:space="0" w:color="auto"/>
                  </w:divBdr>
                </w:div>
                <w:div w:id="1035540032">
                  <w:marLeft w:val="0"/>
                  <w:marRight w:val="0"/>
                  <w:marTop w:val="0"/>
                  <w:marBottom w:val="0"/>
                  <w:divBdr>
                    <w:top w:val="none" w:sz="0" w:space="0" w:color="auto"/>
                    <w:left w:val="none" w:sz="0" w:space="0" w:color="auto"/>
                    <w:bottom w:val="none" w:sz="0" w:space="0" w:color="auto"/>
                    <w:right w:val="none" w:sz="0" w:space="0" w:color="auto"/>
                  </w:divBdr>
                </w:div>
                <w:div w:id="1421027126">
                  <w:marLeft w:val="0"/>
                  <w:marRight w:val="0"/>
                  <w:marTop w:val="0"/>
                  <w:marBottom w:val="0"/>
                  <w:divBdr>
                    <w:top w:val="none" w:sz="0" w:space="0" w:color="auto"/>
                    <w:left w:val="none" w:sz="0" w:space="0" w:color="auto"/>
                    <w:bottom w:val="none" w:sz="0" w:space="0" w:color="auto"/>
                    <w:right w:val="none" w:sz="0" w:space="0" w:color="auto"/>
                  </w:divBdr>
                </w:div>
                <w:div w:id="202886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61144">
      <w:bodyDiv w:val="1"/>
      <w:marLeft w:val="0"/>
      <w:marRight w:val="0"/>
      <w:marTop w:val="0"/>
      <w:marBottom w:val="0"/>
      <w:divBdr>
        <w:top w:val="none" w:sz="0" w:space="0" w:color="auto"/>
        <w:left w:val="none" w:sz="0" w:space="0" w:color="auto"/>
        <w:bottom w:val="none" w:sz="0" w:space="0" w:color="auto"/>
        <w:right w:val="none" w:sz="0" w:space="0" w:color="auto"/>
      </w:divBdr>
    </w:div>
    <w:div w:id="1875078534">
      <w:bodyDiv w:val="1"/>
      <w:marLeft w:val="0"/>
      <w:marRight w:val="0"/>
      <w:marTop w:val="0"/>
      <w:marBottom w:val="0"/>
      <w:divBdr>
        <w:top w:val="none" w:sz="0" w:space="0" w:color="auto"/>
        <w:left w:val="none" w:sz="0" w:space="0" w:color="auto"/>
        <w:bottom w:val="none" w:sz="0" w:space="0" w:color="auto"/>
        <w:right w:val="none" w:sz="0" w:space="0" w:color="auto"/>
      </w:divBdr>
      <w:divsChild>
        <w:div w:id="336661835">
          <w:marLeft w:val="0"/>
          <w:marRight w:val="0"/>
          <w:marTop w:val="0"/>
          <w:marBottom w:val="0"/>
          <w:divBdr>
            <w:top w:val="none" w:sz="0" w:space="0" w:color="auto"/>
            <w:left w:val="none" w:sz="0" w:space="0" w:color="auto"/>
            <w:bottom w:val="none" w:sz="0" w:space="0" w:color="auto"/>
            <w:right w:val="none" w:sz="0" w:space="0" w:color="auto"/>
          </w:divBdr>
          <w:divsChild>
            <w:div w:id="226495342">
              <w:marLeft w:val="0"/>
              <w:marRight w:val="0"/>
              <w:marTop w:val="0"/>
              <w:marBottom w:val="0"/>
              <w:divBdr>
                <w:top w:val="none" w:sz="0" w:space="0" w:color="auto"/>
                <w:left w:val="none" w:sz="0" w:space="0" w:color="auto"/>
                <w:bottom w:val="none" w:sz="0" w:space="0" w:color="auto"/>
                <w:right w:val="none" w:sz="0" w:space="0" w:color="auto"/>
              </w:divBdr>
            </w:div>
            <w:div w:id="1229849884">
              <w:marLeft w:val="0"/>
              <w:marRight w:val="0"/>
              <w:marTop w:val="0"/>
              <w:marBottom w:val="0"/>
              <w:divBdr>
                <w:top w:val="none" w:sz="0" w:space="0" w:color="auto"/>
                <w:left w:val="none" w:sz="0" w:space="0" w:color="auto"/>
                <w:bottom w:val="none" w:sz="0" w:space="0" w:color="auto"/>
                <w:right w:val="none" w:sz="0" w:space="0" w:color="auto"/>
              </w:divBdr>
            </w:div>
            <w:div w:id="1770546651">
              <w:marLeft w:val="0"/>
              <w:marRight w:val="0"/>
              <w:marTop w:val="0"/>
              <w:marBottom w:val="0"/>
              <w:divBdr>
                <w:top w:val="none" w:sz="0" w:space="0" w:color="auto"/>
                <w:left w:val="none" w:sz="0" w:space="0" w:color="auto"/>
                <w:bottom w:val="none" w:sz="0" w:space="0" w:color="auto"/>
                <w:right w:val="none" w:sz="0" w:space="0" w:color="auto"/>
              </w:divBdr>
            </w:div>
          </w:divsChild>
        </w:div>
        <w:div w:id="919948978">
          <w:marLeft w:val="0"/>
          <w:marRight w:val="0"/>
          <w:marTop w:val="0"/>
          <w:marBottom w:val="0"/>
          <w:divBdr>
            <w:top w:val="none" w:sz="0" w:space="0" w:color="auto"/>
            <w:left w:val="none" w:sz="0" w:space="0" w:color="auto"/>
            <w:bottom w:val="none" w:sz="0" w:space="0" w:color="auto"/>
            <w:right w:val="none" w:sz="0" w:space="0" w:color="auto"/>
          </w:divBdr>
          <w:divsChild>
            <w:div w:id="145518975">
              <w:marLeft w:val="0"/>
              <w:marRight w:val="0"/>
              <w:marTop w:val="0"/>
              <w:marBottom w:val="0"/>
              <w:divBdr>
                <w:top w:val="none" w:sz="0" w:space="0" w:color="auto"/>
                <w:left w:val="none" w:sz="0" w:space="0" w:color="auto"/>
                <w:bottom w:val="none" w:sz="0" w:space="0" w:color="auto"/>
                <w:right w:val="none" w:sz="0" w:space="0" w:color="auto"/>
              </w:divBdr>
            </w:div>
            <w:div w:id="844594837">
              <w:marLeft w:val="0"/>
              <w:marRight w:val="0"/>
              <w:marTop w:val="0"/>
              <w:marBottom w:val="0"/>
              <w:divBdr>
                <w:top w:val="none" w:sz="0" w:space="0" w:color="auto"/>
                <w:left w:val="none" w:sz="0" w:space="0" w:color="auto"/>
                <w:bottom w:val="none" w:sz="0" w:space="0" w:color="auto"/>
                <w:right w:val="none" w:sz="0" w:space="0" w:color="auto"/>
              </w:divBdr>
            </w:div>
            <w:div w:id="1208645959">
              <w:marLeft w:val="0"/>
              <w:marRight w:val="0"/>
              <w:marTop w:val="0"/>
              <w:marBottom w:val="0"/>
              <w:divBdr>
                <w:top w:val="none" w:sz="0" w:space="0" w:color="auto"/>
                <w:left w:val="none" w:sz="0" w:space="0" w:color="auto"/>
                <w:bottom w:val="none" w:sz="0" w:space="0" w:color="auto"/>
                <w:right w:val="none" w:sz="0" w:space="0" w:color="auto"/>
              </w:divBdr>
            </w:div>
            <w:div w:id="1386874037">
              <w:marLeft w:val="0"/>
              <w:marRight w:val="0"/>
              <w:marTop w:val="0"/>
              <w:marBottom w:val="0"/>
              <w:divBdr>
                <w:top w:val="none" w:sz="0" w:space="0" w:color="auto"/>
                <w:left w:val="none" w:sz="0" w:space="0" w:color="auto"/>
                <w:bottom w:val="none" w:sz="0" w:space="0" w:color="auto"/>
                <w:right w:val="none" w:sz="0" w:space="0" w:color="auto"/>
              </w:divBdr>
            </w:div>
            <w:div w:id="2004047115">
              <w:marLeft w:val="0"/>
              <w:marRight w:val="0"/>
              <w:marTop w:val="0"/>
              <w:marBottom w:val="0"/>
              <w:divBdr>
                <w:top w:val="none" w:sz="0" w:space="0" w:color="auto"/>
                <w:left w:val="none" w:sz="0" w:space="0" w:color="auto"/>
                <w:bottom w:val="none" w:sz="0" w:space="0" w:color="auto"/>
                <w:right w:val="none" w:sz="0" w:space="0" w:color="auto"/>
              </w:divBdr>
            </w:div>
          </w:divsChild>
        </w:div>
        <w:div w:id="1628313873">
          <w:marLeft w:val="0"/>
          <w:marRight w:val="0"/>
          <w:marTop w:val="0"/>
          <w:marBottom w:val="0"/>
          <w:divBdr>
            <w:top w:val="none" w:sz="0" w:space="0" w:color="auto"/>
            <w:left w:val="none" w:sz="0" w:space="0" w:color="auto"/>
            <w:bottom w:val="none" w:sz="0" w:space="0" w:color="auto"/>
            <w:right w:val="none" w:sz="0" w:space="0" w:color="auto"/>
          </w:divBdr>
          <w:divsChild>
            <w:div w:id="298265826">
              <w:marLeft w:val="0"/>
              <w:marRight w:val="0"/>
              <w:marTop w:val="0"/>
              <w:marBottom w:val="0"/>
              <w:divBdr>
                <w:top w:val="none" w:sz="0" w:space="0" w:color="auto"/>
                <w:left w:val="none" w:sz="0" w:space="0" w:color="auto"/>
                <w:bottom w:val="none" w:sz="0" w:space="0" w:color="auto"/>
                <w:right w:val="none" w:sz="0" w:space="0" w:color="auto"/>
              </w:divBdr>
            </w:div>
            <w:div w:id="188934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833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pl/web/cppc/przetwarzanie-danych-osobowych" TargetMode="External"/><Relationship Id="rId18" Type="http://schemas.openxmlformats.org/officeDocument/2006/relationships/hyperlink" Target="mailto:polskacyfrowa@mfipr.gov.pl"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rozwojcyfrowy.gov.pl/" TargetMode="External"/><Relationship Id="rId17" Type="http://schemas.openxmlformats.org/officeDocument/2006/relationships/hyperlink" Target="mailto:EMPL-B5-UNIT@ec.europa.eu"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mailto:regio-poland@ec.europa.eu" TargetMode="External"/><Relationship Id="rId20" Type="http://schemas.openxmlformats.org/officeDocument/2006/relationships/hyperlink" Target="https://www.funduszeeuropejskie.gov.pl/media/111705/KTW_marki_FE_2021-2027.pdf"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unduszeeuropejskie.gov.pl"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polskacyfrowa@mfipr.gov.pl" TargetMode="External"/><Relationship Id="rId23" Type="http://schemas.openxmlformats.org/officeDocument/2006/relationships/footer" Target="footer1.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cppc@cppc.gov.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ezpieczenstwo@cppc.gov.pl" TargetMode="External"/><Relationship Id="rId22" Type="http://schemas.openxmlformats.org/officeDocument/2006/relationships/header" Target="header2.xml"/><Relationship Id="rId27" Type="http://schemas.openxmlformats.org/officeDocument/2006/relationships/header" Target="header4.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D267B31C347CE48AF4CE8925FA9ABA6" ma:contentTypeVersion="5" ma:contentTypeDescription="Utwórz nowy dokument." ma:contentTypeScope="" ma:versionID="b16c73482df5c683192fa5a74d9c24df">
  <xsd:schema xmlns:xsd="http://www.w3.org/2001/XMLSchema" xmlns:xs="http://www.w3.org/2001/XMLSchema" xmlns:p="http://schemas.microsoft.com/office/2006/metadata/properties" xmlns:ns2="1d21fbff-a52f-4c03-bccd-833da71427cc" xmlns:ns3="77e4dfaa-2e81-4f58-8ceb-fb761ed706c6" targetNamespace="http://schemas.microsoft.com/office/2006/metadata/properties" ma:root="true" ma:fieldsID="fa98df9728bd75c6cbcc30418d50cb48" ns2:_="" ns3:_="">
    <xsd:import namespace="1d21fbff-a52f-4c03-bccd-833da71427cc"/>
    <xsd:import namespace="77e4dfaa-2e81-4f58-8ceb-fb761ed706c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21fbff-a52f-4c03-bccd-833da71427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7e4dfaa-2e81-4f58-8ceb-fb761ed706c6"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47259F-F892-4506-BD59-02DFA3A533CC}">
  <ds:schemaRefs>
    <ds:schemaRef ds:uri="http://schemas.microsoft.com/office/2006/metadata/properties"/>
    <ds:schemaRef ds:uri="http://purl.org/dc/dcmitype/"/>
    <ds:schemaRef ds:uri="http://purl.org/dc/elements/1.1/"/>
    <ds:schemaRef ds:uri="http://schemas.microsoft.com/office/2006/documentManagement/types"/>
    <ds:schemaRef ds:uri="1d21fbff-a52f-4c03-bccd-833da71427cc"/>
    <ds:schemaRef ds:uri="http://purl.org/dc/terms/"/>
    <ds:schemaRef ds:uri="http://schemas.openxmlformats.org/package/2006/metadata/core-properties"/>
    <ds:schemaRef ds:uri="http://schemas.microsoft.com/office/infopath/2007/PartnerControls"/>
    <ds:schemaRef ds:uri="77e4dfaa-2e81-4f58-8ceb-fb761ed706c6"/>
    <ds:schemaRef ds:uri="http://www.w3.org/XML/1998/namespace"/>
  </ds:schemaRefs>
</ds:datastoreItem>
</file>

<file path=customXml/itemProps2.xml><?xml version="1.0" encoding="utf-8"?>
<ds:datastoreItem xmlns:ds="http://schemas.openxmlformats.org/officeDocument/2006/customXml" ds:itemID="{C3A7569C-6506-43CB-8B6A-FDDBDAAA3F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21fbff-a52f-4c03-bccd-833da71427cc"/>
    <ds:schemaRef ds:uri="77e4dfaa-2e81-4f58-8ceb-fb761ed706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F204C3-E556-4C57-B975-2DE891F43BFE}">
  <ds:schemaRefs>
    <ds:schemaRef ds:uri="http://schemas.microsoft.com/sharepoint/v3/contenttype/forms"/>
  </ds:schemaRefs>
</ds:datastoreItem>
</file>

<file path=customXml/itemProps4.xml><?xml version="1.0" encoding="utf-8"?>
<ds:datastoreItem xmlns:ds="http://schemas.openxmlformats.org/officeDocument/2006/customXml" ds:itemID="{55CFA2BF-2C82-4C16-B4D8-2CA5A5A06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1850</TotalTime>
  <Pages>43</Pages>
  <Words>11477</Words>
  <Characters>68862</Characters>
  <Application>Microsoft Office Word</Application>
  <DocSecurity>0</DocSecurity>
  <Lines>573</Lines>
  <Paragraphs>160</Paragraphs>
  <ScaleCrop>false</ScaleCrop>
  <HeadingPairs>
    <vt:vector size="2" baseType="variant">
      <vt:variant>
        <vt:lpstr>Tytuł</vt:lpstr>
      </vt:variant>
      <vt:variant>
        <vt:i4>1</vt:i4>
      </vt:variant>
    </vt:vector>
  </HeadingPairs>
  <TitlesOfParts>
    <vt:vector size="1" baseType="lpstr">
      <vt:lpstr>Wzór umowy o dofinansowanie</vt:lpstr>
    </vt:vector>
  </TitlesOfParts>
  <Company>HP</Company>
  <LinksUpToDate>false</LinksUpToDate>
  <CharactersWithSpaces>80179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dc:title>
  <dc:subject/>
  <dc:creator/>
  <cp:keywords/>
  <dc:description/>
  <cp:lastModifiedBy>Olga Chyczewska</cp:lastModifiedBy>
  <cp:revision>152</cp:revision>
  <cp:lastPrinted>2023-08-04T15:18:00Z</cp:lastPrinted>
  <dcterms:created xsi:type="dcterms:W3CDTF">2024-05-16T10:34:00Z</dcterms:created>
  <dcterms:modified xsi:type="dcterms:W3CDTF">2025-08-11T08:32:00Z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0x010100AD267B31C347CE48AF4CE8925FA9ABA6</vt:lpwstr>
  </property>
</Properties>
</file>